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W w:w="100.0%" w:type="pct"/>
        <w:shd w:val="clear" w:color="auto" w:fill="FA6400"/>
        <w:tblCellMar>
          <w:start w:w="0pt" w:type="dxa"/>
          <w:end w:w="0pt" w:type="dxa"/>
        </w:tblCellMar>
        <w:tblLook w:firstRow="1" w:lastRow="0" w:firstColumn="1" w:lastColumn="0" w:noHBand="0" w:noVBand="1"/>
      </w:tblPr>
      <w:tblGrid>
        <w:gridCol w:w="11085"/>
      </w:tblGrid>
      <w:tr w:rsidR="00104A30" w14:paraId="54505308" w14:textId="77777777">
        <w:trPr>
          <w:trHeight w:val="7940"/>
        </w:trPr>
        <w:tc>
          <w:tcPr>
            <w:tcW w:w="0pt" w:type="dxa"/>
            <w:shd w:val="clear" w:color="auto" w:fill="FA6400"/>
            <w:tcMar>
              <w:top w:w="0pt" w:type="dxa"/>
              <w:start w:w="0pt" w:type="dxa"/>
              <w:bottom w:w="0pt" w:type="dxa"/>
              <w:end w:w="0pt" w:type="dxa"/>
            </w:tcMar>
          </w:tcPr>
          <w:p w14:paraId="12E773C0" w14:textId="77777777" w:rsidR="00104A30" w:rsidRDefault="002F12F7">
            <w:pPr>
              <w:pStyle w:val="p"/>
            </w:pPr>
            <w:r>
              <w:t>ONESOURCE Indirect Tax Determination</w:t>
            </w:r>
          </w:p>
        </w:tc>
      </w:tr>
    </w:tbl>
    <w:p w14:paraId="288E4248" w14:textId="77777777" w:rsidR="00104A30" w:rsidRDefault="002F12F7">
      <w:pPr>
        <w:pStyle w:val="pBookTitle"/>
      </w:pPr>
      <w:r>
        <w:t>Installation Guide</w:t>
      </w:r>
    </w:p>
    <w:p w14:paraId="74919EF7" w14:textId="77777777" w:rsidR="00104A30" w:rsidRDefault="002F12F7">
      <w:pPr>
        <w:pStyle w:val="pBookSubtitle"/>
      </w:pPr>
      <w:r>
        <w:t>Oracle Database and Tomcat</w:t>
      </w:r>
    </w:p>
    <w:p w14:paraId="118C6FA1" w14:textId="77777777" w:rsidR="00104A30" w:rsidRDefault="002F12F7">
      <w:pPr>
        <w:pStyle w:val="pBookVersion"/>
      </w:pPr>
      <w:r>
        <w:t>5.13.X.X</w:t>
      </w:r>
    </w:p>
    <w:p w14:paraId="53A33DBE" w14:textId="77777777" w:rsidR="00104A30" w:rsidRDefault="002F12F7">
      <w:pPr>
        <w:pStyle w:val="p1"/>
      </w:pPr>
      <w:r>
        <w:t>Document Version WIP - INTERNAL USE ONLY</w:t>
      </w:r>
    </w:p>
    <w:p w14:paraId="38847C17" w14:textId="77777777" w:rsidR="00104A30" w:rsidRDefault="00104A30">
      <w:pPr>
        <w:sectPr w:rsidR="00104A30">
          <w:headerReference w:type="even" r:id="rId10"/>
          <w:headerReference w:type="default" r:id="rId11"/>
          <w:footerReference w:type="even" r:id="rId12"/>
          <w:footerReference w:type="default" r:id="rId13"/>
          <w:headerReference w:type="first" r:id="rId14"/>
          <w:footerReference w:type="first" r:id="rId15"/>
          <w:pgSz w:w="612pt" w:h="792pt"/>
          <w:pgMar w:top="28.50pt" w:right="29.25pt" w:bottom="151.50pt" w:left="28.50pt" w:header="27.75pt" w:footer="28.50pt" w:gutter="0pt"/>
          <w:pgNumType w:start="1"/>
          <w:cols w:space="36pt"/>
          <w:titlePg/>
          <w:docGrid w:linePitch="360"/>
        </w:sectPr>
      </w:pPr>
    </w:p>
    <w:p w14:paraId="4D993E92" w14:textId="77777777" w:rsidR="00104A30" w:rsidRDefault="002F12F7">
      <w:pPr>
        <w:pStyle w:val="pFrontMatterHeading"/>
      </w:pPr>
      <w:r>
        <w:lastRenderedPageBreak/>
        <w:t>COPYRIGHT NOTICE</w:t>
      </w:r>
    </w:p>
    <w:p w14:paraId="0B023412" w14:textId="77777777" w:rsidR="00104A30" w:rsidRDefault="002F12F7">
      <w:pPr>
        <w:pStyle w:val="p1"/>
      </w:pPr>
      <w:r>
        <w:t xml:space="preserve">© 2023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sidR="00104A30">
          <w:rPr>
            <w:color w:val="337AB7"/>
            <w:u w:val="single"/>
          </w:rPr>
          <w:t>More information can be found here</w:t>
        </w:r>
      </w:hyperlink>
      <w:r>
        <w:t>.</w:t>
      </w:r>
    </w:p>
    <w:p w14:paraId="6E943F86" w14:textId="77777777" w:rsidR="00104A30" w:rsidRDefault="002F12F7">
      <w:pPr>
        <w:pStyle w:val="p1"/>
      </w:pPr>
      <w:r>
        <w:t xml:space="preserve">In compliance with the license agreements for the Open Source Libraries leveraged by Thomson Reuters, our customers can obtain copies of these libraries by contacting Customer Support at </w:t>
      </w:r>
      <w:hyperlink r:id="rId17" w:history="1">
        <w:r w:rsidR="00104A30">
          <w:rPr>
            <w:color w:val="337AB7"/>
            <w:u w:val="single"/>
          </w:rPr>
          <w:t>https://tax.thomsonreuters.com/en/support</w:t>
        </w:r>
      </w:hyperlink>
      <w:r>
        <w:t>.</w:t>
      </w:r>
    </w:p>
    <w:p w14:paraId="4855DF3B" w14:textId="77777777" w:rsidR="00104A30" w:rsidRDefault="00104A30">
      <w:pPr>
        <w:sectPr w:rsidR="00104A30">
          <w:headerReference w:type="even" r:id="rId18"/>
          <w:headerReference w:type="default" r:id="rId19"/>
          <w:footerReference w:type="even" r:id="rId20"/>
          <w:footerReference w:type="default" r:id="rId21"/>
          <w:type w:val="evenPage"/>
          <w:pgSz w:w="612pt" w:h="792pt"/>
          <w:pgMar w:top="112.50pt" w:right="42pt" w:bottom="57.75pt" w:left="42.75pt" w:header="27.75pt" w:footer="28.50pt" w:gutter="0pt"/>
          <w:cols w:space="36pt"/>
        </w:sectPr>
      </w:pPr>
    </w:p>
    <w:p w14:paraId="2161B579" w14:textId="77777777" w:rsidR="00104A30" w:rsidRDefault="002F12F7">
      <w:pPr>
        <w:pStyle w:val="pFrontMatterHeading"/>
      </w:pPr>
      <w:r>
        <w:lastRenderedPageBreak/>
        <w:t>DOCUMENT HISTORY</w:t>
      </w:r>
    </w:p>
    <w:p w14:paraId="3C7BB108" w14:textId="77777777" w:rsidR="00104A30" w:rsidRDefault="00104A30">
      <w:pPr>
        <w:spacing w:before="16pt"/>
      </w:pPr>
    </w:p>
    <w:tbl>
      <w:tblPr>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550"/>
        <w:gridCol w:w="2501"/>
        <w:gridCol w:w="5952"/>
        <w:tblGridChange w:id="0">
          <w:tblGrid>
            <w:gridCol w:w="1550"/>
            <w:gridCol w:w="2501"/>
            <w:gridCol w:w="5952"/>
          </w:tblGrid>
        </w:tblGridChange>
      </w:tblGrid>
      <w:tr w:rsidR="00104A30" w14:paraId="592B7050" w14:textId="77777777" w:rsidTr="00963730">
        <w:trPr>
          <w:tblHeader/>
        </w:trPr>
        <w:tc>
          <w:tcPr>
            <w:tcW w:w="77.5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70436415" w14:textId="77777777" w:rsidR="00104A30" w:rsidRDefault="002F12F7">
            <w:pPr>
              <w:pStyle w:val="th"/>
            </w:pPr>
            <w:r>
              <w:t xml:space="preserve">Version </w:t>
            </w:r>
            <w:r>
              <w:br/>
              <w:t>Number</w:t>
            </w:r>
          </w:p>
        </w:tc>
        <w:tc>
          <w:tcPr>
            <w:tcW w:w="125.0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4637436" w14:textId="77777777" w:rsidR="00104A30" w:rsidRDefault="002F12F7">
            <w:pPr>
              <w:pStyle w:val="th"/>
            </w:pPr>
            <w:r>
              <w:t>Version Date</w:t>
            </w:r>
          </w:p>
        </w:tc>
        <w:tc>
          <w:tcPr>
            <w:tcW w:w="297.6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566E1BC0" w14:textId="77777777" w:rsidR="00104A30" w:rsidRDefault="002F12F7">
            <w:pPr>
              <w:pStyle w:val="th"/>
            </w:pPr>
            <w:r>
              <w:t>Summary</w:t>
            </w:r>
          </w:p>
        </w:tc>
      </w:tr>
      <w:tr w:rsidR="00104A30" w14:paraId="451BB276" w14:textId="77777777" w:rsidTr="00963730">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280858D" w14:textId="77777777" w:rsidR="00104A30" w:rsidRDefault="002F12F7">
            <w:pPr>
              <w:pStyle w:val="td2"/>
            </w:pPr>
            <w:r>
              <w:t>1</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7905FEB" w14:textId="77777777" w:rsidR="00104A30" w:rsidRDefault="002F12F7">
            <w:pPr>
              <w:pStyle w:val="td2"/>
            </w:pPr>
            <w:r>
              <w:t>February 2021</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8BC9137" w14:textId="77777777" w:rsidR="00104A30" w:rsidRDefault="002F12F7">
            <w:pPr>
              <w:pStyle w:val="td2"/>
            </w:pPr>
            <w:r>
              <w:t xml:space="preserve">Created </w:t>
            </w:r>
            <w:proofErr w:type="gramStart"/>
            <w:r>
              <w:t>first</w:t>
            </w:r>
            <w:proofErr w:type="gramEnd"/>
            <w:r>
              <w:t xml:space="preserve"> version of this guide for ONESOURCE Indirect Tax Determination 5.</w:t>
            </w:r>
            <w:proofErr w:type="gramStart"/>
            <w:r>
              <w:t>13.x.x.</w:t>
            </w:r>
            <w:proofErr w:type="gramEnd"/>
          </w:p>
        </w:tc>
      </w:tr>
      <w:tr w:rsidR="00104A30" w14:paraId="13825EBF" w14:textId="77777777" w:rsidTr="00963730">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29A3DA5" w14:textId="77777777" w:rsidR="00104A30" w:rsidRDefault="002F12F7">
            <w:pPr>
              <w:pStyle w:val="td2"/>
            </w:pPr>
            <w:r>
              <w:t>2</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23BC88C" w14:textId="77777777" w:rsidR="00104A30" w:rsidRDefault="002F12F7">
            <w:pPr>
              <w:pStyle w:val="td2"/>
            </w:pPr>
            <w:r>
              <w:t>January 26, 2022</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896206" w14:textId="77777777" w:rsidR="00104A30" w:rsidRDefault="002F12F7">
            <w:pPr>
              <w:pStyle w:val="td2"/>
            </w:pPr>
            <w:r>
              <w:t>Updated the supported Java versions to include version 1.11.</w:t>
            </w:r>
          </w:p>
        </w:tc>
      </w:tr>
      <w:tr w:rsidR="00104A30" w14:paraId="5130FE46" w14:textId="77777777" w:rsidTr="00963730">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797259" w14:textId="77777777" w:rsidR="00104A30" w:rsidRDefault="002F12F7">
            <w:pPr>
              <w:pStyle w:val="td2"/>
            </w:pPr>
            <w:r>
              <w:t>3</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D247335" w14:textId="77777777" w:rsidR="00104A30" w:rsidRDefault="002F12F7">
            <w:pPr>
              <w:pStyle w:val="td2"/>
            </w:pPr>
            <w:r>
              <w:t>March 24, 2022</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A649EE9" w14:textId="77777777" w:rsidR="00104A30" w:rsidRDefault="002F12F7">
            <w:pPr>
              <w:pStyle w:val="td2"/>
            </w:pPr>
            <w:r>
              <w:t>Time Eviction Cache support.</w:t>
            </w:r>
          </w:p>
        </w:tc>
      </w:tr>
      <w:tr w:rsidR="00104A30" w14:paraId="185F863A" w14:textId="77777777" w:rsidTr="00963730">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F97B505" w14:textId="77777777" w:rsidR="00104A30" w:rsidRDefault="002F12F7">
            <w:pPr>
              <w:pStyle w:val="td2"/>
            </w:pPr>
            <w:r>
              <w:t>4</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A0868BE" w14:textId="77777777" w:rsidR="00104A30" w:rsidRDefault="002F12F7">
            <w:pPr>
              <w:pStyle w:val="td2"/>
            </w:pPr>
            <w:r>
              <w:t>April 6, 2022</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FA71865" w14:textId="77777777" w:rsidR="00104A30" w:rsidRDefault="002F12F7">
            <w:pPr>
              <w:pStyle w:val="td2"/>
            </w:pPr>
            <w:r>
              <w:t>Added steps for encrypting Tomcat data source credentials using the AES-256 standard.</w:t>
            </w:r>
          </w:p>
        </w:tc>
      </w:tr>
      <w:tr w:rsidR="00104A30" w14:paraId="1CD17FB1" w14:textId="77777777" w:rsidTr="00963730">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3AD2701" w14:textId="77777777" w:rsidR="00104A30" w:rsidRDefault="002F12F7">
            <w:pPr>
              <w:pStyle w:val="td2"/>
            </w:pPr>
            <w:r>
              <w:t>5</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44BE133A" w14:textId="77777777" w:rsidR="00104A30" w:rsidRDefault="002F12F7">
            <w:pPr>
              <w:pStyle w:val="td2"/>
            </w:pPr>
            <w:r>
              <w:t>September 9, 2022</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F464F2" w14:textId="77777777" w:rsidR="00104A30" w:rsidRDefault="002F12F7">
            <w:pPr>
              <w:pStyle w:val="td2"/>
            </w:pPr>
            <w:r>
              <w:t>Updates to Clustering and Time Eviction Caching process.</w:t>
            </w:r>
          </w:p>
        </w:tc>
      </w:tr>
      <w:tr w:rsidR="00104A30" w14:paraId="47469D47" w14:textId="77777777" w:rsidTr="00963730">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C1C72BB" w14:textId="77777777" w:rsidR="00104A30" w:rsidRDefault="002F12F7">
            <w:pPr>
              <w:pStyle w:val="td2"/>
            </w:pPr>
            <w:r>
              <w:t>6</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A6A4A12" w14:textId="77777777" w:rsidR="00104A30" w:rsidRDefault="002F12F7">
            <w:pPr>
              <w:pStyle w:val="td2"/>
            </w:pPr>
            <w:r>
              <w:t>January 17, 2022</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AA88216" w14:textId="77777777" w:rsidR="00104A30" w:rsidRDefault="002F12F7">
            <w:pPr>
              <w:pStyle w:val="p2"/>
            </w:pPr>
            <w:r>
              <w:t>Added JPA and JTA information.</w:t>
            </w:r>
          </w:p>
          <w:p w14:paraId="6D934EE5" w14:textId="77777777" w:rsidR="00104A30" w:rsidRDefault="002F12F7">
            <w:pPr>
              <w:pStyle w:val="p3"/>
            </w:pPr>
            <w:r>
              <w:t>Updated ONESOURCE Customer Center links to Indirect Tax Help and Support. This includes direct links to knowledge articles.</w:t>
            </w:r>
          </w:p>
        </w:tc>
      </w:tr>
      <w:tr w:rsidR="00104A30" w14:paraId="56F8A4EB" w14:textId="77777777" w:rsidTr="00963730">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Change w:id="1" w:author="Kornipati, Kranthi K. (TR Technology)" w:date="2025-06-26T14:25:00Z" w16du:dateUtc="2025-06-26T08:55:00Z">
            <w:tblPrEx>
              <w:tblW w:w="95.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PrEx>
          </w:tblPrExChange>
        </w:tblPrEx>
        <w:tc>
          <w:tcPr>
            <w:tcW w:w="77.50pt" w:type="dxa"/>
            <w:tcBorders>
              <w:top w:val="single" w:sz="6" w:space="0" w:color="404040"/>
              <w:bottom w:val="single" w:sz="6" w:space="0" w:color="404040"/>
              <w:end w:val="single" w:sz="6" w:space="0" w:color="404040"/>
            </w:tcBorders>
            <w:tcMar>
              <w:top w:w="5pt" w:type="dxa"/>
              <w:start w:w="3.75pt" w:type="dxa"/>
              <w:bottom w:w="5pt" w:type="dxa"/>
              <w:end w:w="3.75pt" w:type="dxa"/>
            </w:tcMar>
            <w:tcPrChange w:id="2" w:author="Kornipati, Kranthi K. (TR Technology)" w:date="2025-06-26T14:25:00Z" w16du:dateUtc="2025-06-26T08:55:00Z">
              <w:tcPr>
                <w:tcW w:w="66pt" w:type="dxa"/>
                <w:tcBorders>
                  <w:top w:val="single" w:sz="6" w:space="0" w:color="404040"/>
                  <w:end w:val="single" w:sz="6" w:space="0" w:color="404040"/>
                </w:tcBorders>
                <w:tcMar>
                  <w:top w:w="5pt" w:type="dxa"/>
                  <w:start w:w="3.75pt" w:type="dxa"/>
                  <w:bottom w:w="5pt" w:type="dxa"/>
                  <w:end w:w="3.75pt" w:type="dxa"/>
                </w:tcMar>
              </w:tcPr>
            </w:tcPrChange>
          </w:tcPr>
          <w:p w14:paraId="7B0C90D2" w14:textId="77777777" w:rsidR="00104A30" w:rsidRDefault="002F12F7">
            <w:pPr>
              <w:pStyle w:val="td2"/>
            </w:pPr>
            <w:r>
              <w:t>7</w:t>
            </w:r>
          </w:p>
        </w:tc>
        <w:tc>
          <w:tcPr>
            <w:tcW w:w="125.05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Change w:id="3" w:author="Kornipati, Kranthi K. (TR Technology)" w:date="2025-06-26T14:25:00Z" w16du:dateUtc="2025-06-26T08:55:00Z">
              <w:tcPr>
                <w:tcW w:w="106.50pt" w:type="dxa"/>
                <w:tcBorders>
                  <w:top w:val="single" w:sz="6" w:space="0" w:color="404040"/>
                  <w:start w:val="single" w:sz="6" w:space="0" w:color="404040"/>
                  <w:end w:val="single" w:sz="6" w:space="0" w:color="404040"/>
                </w:tcBorders>
                <w:tcMar>
                  <w:top w:w="5pt" w:type="dxa"/>
                  <w:start w:w="3.75pt" w:type="dxa"/>
                  <w:bottom w:w="5pt" w:type="dxa"/>
                  <w:end w:w="3.75pt" w:type="dxa"/>
                </w:tcMar>
              </w:tcPr>
            </w:tcPrChange>
          </w:tcPr>
          <w:p w14:paraId="2C1CB4F0" w14:textId="77777777" w:rsidR="00104A30" w:rsidRDefault="002F12F7">
            <w:pPr>
              <w:pStyle w:val="td2"/>
            </w:pPr>
            <w:r>
              <w:t>August 3, 2023</w:t>
            </w:r>
          </w:p>
        </w:tc>
        <w:tc>
          <w:tcPr>
            <w:tcW w:w="297.60pt" w:type="dxa"/>
            <w:tcBorders>
              <w:top w:val="single" w:sz="6" w:space="0" w:color="404040"/>
              <w:start w:val="single" w:sz="6" w:space="0" w:color="404040"/>
              <w:bottom w:val="single" w:sz="6" w:space="0" w:color="404040"/>
            </w:tcBorders>
            <w:tcMar>
              <w:top w:w="5pt" w:type="dxa"/>
              <w:start w:w="3.75pt" w:type="dxa"/>
              <w:bottom w:w="5pt" w:type="dxa"/>
              <w:end w:w="3.75pt" w:type="dxa"/>
            </w:tcMar>
            <w:tcPrChange w:id="4" w:author="Kornipati, Kranthi K. (TR Technology)" w:date="2025-06-26T14:25:00Z" w16du:dateUtc="2025-06-26T08:55:00Z">
              <w:tcPr>
                <w:tcW w:w="253.50pt" w:type="dxa"/>
                <w:tcBorders>
                  <w:top w:val="single" w:sz="6" w:space="0" w:color="404040"/>
                  <w:start w:val="single" w:sz="6" w:space="0" w:color="404040"/>
                </w:tcBorders>
                <w:tcMar>
                  <w:top w:w="5pt" w:type="dxa"/>
                  <w:start w:w="3.75pt" w:type="dxa"/>
                  <w:bottom w:w="5pt" w:type="dxa"/>
                  <w:end w:w="3.75pt" w:type="dxa"/>
                </w:tcMar>
              </w:tcPr>
            </w:tcPrChange>
          </w:tcPr>
          <w:p w14:paraId="64561D59" w14:textId="77777777" w:rsidR="00104A30" w:rsidRDefault="002F12F7">
            <w:pPr>
              <w:pStyle w:val="p2"/>
            </w:pPr>
            <w:r>
              <w:t>Added the JPA property definitions and SQL server reference.</w:t>
            </w:r>
          </w:p>
          <w:p w14:paraId="56B0C815" w14:textId="77777777" w:rsidR="00104A30" w:rsidRDefault="002F12F7">
            <w:pPr>
              <w:pStyle w:val="p3"/>
            </w:pPr>
            <w:r>
              <w:t>Added the reporting instructions for upgrading to 5.13.</w:t>
            </w:r>
          </w:p>
        </w:tc>
      </w:tr>
      <w:tr w:rsidR="00963730" w14:paraId="18D6061A" w14:textId="77777777" w:rsidTr="00963730">
        <w:trPr>
          <w:ins w:id="5" w:author="Kornipati, Kranthi K. (TR Technology)" w:date="2025-06-26T14:25:00Z" w16du:dateUtc="2025-06-26T08:55:00Z"/>
        </w:trPr>
        <w:tc>
          <w:tcPr>
            <w:tcW w:w="77.50pt" w:type="dxa"/>
            <w:tcBorders>
              <w:top w:val="single" w:sz="6" w:space="0" w:color="404040"/>
              <w:end w:val="single" w:sz="6" w:space="0" w:color="404040"/>
            </w:tcBorders>
            <w:tcMar>
              <w:top w:w="5pt" w:type="dxa"/>
              <w:start w:w="3.75pt" w:type="dxa"/>
              <w:bottom w:w="5pt" w:type="dxa"/>
              <w:end w:w="3.75pt" w:type="dxa"/>
            </w:tcMar>
          </w:tcPr>
          <w:p w14:paraId="2DB3AE87" w14:textId="2BDEFC71" w:rsidR="00963730" w:rsidRDefault="00963730" w:rsidP="00963730">
            <w:pPr>
              <w:pStyle w:val="td2"/>
              <w:rPr>
                <w:ins w:id="6" w:author="Kornipati, Kranthi K. (TR Technology)" w:date="2025-06-26T14:25:00Z" w16du:dateUtc="2025-06-26T08:55:00Z"/>
              </w:rPr>
            </w:pPr>
            <w:ins w:id="7" w:author="Kornipati, Kranthi K. (TR Technology)" w:date="2025-06-26T14:25:00Z" w16du:dateUtc="2025-06-26T08:55:00Z">
              <w:r>
                <w:t>8</w:t>
              </w:r>
            </w:ins>
          </w:p>
        </w:tc>
        <w:tc>
          <w:tcPr>
            <w:tcW w:w="125.0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613B4B08" w14:textId="169F667D" w:rsidR="00963730" w:rsidRDefault="00963730" w:rsidP="00963730">
            <w:pPr>
              <w:pStyle w:val="td2"/>
              <w:rPr>
                <w:ins w:id="8" w:author="Kornipati, Kranthi K. (TR Technology)" w:date="2025-06-26T14:25:00Z" w16du:dateUtc="2025-06-26T08:55:00Z"/>
              </w:rPr>
            </w:pPr>
            <w:ins w:id="9" w:author="Kornipati, Kranthi K. (TR Technology)" w:date="2025-06-26T14:25:00Z" w16du:dateUtc="2025-06-26T08:55:00Z">
              <w:r>
                <w:t>June 30, 2025</w:t>
              </w:r>
            </w:ins>
          </w:p>
        </w:tc>
        <w:tc>
          <w:tcPr>
            <w:tcW w:w="297.60pt" w:type="dxa"/>
            <w:tcBorders>
              <w:top w:val="single" w:sz="6" w:space="0" w:color="404040"/>
              <w:start w:val="single" w:sz="6" w:space="0" w:color="404040"/>
            </w:tcBorders>
            <w:tcMar>
              <w:top w:w="5pt" w:type="dxa"/>
              <w:start w:w="3.75pt" w:type="dxa"/>
              <w:bottom w:w="5pt" w:type="dxa"/>
              <w:end w:w="3.75pt" w:type="dxa"/>
            </w:tcMar>
          </w:tcPr>
          <w:p w14:paraId="16F71A65" w14:textId="77777777" w:rsidR="00963730" w:rsidRDefault="00963730" w:rsidP="00963730">
            <w:pPr>
              <w:pStyle w:val="p2"/>
              <w:rPr>
                <w:ins w:id="10" w:author="Kornipati, Kranthi K. (TR Technology)" w:date="2025-06-26T14:29:00Z" w16du:dateUtc="2025-06-26T08:59:00Z"/>
                <w:color w:val="D13438"/>
                <w:lang w:val="en-IN"/>
              </w:rPr>
            </w:pPr>
            <w:ins w:id="11" w:author="Kornipati, Kranthi K. (TR Technology)" w:date="2025-06-26T14:29:00Z" w16du:dateUtc="2025-06-26T08:59:00Z">
              <w:r w:rsidRPr="58389B8F">
                <w:rPr>
                  <w:color w:val="D13438"/>
                  <w:u w:val="single"/>
                </w:rPr>
                <w:t>Java17 Upgrade</w:t>
              </w:r>
            </w:ins>
          </w:p>
          <w:p w14:paraId="20BC5967" w14:textId="77777777" w:rsidR="00963730" w:rsidRDefault="00963730" w:rsidP="00963730">
            <w:pPr>
              <w:pStyle w:val="p2"/>
              <w:rPr>
                <w:ins w:id="12" w:author="Kornipati, Kranthi K. (TR Technology)" w:date="2025-06-26T14:29:00Z" w16du:dateUtc="2025-06-26T08:59:00Z"/>
                <w:color w:val="D13438"/>
                <w:lang w:val="en-IN"/>
              </w:rPr>
            </w:pPr>
            <w:ins w:id="13" w:author="Kornipati, Kranthi K. (TR Technology)" w:date="2025-06-26T14:29:00Z" w16du:dateUtc="2025-06-26T08:59:00Z">
              <w:r w:rsidRPr="58389B8F">
                <w:rPr>
                  <w:color w:val="D13438"/>
                  <w:u w:val="single"/>
                </w:rPr>
                <w:t>JTA doesn’t support 5.13.16.0</w:t>
              </w:r>
            </w:ins>
          </w:p>
          <w:p w14:paraId="3ABA5184" w14:textId="74BE8D8C" w:rsidR="00963730" w:rsidRDefault="00963730" w:rsidP="00963730">
            <w:pPr>
              <w:pStyle w:val="p2"/>
              <w:rPr>
                <w:ins w:id="14" w:author="Kornipati, Kranthi K. (TR Technology)" w:date="2025-06-26T14:25:00Z" w16du:dateUtc="2025-06-26T08:55:00Z"/>
              </w:rPr>
            </w:pPr>
            <w:ins w:id="15" w:author="Kornipati, Kranthi K. (TR Technology)" w:date="2025-06-26T14:29:00Z" w16du:dateUtc="2025-06-26T08:59:00Z">
              <w:r w:rsidRPr="51A4F9A4">
                <w:rPr>
                  <w:color w:val="D13438"/>
                  <w:u w:val="single"/>
                </w:rPr>
                <w:t>JPA is default for 5.13.16.0</w:t>
              </w:r>
            </w:ins>
          </w:p>
        </w:tc>
      </w:tr>
    </w:tbl>
    <w:p w14:paraId="1BDBBCAA" w14:textId="77777777" w:rsidR="00104A30" w:rsidRDefault="00104A30">
      <w:pPr>
        <w:spacing w:after="16pt"/>
      </w:pPr>
    </w:p>
    <w:p w14:paraId="57E191CF" w14:textId="77777777" w:rsidR="00104A30" w:rsidRDefault="00104A30">
      <w:pPr>
        <w:sectPr w:rsidR="00104A30">
          <w:headerReference w:type="even" r:id="rId22"/>
          <w:headerReference w:type="default" r:id="rId23"/>
          <w:footerReference w:type="even" r:id="rId24"/>
          <w:footerReference w:type="default" r:id="rId25"/>
          <w:pgSz w:w="612pt" w:h="792pt"/>
          <w:pgMar w:top="112.50pt" w:right="42pt" w:bottom="57.75pt" w:left="42.75pt" w:header="27.75pt" w:footer="28.50pt" w:gutter="0pt"/>
          <w:cols w:space="36pt"/>
        </w:sectPr>
      </w:pPr>
    </w:p>
    <w:p w14:paraId="03A39A0E" w14:textId="77777777" w:rsidR="00104A30" w:rsidRDefault="002F12F7">
      <w:pPr>
        <w:pStyle w:val="h1TOCHeading"/>
      </w:pPr>
      <w:bookmarkStart w:id="16" w:name="_Toc256000047"/>
      <w:bookmarkStart w:id="17" w:name="_Toc256000000"/>
      <w:r>
        <w:lastRenderedPageBreak/>
        <w:t>Table of Contents</w:t>
      </w:r>
      <w:bookmarkEnd w:id="16"/>
      <w:bookmarkEnd w:id="17"/>
    </w:p>
    <w:p w14:paraId="3659B51F" w14:textId="77777777" w:rsidR="00104A30" w:rsidRDefault="002F12F7">
      <w:pPr>
        <w:pStyle w:val="TOC9"/>
        <w:rPr>
          <w:rFonts w:ascii="Calibri" w:hAnsi="Calibri"/>
          <w:noProof/>
          <w:sz w:val="22"/>
        </w:rPr>
      </w:pPr>
      <w:r>
        <w:fldChar w:fldCharType="begin"/>
      </w:r>
      <w:r>
        <w:instrText xml:space="preserve"> TOC \t "h1_TOCHeading,9,h1,1,h2,2,h3,3,h2_WorkaroundPageBreak,2,h3_WorkaroundPageBreak,3" \h \z \* MERGEFORMAT </w:instrText>
      </w:r>
      <w:r>
        <w:fldChar w:fldCharType="separate"/>
      </w:r>
      <w:hyperlink w:anchor="_Toc256000047" w:history="1">
        <w:r w:rsidR="00104A30">
          <w:rPr>
            <w:rStyle w:val="Hyperlink"/>
          </w:rPr>
          <w:t>Table of Contents</w:t>
        </w:r>
        <w:r w:rsidR="00104A30">
          <w:tab/>
        </w:r>
        <w:r w:rsidR="00104A30">
          <w:fldChar w:fldCharType="begin"/>
        </w:r>
        <w:r w:rsidR="00104A30">
          <w:instrText xml:space="preserve"> PAGEREF _Toc256000047 \h </w:instrText>
        </w:r>
        <w:r w:rsidR="00104A30">
          <w:fldChar w:fldCharType="separate"/>
        </w:r>
        <w:r w:rsidR="00104A30">
          <w:t>7</w:t>
        </w:r>
        <w:r w:rsidR="00104A30">
          <w:fldChar w:fldCharType="end"/>
        </w:r>
      </w:hyperlink>
    </w:p>
    <w:p w14:paraId="2A863C48" w14:textId="77777777" w:rsidR="00104A30" w:rsidRDefault="00104A30">
      <w:pPr>
        <w:pStyle w:val="TOC1"/>
        <w:rPr>
          <w:rFonts w:ascii="Calibri" w:hAnsi="Calibri"/>
          <w:noProof/>
          <w:sz w:val="22"/>
        </w:rPr>
      </w:pPr>
      <w:hyperlink w:anchor="_Toc256000048" w:history="1">
        <w:r>
          <w:rPr>
            <w:rStyle w:val="Hyperlink"/>
          </w:rPr>
          <w:t>Introduction</w:t>
        </w:r>
        <w:r>
          <w:tab/>
        </w:r>
        <w:r>
          <w:fldChar w:fldCharType="begin"/>
        </w:r>
        <w:r>
          <w:instrText xml:space="preserve"> PAGEREF _Toc256000048 \h </w:instrText>
        </w:r>
        <w:r>
          <w:fldChar w:fldCharType="separate"/>
        </w:r>
        <w:r>
          <w:t>9</w:t>
        </w:r>
        <w:r>
          <w:fldChar w:fldCharType="end"/>
        </w:r>
      </w:hyperlink>
    </w:p>
    <w:p w14:paraId="7AC35DB6" w14:textId="77777777" w:rsidR="00104A30" w:rsidRDefault="00104A30">
      <w:pPr>
        <w:pStyle w:val="TOC2"/>
        <w:rPr>
          <w:rFonts w:ascii="Calibri" w:hAnsi="Calibri"/>
          <w:noProof/>
        </w:rPr>
      </w:pPr>
      <w:hyperlink w:anchor="_Toc256000049" w:history="1">
        <w:r>
          <w:rPr>
            <w:rStyle w:val="Hyperlink"/>
          </w:rPr>
          <w:t>Who Should Read This Guide?</w:t>
        </w:r>
        <w:r>
          <w:tab/>
        </w:r>
        <w:r>
          <w:fldChar w:fldCharType="begin"/>
        </w:r>
        <w:r>
          <w:instrText xml:space="preserve"> PAGEREF _Toc256000049 \h </w:instrText>
        </w:r>
        <w:r>
          <w:fldChar w:fldCharType="separate"/>
        </w:r>
        <w:r>
          <w:t>9</w:t>
        </w:r>
        <w:r>
          <w:fldChar w:fldCharType="end"/>
        </w:r>
      </w:hyperlink>
    </w:p>
    <w:p w14:paraId="33EEFADD" w14:textId="77777777" w:rsidR="00104A30" w:rsidRDefault="00104A30">
      <w:pPr>
        <w:pStyle w:val="TOC2"/>
        <w:rPr>
          <w:rFonts w:ascii="Calibri" w:hAnsi="Calibri"/>
          <w:noProof/>
        </w:rPr>
      </w:pPr>
      <w:hyperlink w:anchor="_Toc256000050" w:history="1">
        <w:r>
          <w:rPr>
            <w:rStyle w:val="Hyperlink"/>
          </w:rPr>
          <w:t>Resources</w:t>
        </w:r>
        <w:r>
          <w:tab/>
        </w:r>
        <w:r>
          <w:fldChar w:fldCharType="begin"/>
        </w:r>
        <w:r>
          <w:instrText xml:space="preserve"> PAGEREF _Toc256000050 \h </w:instrText>
        </w:r>
        <w:r>
          <w:fldChar w:fldCharType="separate"/>
        </w:r>
        <w:r>
          <w:t>9</w:t>
        </w:r>
        <w:r>
          <w:fldChar w:fldCharType="end"/>
        </w:r>
      </w:hyperlink>
    </w:p>
    <w:p w14:paraId="721AD1EA" w14:textId="77777777" w:rsidR="00104A30" w:rsidRDefault="00104A30">
      <w:pPr>
        <w:pStyle w:val="TOC2"/>
        <w:rPr>
          <w:rFonts w:ascii="Calibri" w:hAnsi="Calibri"/>
          <w:noProof/>
        </w:rPr>
      </w:pPr>
      <w:hyperlink w:anchor="_Toc256000051" w:history="1">
        <w:r>
          <w:rPr>
            <w:rStyle w:val="Hyperlink"/>
          </w:rPr>
          <w:t>Style Conventions</w:t>
        </w:r>
        <w:r>
          <w:tab/>
        </w:r>
        <w:r>
          <w:fldChar w:fldCharType="begin"/>
        </w:r>
        <w:r>
          <w:instrText xml:space="preserve"> PAGEREF _Toc256000051 \h </w:instrText>
        </w:r>
        <w:r>
          <w:fldChar w:fldCharType="separate"/>
        </w:r>
        <w:r>
          <w:t>11</w:t>
        </w:r>
        <w:r>
          <w:fldChar w:fldCharType="end"/>
        </w:r>
      </w:hyperlink>
    </w:p>
    <w:p w14:paraId="09F3F1DA" w14:textId="77777777" w:rsidR="00104A30" w:rsidRDefault="00104A30">
      <w:pPr>
        <w:pStyle w:val="TOC1"/>
        <w:rPr>
          <w:rFonts w:ascii="Calibri" w:hAnsi="Calibri"/>
          <w:noProof/>
          <w:sz w:val="22"/>
        </w:rPr>
      </w:pPr>
      <w:hyperlink w:anchor="_Toc256000052" w:history="1">
        <w:r>
          <w:rPr>
            <w:rStyle w:val="Hyperlink"/>
          </w:rPr>
          <w:t>Prerequisites</w:t>
        </w:r>
        <w:r>
          <w:tab/>
        </w:r>
        <w:r>
          <w:fldChar w:fldCharType="begin"/>
        </w:r>
        <w:r>
          <w:instrText xml:space="preserve"> PAGEREF _Toc256000052 \h </w:instrText>
        </w:r>
        <w:r>
          <w:fldChar w:fldCharType="separate"/>
        </w:r>
        <w:r>
          <w:t>14</w:t>
        </w:r>
        <w:r>
          <w:fldChar w:fldCharType="end"/>
        </w:r>
      </w:hyperlink>
    </w:p>
    <w:p w14:paraId="6E91E4C6" w14:textId="77777777" w:rsidR="00104A30" w:rsidRDefault="00104A30">
      <w:pPr>
        <w:pStyle w:val="TOC2"/>
        <w:rPr>
          <w:rFonts w:ascii="Calibri" w:hAnsi="Calibri"/>
          <w:noProof/>
        </w:rPr>
      </w:pPr>
      <w:hyperlink w:anchor="_Toc256000053" w:history="1">
        <w:r>
          <w:rPr>
            <w:rStyle w:val="Hyperlink"/>
          </w:rPr>
          <w:t>Review System Requirements</w:t>
        </w:r>
        <w:r>
          <w:tab/>
        </w:r>
        <w:r>
          <w:fldChar w:fldCharType="begin"/>
        </w:r>
        <w:r>
          <w:instrText xml:space="preserve"> PAGEREF _Toc256000053 \h </w:instrText>
        </w:r>
        <w:r>
          <w:fldChar w:fldCharType="separate"/>
        </w:r>
        <w:r>
          <w:t>14</w:t>
        </w:r>
        <w:r>
          <w:fldChar w:fldCharType="end"/>
        </w:r>
      </w:hyperlink>
    </w:p>
    <w:p w14:paraId="6E02830D" w14:textId="77777777" w:rsidR="00104A30" w:rsidRDefault="00104A30">
      <w:pPr>
        <w:pStyle w:val="TOC2"/>
        <w:rPr>
          <w:rFonts w:ascii="Calibri" w:hAnsi="Calibri"/>
          <w:noProof/>
        </w:rPr>
      </w:pPr>
      <w:hyperlink w:anchor="_Toc256000054" w:history="1">
        <w:r>
          <w:rPr>
            <w:rStyle w:val="Hyperlink"/>
          </w:rPr>
          <w:t>Java</w:t>
        </w:r>
        <w:r>
          <w:tab/>
        </w:r>
        <w:r>
          <w:fldChar w:fldCharType="begin"/>
        </w:r>
        <w:r>
          <w:instrText xml:space="preserve"> PAGEREF _Toc256000054 \h </w:instrText>
        </w:r>
        <w:r>
          <w:fldChar w:fldCharType="separate"/>
        </w:r>
        <w:r>
          <w:t>15</w:t>
        </w:r>
        <w:r>
          <w:fldChar w:fldCharType="end"/>
        </w:r>
      </w:hyperlink>
    </w:p>
    <w:p w14:paraId="716A8520" w14:textId="77777777" w:rsidR="00104A30" w:rsidRDefault="00104A30">
      <w:pPr>
        <w:pStyle w:val="TOC2"/>
        <w:rPr>
          <w:rFonts w:ascii="Calibri" w:hAnsi="Calibri"/>
          <w:noProof/>
        </w:rPr>
      </w:pPr>
      <w:hyperlink w:anchor="_Toc256000055" w:history="1">
        <w:r>
          <w:rPr>
            <w:rStyle w:val="Hyperlink"/>
          </w:rPr>
          <w:t>Gathering Administrative Information</w:t>
        </w:r>
        <w:r>
          <w:tab/>
        </w:r>
        <w:r>
          <w:fldChar w:fldCharType="begin"/>
        </w:r>
        <w:r>
          <w:instrText xml:space="preserve"> PAGEREF _Toc256000055 \h </w:instrText>
        </w:r>
        <w:r>
          <w:fldChar w:fldCharType="separate"/>
        </w:r>
        <w:r>
          <w:t>15</w:t>
        </w:r>
        <w:r>
          <w:fldChar w:fldCharType="end"/>
        </w:r>
      </w:hyperlink>
    </w:p>
    <w:p w14:paraId="1E822320" w14:textId="77777777" w:rsidR="00104A30" w:rsidRDefault="00104A30">
      <w:pPr>
        <w:pStyle w:val="TOC2"/>
        <w:rPr>
          <w:rFonts w:ascii="Calibri" w:hAnsi="Calibri"/>
          <w:noProof/>
        </w:rPr>
      </w:pPr>
      <w:hyperlink w:anchor="_Toc256000056" w:history="1">
        <w:r>
          <w:rPr>
            <w:rStyle w:val="Hyperlink"/>
          </w:rPr>
          <w:t>Download the Software</w:t>
        </w:r>
        <w:r>
          <w:tab/>
        </w:r>
        <w:r>
          <w:fldChar w:fldCharType="begin"/>
        </w:r>
        <w:r>
          <w:instrText xml:space="preserve"> PAGEREF _Toc256000056 \h </w:instrText>
        </w:r>
        <w:r>
          <w:fldChar w:fldCharType="separate"/>
        </w:r>
        <w:r>
          <w:t>15</w:t>
        </w:r>
        <w:r>
          <w:fldChar w:fldCharType="end"/>
        </w:r>
      </w:hyperlink>
    </w:p>
    <w:p w14:paraId="018A37E7" w14:textId="77777777" w:rsidR="00104A30" w:rsidRDefault="00104A30">
      <w:pPr>
        <w:pStyle w:val="TOC1"/>
        <w:rPr>
          <w:rFonts w:ascii="Calibri" w:hAnsi="Calibri"/>
          <w:noProof/>
          <w:sz w:val="22"/>
        </w:rPr>
      </w:pPr>
      <w:hyperlink w:anchor="_Toc256000057" w:history="1">
        <w:r>
          <w:rPr>
            <w:rStyle w:val="Hyperlink"/>
          </w:rPr>
          <w:t>Configuring Your Database</w:t>
        </w:r>
        <w:r>
          <w:tab/>
        </w:r>
        <w:r>
          <w:fldChar w:fldCharType="begin"/>
        </w:r>
        <w:r>
          <w:instrText xml:space="preserve"> PAGEREF _Toc256000057 \h </w:instrText>
        </w:r>
        <w:r>
          <w:fldChar w:fldCharType="separate"/>
        </w:r>
        <w:r>
          <w:t>17</w:t>
        </w:r>
        <w:r>
          <w:fldChar w:fldCharType="end"/>
        </w:r>
      </w:hyperlink>
    </w:p>
    <w:p w14:paraId="2E8F5204" w14:textId="77777777" w:rsidR="00104A30" w:rsidRDefault="00104A30">
      <w:pPr>
        <w:pStyle w:val="TOC2"/>
        <w:rPr>
          <w:rFonts w:ascii="Calibri" w:hAnsi="Calibri"/>
          <w:noProof/>
        </w:rPr>
      </w:pPr>
      <w:hyperlink w:anchor="_Toc256000058" w:history="1">
        <w:r>
          <w:rPr>
            <w:rStyle w:val="Hyperlink"/>
          </w:rPr>
          <w:t>Database Initialization Parameters</w:t>
        </w:r>
        <w:r>
          <w:tab/>
        </w:r>
        <w:r>
          <w:fldChar w:fldCharType="begin"/>
        </w:r>
        <w:r>
          <w:instrText xml:space="preserve"> PAGEREF _Toc256000058 \h </w:instrText>
        </w:r>
        <w:r>
          <w:fldChar w:fldCharType="separate"/>
        </w:r>
        <w:r>
          <w:t>17</w:t>
        </w:r>
        <w:r>
          <w:fldChar w:fldCharType="end"/>
        </w:r>
      </w:hyperlink>
    </w:p>
    <w:p w14:paraId="4B4A26AA" w14:textId="77777777" w:rsidR="00104A30" w:rsidRDefault="00104A30">
      <w:pPr>
        <w:pStyle w:val="TOC2"/>
        <w:rPr>
          <w:rFonts w:ascii="Calibri" w:hAnsi="Calibri"/>
          <w:noProof/>
        </w:rPr>
      </w:pPr>
      <w:hyperlink w:anchor="_Toc256000059" w:history="1">
        <w:r>
          <w:rPr>
            <w:rStyle w:val="Hyperlink"/>
          </w:rPr>
          <w:t>Database Character Set</w:t>
        </w:r>
        <w:r>
          <w:tab/>
        </w:r>
        <w:r>
          <w:fldChar w:fldCharType="begin"/>
        </w:r>
        <w:r>
          <w:instrText xml:space="preserve"> PAGEREF _Toc256000059 \h </w:instrText>
        </w:r>
        <w:r>
          <w:fldChar w:fldCharType="separate"/>
        </w:r>
        <w:r>
          <w:t>18</w:t>
        </w:r>
        <w:r>
          <w:fldChar w:fldCharType="end"/>
        </w:r>
      </w:hyperlink>
    </w:p>
    <w:p w14:paraId="76BA2A79" w14:textId="77777777" w:rsidR="00104A30" w:rsidRDefault="00104A30">
      <w:pPr>
        <w:pStyle w:val="TOC2"/>
        <w:rPr>
          <w:rFonts w:ascii="Calibri" w:hAnsi="Calibri"/>
          <w:noProof/>
        </w:rPr>
      </w:pPr>
      <w:hyperlink w:anchor="_Toc256000060" w:history="1">
        <w:r>
          <w:rPr>
            <w:rStyle w:val="Hyperlink"/>
          </w:rPr>
          <w:t>Oracle Tablespaces and Users</w:t>
        </w:r>
        <w:r>
          <w:tab/>
        </w:r>
        <w:r>
          <w:fldChar w:fldCharType="begin"/>
        </w:r>
        <w:r>
          <w:instrText xml:space="preserve"> PAGEREF _Toc256000060 \h </w:instrText>
        </w:r>
        <w:r>
          <w:fldChar w:fldCharType="separate"/>
        </w:r>
        <w:r>
          <w:t>18</w:t>
        </w:r>
        <w:r>
          <w:fldChar w:fldCharType="end"/>
        </w:r>
      </w:hyperlink>
    </w:p>
    <w:p w14:paraId="5EFC5CE4" w14:textId="77777777" w:rsidR="00104A30" w:rsidRDefault="00104A30">
      <w:pPr>
        <w:pStyle w:val="TOC2"/>
        <w:rPr>
          <w:rFonts w:ascii="Calibri" w:hAnsi="Calibri"/>
          <w:noProof/>
        </w:rPr>
      </w:pPr>
      <w:hyperlink w:anchor="_Toc256000061" w:history="1">
        <w:r>
          <w:rPr>
            <w:rStyle w:val="Hyperlink"/>
          </w:rPr>
          <w:t>Preparing Oracle for XA Transactions</w:t>
        </w:r>
        <w:r>
          <w:tab/>
        </w:r>
        <w:r>
          <w:fldChar w:fldCharType="begin"/>
        </w:r>
        <w:r>
          <w:instrText xml:space="preserve"> PAGEREF _Toc256000061 \h </w:instrText>
        </w:r>
        <w:r>
          <w:fldChar w:fldCharType="separate"/>
        </w:r>
        <w:r>
          <w:t>22</w:t>
        </w:r>
        <w:r>
          <w:fldChar w:fldCharType="end"/>
        </w:r>
      </w:hyperlink>
    </w:p>
    <w:p w14:paraId="12847744" w14:textId="77777777" w:rsidR="00104A30" w:rsidRDefault="00104A30">
      <w:pPr>
        <w:pStyle w:val="TOC1"/>
        <w:rPr>
          <w:rFonts w:ascii="Calibri" w:hAnsi="Calibri"/>
          <w:noProof/>
          <w:sz w:val="22"/>
        </w:rPr>
      </w:pPr>
      <w:hyperlink w:anchor="_Toc256000062" w:history="1">
        <w:r>
          <w:rPr>
            <w:rStyle w:val="Hyperlink"/>
          </w:rPr>
          <w:t>Configuring Determination in Tomcat</w:t>
        </w:r>
        <w:r>
          <w:tab/>
        </w:r>
        <w:r>
          <w:fldChar w:fldCharType="begin"/>
        </w:r>
        <w:r>
          <w:instrText xml:space="preserve"> PAGEREF _Toc256000062 \h </w:instrText>
        </w:r>
        <w:r>
          <w:fldChar w:fldCharType="separate"/>
        </w:r>
        <w:r>
          <w:t>23</w:t>
        </w:r>
        <w:r>
          <w:fldChar w:fldCharType="end"/>
        </w:r>
      </w:hyperlink>
    </w:p>
    <w:p w14:paraId="7EE01669" w14:textId="77777777" w:rsidR="00104A30" w:rsidRDefault="00104A30">
      <w:pPr>
        <w:pStyle w:val="TOC2"/>
        <w:rPr>
          <w:rFonts w:ascii="Calibri" w:hAnsi="Calibri"/>
          <w:noProof/>
        </w:rPr>
      </w:pPr>
      <w:hyperlink w:anchor="_Toc256000063" w:history="1">
        <w:r>
          <w:rPr>
            <w:rStyle w:val="Hyperlink"/>
          </w:rPr>
          <w:t>Modifying the Startup Parameters</w:t>
        </w:r>
        <w:r>
          <w:tab/>
        </w:r>
        <w:r>
          <w:fldChar w:fldCharType="begin"/>
        </w:r>
        <w:r>
          <w:instrText xml:space="preserve"> PAGEREF _Toc256000063 \h </w:instrText>
        </w:r>
        <w:r>
          <w:fldChar w:fldCharType="separate"/>
        </w:r>
        <w:r>
          <w:t>24</w:t>
        </w:r>
        <w:r>
          <w:fldChar w:fldCharType="end"/>
        </w:r>
      </w:hyperlink>
    </w:p>
    <w:p w14:paraId="75C8A883" w14:textId="77777777" w:rsidR="00104A30" w:rsidRDefault="00104A30">
      <w:pPr>
        <w:pStyle w:val="TOC3"/>
        <w:rPr>
          <w:rFonts w:ascii="Calibri" w:hAnsi="Calibri"/>
          <w:noProof/>
        </w:rPr>
      </w:pPr>
      <w:hyperlink w:anchor="_Toc256000064" w:history="1">
        <w:r>
          <w:rPr>
            <w:rStyle w:val="Hyperlink"/>
          </w:rPr>
          <w:t>Unix</w:t>
        </w:r>
        <w:r>
          <w:tab/>
        </w:r>
        <w:r>
          <w:fldChar w:fldCharType="begin"/>
        </w:r>
        <w:r>
          <w:instrText xml:space="preserve"> PAGEREF _Toc256000064 \h </w:instrText>
        </w:r>
        <w:r>
          <w:fldChar w:fldCharType="separate"/>
        </w:r>
        <w:r>
          <w:t>26</w:t>
        </w:r>
        <w:r>
          <w:fldChar w:fldCharType="end"/>
        </w:r>
      </w:hyperlink>
    </w:p>
    <w:p w14:paraId="2DF598DC" w14:textId="77777777" w:rsidR="00104A30" w:rsidRDefault="00104A30">
      <w:pPr>
        <w:pStyle w:val="TOC3"/>
        <w:rPr>
          <w:rFonts w:ascii="Calibri" w:hAnsi="Calibri"/>
          <w:noProof/>
        </w:rPr>
      </w:pPr>
      <w:hyperlink w:anchor="_Toc256000065" w:history="1">
        <w:r>
          <w:rPr>
            <w:rStyle w:val="Hyperlink"/>
          </w:rPr>
          <w:t>Microsoft Windows</w:t>
        </w:r>
        <w:r>
          <w:tab/>
        </w:r>
        <w:r>
          <w:fldChar w:fldCharType="begin"/>
        </w:r>
        <w:r>
          <w:instrText xml:space="preserve"> PAGEREF _Toc256000065 \h </w:instrText>
        </w:r>
        <w:r>
          <w:fldChar w:fldCharType="separate"/>
        </w:r>
        <w:r>
          <w:t>26</w:t>
        </w:r>
        <w:r>
          <w:fldChar w:fldCharType="end"/>
        </w:r>
      </w:hyperlink>
    </w:p>
    <w:p w14:paraId="41F5FFB9" w14:textId="77777777" w:rsidR="00104A30" w:rsidRDefault="00104A30">
      <w:pPr>
        <w:pStyle w:val="TOC2"/>
        <w:rPr>
          <w:rFonts w:ascii="Calibri" w:hAnsi="Calibri"/>
          <w:noProof/>
        </w:rPr>
      </w:pPr>
      <w:hyperlink w:anchor="_Toc256000066" w:history="1">
        <w:r>
          <w:rPr>
            <w:rStyle w:val="Hyperlink"/>
          </w:rPr>
          <w:t>JDBC Driver</w:t>
        </w:r>
        <w:r>
          <w:tab/>
        </w:r>
        <w:r>
          <w:fldChar w:fldCharType="begin"/>
        </w:r>
        <w:r>
          <w:instrText xml:space="preserve"> PAGEREF _Toc256000066 \h </w:instrText>
        </w:r>
        <w:r>
          <w:fldChar w:fldCharType="separate"/>
        </w:r>
        <w:r>
          <w:t>27</w:t>
        </w:r>
        <w:r>
          <w:fldChar w:fldCharType="end"/>
        </w:r>
      </w:hyperlink>
    </w:p>
    <w:p w14:paraId="156020D8" w14:textId="77777777" w:rsidR="00104A30" w:rsidRDefault="00104A30">
      <w:pPr>
        <w:pStyle w:val="TOC2"/>
        <w:rPr>
          <w:rFonts w:ascii="Calibri" w:hAnsi="Calibri"/>
          <w:noProof/>
        </w:rPr>
      </w:pPr>
      <w:hyperlink w:anchor="_Toc256000067" w:history="1">
        <w:r>
          <w:rPr>
            <w:rStyle w:val="Hyperlink"/>
          </w:rPr>
          <w:t>Adding Cookie Security</w:t>
        </w:r>
        <w:r>
          <w:tab/>
        </w:r>
        <w:r>
          <w:fldChar w:fldCharType="begin"/>
        </w:r>
        <w:r>
          <w:instrText xml:space="preserve"> PAGEREF _Toc256000067 \h </w:instrText>
        </w:r>
        <w:r>
          <w:fldChar w:fldCharType="separate"/>
        </w:r>
        <w:r>
          <w:t>27</w:t>
        </w:r>
        <w:r>
          <w:fldChar w:fldCharType="end"/>
        </w:r>
      </w:hyperlink>
    </w:p>
    <w:p w14:paraId="23D8C0A2" w14:textId="77777777" w:rsidR="00104A30" w:rsidRDefault="00104A30">
      <w:pPr>
        <w:pStyle w:val="TOC2"/>
        <w:rPr>
          <w:rFonts w:ascii="Calibri" w:hAnsi="Calibri"/>
          <w:noProof/>
        </w:rPr>
      </w:pPr>
      <w:hyperlink w:anchor="_Toc256000068" w:history="1">
        <w:r>
          <w:rPr>
            <w:rStyle w:val="Hyperlink"/>
          </w:rPr>
          <w:t>Creating Determination Data Sources for JTA</w:t>
        </w:r>
        <w:r>
          <w:tab/>
        </w:r>
        <w:r>
          <w:fldChar w:fldCharType="begin"/>
        </w:r>
        <w:r>
          <w:instrText xml:space="preserve"> PAGEREF _Toc256000068 \h </w:instrText>
        </w:r>
        <w:r>
          <w:fldChar w:fldCharType="separate"/>
        </w:r>
        <w:r>
          <w:t>28</w:t>
        </w:r>
        <w:r>
          <w:fldChar w:fldCharType="end"/>
        </w:r>
      </w:hyperlink>
    </w:p>
    <w:p w14:paraId="4D62C93D" w14:textId="77777777" w:rsidR="00104A30" w:rsidRDefault="00104A30">
      <w:pPr>
        <w:pStyle w:val="TOC3"/>
        <w:rPr>
          <w:rFonts w:ascii="Calibri" w:hAnsi="Calibri"/>
          <w:noProof/>
        </w:rPr>
      </w:pPr>
      <w:hyperlink w:anchor="_Toc256000069" w:history="1">
        <w:r>
          <w:rPr>
            <w:rStyle w:val="Hyperlink"/>
          </w:rPr>
          <w:t>Tax Data Source</w:t>
        </w:r>
        <w:r>
          <w:tab/>
        </w:r>
        <w:r>
          <w:fldChar w:fldCharType="begin"/>
        </w:r>
        <w:r>
          <w:instrText xml:space="preserve"> PAGEREF _Toc256000069 \h </w:instrText>
        </w:r>
        <w:r>
          <w:fldChar w:fldCharType="separate"/>
        </w:r>
        <w:r>
          <w:t>30</w:t>
        </w:r>
        <w:r>
          <w:fldChar w:fldCharType="end"/>
        </w:r>
      </w:hyperlink>
    </w:p>
    <w:p w14:paraId="61CF0073" w14:textId="77777777" w:rsidR="00104A30" w:rsidRDefault="00104A30">
      <w:pPr>
        <w:pStyle w:val="TOC3"/>
        <w:rPr>
          <w:rFonts w:ascii="Calibri" w:hAnsi="Calibri"/>
          <w:noProof/>
        </w:rPr>
      </w:pPr>
      <w:hyperlink w:anchor="_Toc256000070" w:history="1">
        <w:r>
          <w:rPr>
            <w:rStyle w:val="Hyperlink"/>
          </w:rPr>
          <w:t>Audit Data Source</w:t>
        </w:r>
        <w:r>
          <w:tab/>
        </w:r>
        <w:r>
          <w:fldChar w:fldCharType="begin"/>
        </w:r>
        <w:r>
          <w:instrText xml:space="preserve"> PAGEREF _Toc256000070 \h </w:instrText>
        </w:r>
        <w:r>
          <w:fldChar w:fldCharType="separate"/>
        </w:r>
        <w:r>
          <w:t>31</w:t>
        </w:r>
        <w:r>
          <w:fldChar w:fldCharType="end"/>
        </w:r>
      </w:hyperlink>
    </w:p>
    <w:p w14:paraId="5D512D11" w14:textId="77777777" w:rsidR="00104A30" w:rsidRDefault="00104A30">
      <w:pPr>
        <w:pStyle w:val="TOC2"/>
        <w:rPr>
          <w:rFonts w:ascii="Calibri" w:hAnsi="Calibri"/>
          <w:noProof/>
        </w:rPr>
      </w:pPr>
      <w:hyperlink w:anchor="_Toc256000071" w:history="1">
        <w:r>
          <w:rPr>
            <w:rStyle w:val="Hyperlink"/>
          </w:rPr>
          <w:t>Creating Determination Data Sources for JPA</w:t>
        </w:r>
        <w:r>
          <w:tab/>
        </w:r>
        <w:r>
          <w:fldChar w:fldCharType="begin"/>
        </w:r>
        <w:r>
          <w:instrText xml:space="preserve"> PAGEREF _Toc256000071 \h </w:instrText>
        </w:r>
        <w:r>
          <w:fldChar w:fldCharType="separate"/>
        </w:r>
        <w:r>
          <w:t>33</w:t>
        </w:r>
        <w:r>
          <w:fldChar w:fldCharType="end"/>
        </w:r>
      </w:hyperlink>
    </w:p>
    <w:p w14:paraId="0E3AD798" w14:textId="77777777" w:rsidR="00104A30" w:rsidRDefault="00104A30">
      <w:pPr>
        <w:pStyle w:val="TOC2"/>
        <w:rPr>
          <w:rFonts w:ascii="Calibri" w:hAnsi="Calibri"/>
          <w:noProof/>
        </w:rPr>
      </w:pPr>
      <w:hyperlink w:anchor="_Toc256000072" w:history="1">
        <w:r>
          <w:rPr>
            <w:rStyle w:val="Hyperlink"/>
          </w:rPr>
          <w:t>Encrypting Tomcat Data Source Credentials</w:t>
        </w:r>
        <w:r>
          <w:tab/>
        </w:r>
        <w:r>
          <w:fldChar w:fldCharType="begin"/>
        </w:r>
        <w:r>
          <w:instrText xml:space="preserve"> PAGEREF _Toc256000072 \h </w:instrText>
        </w:r>
        <w:r>
          <w:fldChar w:fldCharType="separate"/>
        </w:r>
        <w:r>
          <w:t>41</w:t>
        </w:r>
        <w:r>
          <w:fldChar w:fldCharType="end"/>
        </w:r>
      </w:hyperlink>
    </w:p>
    <w:p w14:paraId="026DA3B6" w14:textId="77777777" w:rsidR="00104A30" w:rsidRDefault="00104A30">
      <w:pPr>
        <w:pStyle w:val="TOC2"/>
        <w:rPr>
          <w:rFonts w:ascii="Calibri" w:hAnsi="Calibri"/>
          <w:noProof/>
        </w:rPr>
      </w:pPr>
      <w:hyperlink w:anchor="_Toc256000073" w:history="1">
        <w:r>
          <w:rPr>
            <w:rStyle w:val="Hyperlink"/>
          </w:rPr>
          <w:t>Deploying the Application</w:t>
        </w:r>
        <w:r>
          <w:tab/>
        </w:r>
        <w:r>
          <w:fldChar w:fldCharType="begin"/>
        </w:r>
        <w:r>
          <w:instrText xml:space="preserve"> PAGEREF _Toc256000073 \h </w:instrText>
        </w:r>
        <w:r>
          <w:fldChar w:fldCharType="separate"/>
        </w:r>
        <w:r>
          <w:t>42</w:t>
        </w:r>
        <w:r>
          <w:fldChar w:fldCharType="end"/>
        </w:r>
      </w:hyperlink>
    </w:p>
    <w:p w14:paraId="432E2727" w14:textId="77777777" w:rsidR="00104A30" w:rsidRDefault="00104A30">
      <w:pPr>
        <w:pStyle w:val="TOC1"/>
        <w:rPr>
          <w:rFonts w:ascii="Calibri" w:hAnsi="Calibri"/>
          <w:noProof/>
          <w:sz w:val="22"/>
        </w:rPr>
      </w:pPr>
      <w:hyperlink w:anchor="_Toc256000074" w:history="1">
        <w:r>
          <w:rPr>
            <w:rStyle w:val="Hyperlink"/>
          </w:rPr>
          <w:t>Duplicate Users</w:t>
        </w:r>
        <w:r>
          <w:tab/>
        </w:r>
        <w:r>
          <w:fldChar w:fldCharType="begin"/>
        </w:r>
        <w:r>
          <w:instrText xml:space="preserve"> PAGEREF _Toc256000074 \h </w:instrText>
        </w:r>
        <w:r>
          <w:fldChar w:fldCharType="separate"/>
        </w:r>
        <w:r>
          <w:t>44</w:t>
        </w:r>
        <w:r>
          <w:fldChar w:fldCharType="end"/>
        </w:r>
      </w:hyperlink>
    </w:p>
    <w:p w14:paraId="5CA0D930" w14:textId="77777777" w:rsidR="00104A30" w:rsidRDefault="00104A30">
      <w:pPr>
        <w:pStyle w:val="TOC1"/>
        <w:rPr>
          <w:rFonts w:ascii="Calibri" w:hAnsi="Calibri"/>
          <w:noProof/>
          <w:sz w:val="22"/>
        </w:rPr>
      </w:pPr>
      <w:hyperlink w:anchor="_Toc256000075" w:history="1">
        <w:r>
          <w:rPr>
            <w:rStyle w:val="Hyperlink"/>
          </w:rPr>
          <w:t>Running the Implementer</w:t>
        </w:r>
        <w:r>
          <w:tab/>
        </w:r>
        <w:r>
          <w:fldChar w:fldCharType="begin"/>
        </w:r>
        <w:r>
          <w:instrText xml:space="preserve"> PAGEREF _Toc256000075 \h </w:instrText>
        </w:r>
        <w:r>
          <w:fldChar w:fldCharType="separate"/>
        </w:r>
        <w:r>
          <w:t>45</w:t>
        </w:r>
        <w:r>
          <w:fldChar w:fldCharType="end"/>
        </w:r>
      </w:hyperlink>
    </w:p>
    <w:p w14:paraId="21B8E500" w14:textId="77777777" w:rsidR="00104A30" w:rsidRDefault="00104A30">
      <w:pPr>
        <w:pStyle w:val="TOC2"/>
        <w:rPr>
          <w:rFonts w:ascii="Calibri" w:hAnsi="Calibri"/>
          <w:noProof/>
        </w:rPr>
      </w:pPr>
      <w:hyperlink w:anchor="_Toc256000076" w:history="1">
        <w:r>
          <w:rPr>
            <w:rStyle w:val="Hyperlink"/>
          </w:rPr>
          <w:t>Starting the Installation</w:t>
        </w:r>
        <w:r>
          <w:tab/>
        </w:r>
        <w:r>
          <w:fldChar w:fldCharType="begin"/>
        </w:r>
        <w:r>
          <w:instrText xml:space="preserve"> PAGEREF _Toc256000076 \h </w:instrText>
        </w:r>
        <w:r>
          <w:fldChar w:fldCharType="separate"/>
        </w:r>
        <w:r>
          <w:t>45</w:t>
        </w:r>
        <w:r>
          <w:fldChar w:fldCharType="end"/>
        </w:r>
      </w:hyperlink>
    </w:p>
    <w:p w14:paraId="4D35ED51" w14:textId="77777777" w:rsidR="00104A30" w:rsidRDefault="00104A30">
      <w:pPr>
        <w:pStyle w:val="TOC2"/>
        <w:rPr>
          <w:rFonts w:ascii="Calibri" w:hAnsi="Calibri"/>
          <w:noProof/>
        </w:rPr>
      </w:pPr>
      <w:hyperlink w:anchor="_Toc256000077" w:history="1">
        <w:r>
          <w:rPr>
            <w:rStyle w:val="Hyperlink"/>
          </w:rPr>
          <w:t>Checking the Installation Results</w:t>
        </w:r>
        <w:r>
          <w:tab/>
        </w:r>
        <w:r>
          <w:fldChar w:fldCharType="begin"/>
        </w:r>
        <w:r>
          <w:instrText xml:space="preserve"> PAGEREF _Toc256000077 \h </w:instrText>
        </w:r>
        <w:r>
          <w:fldChar w:fldCharType="separate"/>
        </w:r>
        <w:r>
          <w:t>47</w:t>
        </w:r>
        <w:r>
          <w:fldChar w:fldCharType="end"/>
        </w:r>
      </w:hyperlink>
    </w:p>
    <w:p w14:paraId="28DE1EBC" w14:textId="77777777" w:rsidR="00104A30" w:rsidRDefault="00104A30">
      <w:pPr>
        <w:pStyle w:val="TOC1"/>
        <w:rPr>
          <w:rFonts w:ascii="Calibri" w:hAnsi="Calibri"/>
          <w:noProof/>
          <w:sz w:val="22"/>
        </w:rPr>
      </w:pPr>
      <w:hyperlink w:anchor="_Toc256000078" w:history="1">
        <w:r>
          <w:rPr>
            <w:rStyle w:val="Hyperlink"/>
          </w:rPr>
          <w:t>Installing Tax Content</w:t>
        </w:r>
        <w:r>
          <w:tab/>
        </w:r>
        <w:r>
          <w:fldChar w:fldCharType="begin"/>
        </w:r>
        <w:r>
          <w:instrText xml:space="preserve"> PAGEREF _Toc256000078 \h </w:instrText>
        </w:r>
        <w:r>
          <w:fldChar w:fldCharType="separate"/>
        </w:r>
        <w:r>
          <w:t>49</w:t>
        </w:r>
        <w:r>
          <w:fldChar w:fldCharType="end"/>
        </w:r>
      </w:hyperlink>
    </w:p>
    <w:p w14:paraId="6C4DD1C2" w14:textId="77777777" w:rsidR="00104A30" w:rsidRDefault="00104A30">
      <w:pPr>
        <w:pStyle w:val="TOC2"/>
        <w:rPr>
          <w:rFonts w:ascii="Calibri" w:hAnsi="Calibri"/>
          <w:noProof/>
        </w:rPr>
      </w:pPr>
      <w:hyperlink w:anchor="_Toc256000079" w:history="1">
        <w:r>
          <w:rPr>
            <w:rStyle w:val="Hyperlink"/>
          </w:rPr>
          <w:t>Importing Content into Determination</w:t>
        </w:r>
        <w:r>
          <w:tab/>
        </w:r>
        <w:r>
          <w:fldChar w:fldCharType="begin"/>
        </w:r>
        <w:r>
          <w:instrText xml:space="preserve"> PAGEREF _Toc256000079 \h </w:instrText>
        </w:r>
        <w:r>
          <w:fldChar w:fldCharType="separate"/>
        </w:r>
        <w:r>
          <w:t>49</w:t>
        </w:r>
        <w:r>
          <w:fldChar w:fldCharType="end"/>
        </w:r>
      </w:hyperlink>
    </w:p>
    <w:p w14:paraId="0074F9EA" w14:textId="77777777" w:rsidR="00104A30" w:rsidRDefault="00104A30">
      <w:pPr>
        <w:pStyle w:val="TOC2"/>
        <w:rPr>
          <w:rFonts w:ascii="Calibri" w:hAnsi="Calibri"/>
          <w:noProof/>
        </w:rPr>
      </w:pPr>
      <w:hyperlink w:anchor="_Toc256000080" w:history="1">
        <w:r>
          <w:rPr>
            <w:rStyle w:val="Hyperlink"/>
          </w:rPr>
          <w:t>Creating and Configuring a Company</w:t>
        </w:r>
        <w:r>
          <w:tab/>
        </w:r>
        <w:r>
          <w:fldChar w:fldCharType="begin"/>
        </w:r>
        <w:r>
          <w:instrText xml:space="preserve"> PAGEREF _Toc256000080 \h </w:instrText>
        </w:r>
        <w:r>
          <w:fldChar w:fldCharType="separate"/>
        </w:r>
        <w:r>
          <w:t>54</w:t>
        </w:r>
        <w:r>
          <w:fldChar w:fldCharType="end"/>
        </w:r>
      </w:hyperlink>
    </w:p>
    <w:p w14:paraId="22A431FE" w14:textId="77777777" w:rsidR="00104A30" w:rsidRDefault="00104A30">
      <w:pPr>
        <w:pStyle w:val="TOC1"/>
        <w:rPr>
          <w:rFonts w:ascii="Calibri" w:hAnsi="Calibri"/>
          <w:noProof/>
          <w:sz w:val="22"/>
        </w:rPr>
      </w:pPr>
      <w:hyperlink w:anchor="_Toc256000081" w:history="1">
        <w:r>
          <w:rPr>
            <w:rStyle w:val="Hyperlink"/>
          </w:rPr>
          <w:t>Testing Your Installation</w:t>
        </w:r>
        <w:r>
          <w:tab/>
        </w:r>
        <w:r>
          <w:fldChar w:fldCharType="begin"/>
        </w:r>
        <w:r>
          <w:instrText xml:space="preserve"> PAGEREF _Toc256000081 \h </w:instrText>
        </w:r>
        <w:r>
          <w:fldChar w:fldCharType="separate"/>
        </w:r>
        <w:r>
          <w:t>55</w:t>
        </w:r>
        <w:r>
          <w:fldChar w:fldCharType="end"/>
        </w:r>
      </w:hyperlink>
    </w:p>
    <w:p w14:paraId="101EA8A8" w14:textId="77777777" w:rsidR="00104A30" w:rsidRDefault="00104A30">
      <w:pPr>
        <w:pStyle w:val="TOC1"/>
        <w:rPr>
          <w:rFonts w:ascii="Calibri" w:hAnsi="Calibri"/>
          <w:noProof/>
          <w:sz w:val="22"/>
        </w:rPr>
      </w:pPr>
      <w:hyperlink w:anchor="_Toc256000082" w:history="1">
        <w:r>
          <w:rPr>
            <w:rStyle w:val="Hyperlink"/>
          </w:rPr>
          <w:t>Clustering</w:t>
        </w:r>
        <w:r>
          <w:tab/>
        </w:r>
        <w:r>
          <w:fldChar w:fldCharType="begin"/>
        </w:r>
        <w:r>
          <w:instrText xml:space="preserve"> PAGEREF _Toc256000082 \h </w:instrText>
        </w:r>
        <w:r>
          <w:fldChar w:fldCharType="separate"/>
        </w:r>
        <w:r>
          <w:t>57</w:t>
        </w:r>
        <w:r>
          <w:fldChar w:fldCharType="end"/>
        </w:r>
      </w:hyperlink>
    </w:p>
    <w:p w14:paraId="0338E9AC" w14:textId="77777777" w:rsidR="00104A30" w:rsidRDefault="00104A30">
      <w:pPr>
        <w:pStyle w:val="TOC2"/>
        <w:rPr>
          <w:rFonts w:ascii="Calibri" w:hAnsi="Calibri"/>
          <w:noProof/>
        </w:rPr>
      </w:pPr>
      <w:hyperlink w:anchor="_Toc256000083" w:history="1">
        <w:r>
          <w:rPr>
            <w:rStyle w:val="Hyperlink"/>
          </w:rPr>
          <w:t>Prerequisites</w:t>
        </w:r>
        <w:r>
          <w:tab/>
        </w:r>
        <w:r>
          <w:fldChar w:fldCharType="begin"/>
        </w:r>
        <w:r>
          <w:instrText xml:space="preserve"> PAGEREF _Toc256000083 \h </w:instrText>
        </w:r>
        <w:r>
          <w:fldChar w:fldCharType="separate"/>
        </w:r>
        <w:r>
          <w:t>58</w:t>
        </w:r>
        <w:r>
          <w:fldChar w:fldCharType="end"/>
        </w:r>
      </w:hyperlink>
    </w:p>
    <w:p w14:paraId="396922E5" w14:textId="77777777" w:rsidR="00104A30" w:rsidRDefault="00104A30">
      <w:pPr>
        <w:pStyle w:val="TOC2"/>
        <w:rPr>
          <w:rFonts w:ascii="Calibri" w:hAnsi="Calibri"/>
          <w:noProof/>
        </w:rPr>
      </w:pPr>
      <w:hyperlink w:anchor="_Toc256000084" w:history="1">
        <w:r>
          <w:rPr>
            <w:rStyle w:val="Hyperlink"/>
          </w:rPr>
          <w:t>Determination Parameters</w:t>
        </w:r>
        <w:r>
          <w:tab/>
        </w:r>
        <w:r>
          <w:fldChar w:fldCharType="begin"/>
        </w:r>
        <w:r>
          <w:instrText xml:space="preserve"> PAGEREF _Toc256000084 \h </w:instrText>
        </w:r>
        <w:r>
          <w:fldChar w:fldCharType="separate"/>
        </w:r>
        <w:r>
          <w:t>61</w:t>
        </w:r>
        <w:r>
          <w:fldChar w:fldCharType="end"/>
        </w:r>
      </w:hyperlink>
    </w:p>
    <w:p w14:paraId="116C7E41" w14:textId="77777777" w:rsidR="00104A30" w:rsidRDefault="00104A30">
      <w:pPr>
        <w:pStyle w:val="TOC2"/>
        <w:rPr>
          <w:rFonts w:ascii="Calibri" w:hAnsi="Calibri"/>
          <w:noProof/>
        </w:rPr>
      </w:pPr>
      <w:hyperlink w:anchor="_Toc256000085" w:history="1">
        <w:r>
          <w:rPr>
            <w:rStyle w:val="Hyperlink"/>
          </w:rPr>
          <w:t>Properties File</w:t>
        </w:r>
        <w:r>
          <w:tab/>
        </w:r>
        <w:r>
          <w:fldChar w:fldCharType="begin"/>
        </w:r>
        <w:r>
          <w:instrText xml:space="preserve"> PAGEREF _Toc256000085 \h </w:instrText>
        </w:r>
        <w:r>
          <w:fldChar w:fldCharType="separate"/>
        </w:r>
        <w:r>
          <w:t>62</w:t>
        </w:r>
        <w:r>
          <w:fldChar w:fldCharType="end"/>
        </w:r>
      </w:hyperlink>
    </w:p>
    <w:p w14:paraId="0A344840" w14:textId="77777777" w:rsidR="00104A30" w:rsidRDefault="00104A30">
      <w:pPr>
        <w:pStyle w:val="TOC3"/>
        <w:rPr>
          <w:rFonts w:ascii="Calibri" w:hAnsi="Calibri"/>
          <w:noProof/>
        </w:rPr>
      </w:pPr>
      <w:hyperlink w:anchor="_Toc256000086" w:history="1">
        <w:r>
          <w:rPr>
            <w:rStyle w:val="Hyperlink"/>
          </w:rPr>
          <w:t>UDP Multicast with Default Settings</w:t>
        </w:r>
        <w:r>
          <w:tab/>
        </w:r>
        <w:r>
          <w:fldChar w:fldCharType="begin"/>
        </w:r>
        <w:r>
          <w:instrText xml:space="preserve"> PAGEREF _Toc256000086 \h </w:instrText>
        </w:r>
        <w:r>
          <w:fldChar w:fldCharType="separate"/>
        </w:r>
        <w:r>
          <w:t>63</w:t>
        </w:r>
        <w:r>
          <w:fldChar w:fldCharType="end"/>
        </w:r>
      </w:hyperlink>
    </w:p>
    <w:p w14:paraId="12C4816A" w14:textId="77777777" w:rsidR="00104A30" w:rsidRDefault="00104A30">
      <w:pPr>
        <w:pStyle w:val="TOC3"/>
        <w:rPr>
          <w:rFonts w:ascii="Calibri" w:hAnsi="Calibri"/>
          <w:noProof/>
        </w:rPr>
      </w:pPr>
      <w:hyperlink w:anchor="_Toc256000087" w:history="1">
        <w:r>
          <w:rPr>
            <w:rStyle w:val="Hyperlink"/>
          </w:rPr>
          <w:t>UDP Multicast with Non-Default IP and Port Number</w:t>
        </w:r>
        <w:r>
          <w:tab/>
        </w:r>
        <w:r>
          <w:fldChar w:fldCharType="begin"/>
        </w:r>
        <w:r>
          <w:instrText xml:space="preserve"> PAGEREF _Toc256000087 \h </w:instrText>
        </w:r>
        <w:r>
          <w:fldChar w:fldCharType="separate"/>
        </w:r>
        <w:r>
          <w:t>67</w:t>
        </w:r>
        <w:r>
          <w:fldChar w:fldCharType="end"/>
        </w:r>
      </w:hyperlink>
    </w:p>
    <w:p w14:paraId="17A581E6" w14:textId="77777777" w:rsidR="00104A30" w:rsidRDefault="00104A30">
      <w:pPr>
        <w:pStyle w:val="TOC3"/>
        <w:rPr>
          <w:rFonts w:ascii="Calibri" w:hAnsi="Calibri"/>
          <w:noProof/>
        </w:rPr>
      </w:pPr>
      <w:hyperlink w:anchor="_Toc256000088" w:history="1">
        <w:r>
          <w:rPr>
            <w:rStyle w:val="Hyperlink"/>
          </w:rPr>
          <w:t>TCP Transport with Static List of Nodes (TCPPING)</w:t>
        </w:r>
        <w:r>
          <w:tab/>
        </w:r>
        <w:r>
          <w:fldChar w:fldCharType="begin"/>
        </w:r>
        <w:r>
          <w:instrText xml:space="preserve"> PAGEREF _Toc256000088 \h </w:instrText>
        </w:r>
        <w:r>
          <w:fldChar w:fldCharType="separate"/>
        </w:r>
        <w:r>
          <w:t>71</w:t>
        </w:r>
        <w:r>
          <w:fldChar w:fldCharType="end"/>
        </w:r>
      </w:hyperlink>
    </w:p>
    <w:p w14:paraId="4375057C" w14:textId="77777777" w:rsidR="00104A30" w:rsidRDefault="00104A30">
      <w:pPr>
        <w:pStyle w:val="TOC2"/>
        <w:rPr>
          <w:rFonts w:ascii="Calibri" w:hAnsi="Calibri"/>
          <w:noProof/>
        </w:rPr>
      </w:pPr>
      <w:hyperlink w:anchor="_Toc256000089" w:history="1">
        <w:r>
          <w:rPr>
            <w:rStyle w:val="Hyperlink"/>
          </w:rPr>
          <w:t>Cluster XML File</w:t>
        </w:r>
        <w:r>
          <w:tab/>
        </w:r>
        <w:r>
          <w:fldChar w:fldCharType="begin"/>
        </w:r>
        <w:r>
          <w:instrText xml:space="preserve"> PAGEREF _Toc256000089 \h </w:instrText>
        </w:r>
        <w:r>
          <w:fldChar w:fldCharType="separate"/>
        </w:r>
        <w:r>
          <w:t>80</w:t>
        </w:r>
        <w:r>
          <w:fldChar w:fldCharType="end"/>
        </w:r>
      </w:hyperlink>
    </w:p>
    <w:p w14:paraId="7B6030F9" w14:textId="77777777" w:rsidR="00104A30" w:rsidRDefault="00104A30">
      <w:pPr>
        <w:pStyle w:val="TOC2"/>
        <w:rPr>
          <w:rFonts w:ascii="Calibri" w:hAnsi="Calibri"/>
          <w:noProof/>
        </w:rPr>
      </w:pPr>
      <w:hyperlink w:anchor="_Toc256000090" w:history="1">
        <w:r>
          <w:rPr>
            <w:rStyle w:val="Hyperlink"/>
          </w:rPr>
          <w:t>Cluster Testing</w:t>
        </w:r>
        <w:r>
          <w:tab/>
        </w:r>
        <w:r>
          <w:fldChar w:fldCharType="begin"/>
        </w:r>
        <w:r>
          <w:instrText xml:space="preserve"> PAGEREF _Toc256000090 \h </w:instrText>
        </w:r>
        <w:r>
          <w:fldChar w:fldCharType="separate"/>
        </w:r>
        <w:r>
          <w:t>81</w:t>
        </w:r>
        <w:r>
          <w:fldChar w:fldCharType="end"/>
        </w:r>
      </w:hyperlink>
    </w:p>
    <w:p w14:paraId="3443B2E0" w14:textId="77777777" w:rsidR="00104A30" w:rsidRDefault="00104A30">
      <w:pPr>
        <w:pStyle w:val="TOC1"/>
        <w:rPr>
          <w:rFonts w:ascii="Calibri" w:hAnsi="Calibri"/>
          <w:noProof/>
          <w:sz w:val="22"/>
        </w:rPr>
      </w:pPr>
      <w:hyperlink w:anchor="_Toc256000091" w:history="1">
        <w:r>
          <w:rPr>
            <w:rStyle w:val="Hyperlink"/>
          </w:rPr>
          <w:t>Reporting Application Upgrade Dependency</w:t>
        </w:r>
        <w:r>
          <w:tab/>
        </w:r>
        <w:r>
          <w:fldChar w:fldCharType="begin"/>
        </w:r>
        <w:r>
          <w:instrText xml:space="preserve"> PAGEREF _Toc256000091 \h </w:instrText>
        </w:r>
        <w:r>
          <w:fldChar w:fldCharType="separate"/>
        </w:r>
        <w:r>
          <w:t>83</w:t>
        </w:r>
        <w:r>
          <w:fldChar w:fldCharType="end"/>
        </w:r>
      </w:hyperlink>
    </w:p>
    <w:p w14:paraId="2431FCF0" w14:textId="77777777" w:rsidR="00104A30" w:rsidRDefault="00104A30">
      <w:pPr>
        <w:pStyle w:val="TOC1"/>
        <w:rPr>
          <w:rFonts w:ascii="Calibri" w:hAnsi="Calibri"/>
          <w:noProof/>
          <w:sz w:val="22"/>
        </w:rPr>
      </w:pPr>
      <w:hyperlink w:anchor="_Toc256000092" w:history="1">
        <w:r>
          <w:rPr>
            <w:rStyle w:val="Hyperlink"/>
          </w:rPr>
          <w:t>Time Eviction Cache</w:t>
        </w:r>
        <w:r>
          <w:tab/>
        </w:r>
        <w:r>
          <w:fldChar w:fldCharType="begin"/>
        </w:r>
        <w:r>
          <w:instrText xml:space="preserve"> PAGEREF _Toc256000092 \h </w:instrText>
        </w:r>
        <w:r>
          <w:fldChar w:fldCharType="separate"/>
        </w:r>
        <w:r>
          <w:t>84</w:t>
        </w:r>
        <w:r>
          <w:fldChar w:fldCharType="end"/>
        </w:r>
      </w:hyperlink>
    </w:p>
    <w:p w14:paraId="2CC15A8E" w14:textId="77777777" w:rsidR="00104A30" w:rsidRDefault="00104A30">
      <w:pPr>
        <w:pStyle w:val="TOC1"/>
        <w:rPr>
          <w:rFonts w:ascii="Calibri" w:hAnsi="Calibri"/>
          <w:noProof/>
          <w:sz w:val="22"/>
        </w:rPr>
      </w:pPr>
      <w:hyperlink w:anchor="_Toc256000093" w:history="1">
        <w:r>
          <w:rPr>
            <w:rStyle w:val="Hyperlink"/>
          </w:rPr>
          <w:t>Performing Additional Configurations</w:t>
        </w:r>
        <w:r>
          <w:tab/>
        </w:r>
        <w:r>
          <w:fldChar w:fldCharType="begin"/>
        </w:r>
        <w:r>
          <w:instrText xml:space="preserve"> PAGEREF _Toc256000093 \h </w:instrText>
        </w:r>
        <w:r>
          <w:fldChar w:fldCharType="separate"/>
        </w:r>
        <w:r>
          <w:t>87</w:t>
        </w:r>
        <w:r>
          <w:fldChar w:fldCharType="end"/>
        </w:r>
      </w:hyperlink>
    </w:p>
    <w:p w14:paraId="10BBCB7C" w14:textId="77777777" w:rsidR="00104A30" w:rsidRDefault="002F12F7">
      <w:r>
        <w:fldChar w:fldCharType="end"/>
      </w:r>
    </w:p>
    <w:p w14:paraId="0F7A1BFB" w14:textId="77777777" w:rsidR="00104A30" w:rsidRDefault="00104A30">
      <w:pPr>
        <w:sectPr w:rsidR="00104A30">
          <w:headerReference w:type="even" r:id="rId26"/>
          <w:headerReference w:type="default" r:id="rId27"/>
          <w:footerReference w:type="even" r:id="rId28"/>
          <w:footerReference w:type="default" r:id="rId29"/>
          <w:type w:val="oddPage"/>
          <w:pgSz w:w="612pt" w:h="792pt"/>
          <w:pgMar w:top="112.50pt" w:right="42pt" w:bottom="57.75pt" w:left="42.75pt" w:header="27.75pt" w:footer="28.50pt" w:gutter="0pt"/>
          <w:cols w:space="36pt"/>
        </w:sectPr>
      </w:pPr>
    </w:p>
    <w:p w14:paraId="5A902E0B" w14:textId="77777777" w:rsidR="00104A30" w:rsidRDefault="002F12F7">
      <w:pPr>
        <w:pStyle w:val="h1"/>
      </w:pPr>
      <w:bookmarkStart w:id="18" w:name="_Toc256000048"/>
      <w:bookmarkStart w:id="19" w:name="_Toc256000001"/>
      <w:r>
        <w:lastRenderedPageBreak/>
        <w:t>Introduction</w:t>
      </w:r>
      <w:bookmarkEnd w:id="18"/>
      <w:bookmarkEnd w:id="19"/>
    </w:p>
    <w:p w14:paraId="68434F3C" w14:textId="77777777" w:rsidR="00104A30" w:rsidRDefault="002F12F7">
      <w:pPr>
        <w:pStyle w:val="p1"/>
      </w:pPr>
      <w:r>
        <w:t xml:space="preserve">The ONESOURCE Indirect Tax Determination software is a highly scalable and reliable </w:t>
      </w:r>
      <w:proofErr w:type="gramStart"/>
      <w:r>
        <w:t>taxing</w:t>
      </w:r>
      <w:proofErr w:type="gramEnd"/>
      <w:r>
        <w:t xml:space="preserve"> service for all business applications needing consolidated tax determination, calculation, and recording. A three-tier application built on industry standard Java technology and state-of-the-art design principles, the Determination software is designed to optimize performance, reliability, interoperability, manageability, and security.</w:t>
      </w:r>
    </w:p>
    <w:p w14:paraId="79439892" w14:textId="77777777" w:rsidR="00104A30" w:rsidRDefault="002F12F7">
      <w:pPr>
        <w:pStyle w:val="p1"/>
      </w:pPr>
      <w:r>
        <w:t>This guide explains how to install Determination version 5.13.x.x.</w:t>
      </w:r>
    </w:p>
    <w:p w14:paraId="314108D5" w14:textId="77777777" w:rsidR="00104A30" w:rsidRDefault="002F12F7">
      <w:pPr>
        <w:pStyle w:val="h2"/>
      </w:pPr>
      <w:bookmarkStart w:id="20" w:name="_Toc256000049"/>
      <w:bookmarkStart w:id="21" w:name="_Toc256000002"/>
      <w:r>
        <w:t>Who Should Read This Guide?</w:t>
      </w:r>
      <w:bookmarkEnd w:id="20"/>
      <w:bookmarkEnd w:id="21"/>
    </w:p>
    <w:p w14:paraId="26FCAD85" w14:textId="77777777" w:rsidR="00104A30" w:rsidRDefault="002F12F7">
      <w:pPr>
        <w:pStyle w:val="p1"/>
      </w:pPr>
      <w:r>
        <w:t>The installation requires the coordination of people in various roles. If you are responsible for overseeing the installation, make this guide available to the following contributors:</w:t>
      </w:r>
    </w:p>
    <w:p w14:paraId="46998E80" w14:textId="77777777" w:rsidR="00104A30" w:rsidRDefault="002F12F7">
      <w:pPr>
        <w:pStyle w:val="li"/>
        <w:numPr>
          <w:ilvl w:val="0"/>
          <w:numId w:val="1"/>
        </w:numPr>
        <w:spacing w:before="16pt"/>
      </w:pPr>
      <w:r>
        <w:t>Database administrator</w:t>
      </w:r>
    </w:p>
    <w:p w14:paraId="0BFC8D69" w14:textId="77777777" w:rsidR="00104A30" w:rsidRDefault="002F12F7">
      <w:pPr>
        <w:pStyle w:val="li"/>
        <w:numPr>
          <w:ilvl w:val="0"/>
          <w:numId w:val="1"/>
        </w:numPr>
      </w:pPr>
      <w:r>
        <w:t>Application server administrator</w:t>
      </w:r>
    </w:p>
    <w:p w14:paraId="72C99E81" w14:textId="77777777" w:rsidR="00104A30" w:rsidRDefault="002F12F7">
      <w:pPr>
        <w:pStyle w:val="li"/>
        <w:numPr>
          <w:ilvl w:val="0"/>
          <w:numId w:val="1"/>
        </w:numPr>
      </w:pPr>
      <w:r>
        <w:t>IT administrator</w:t>
      </w:r>
    </w:p>
    <w:p w14:paraId="3BD29EE5" w14:textId="77777777" w:rsidR="00104A30" w:rsidRDefault="002F12F7">
      <w:pPr>
        <w:pStyle w:val="li"/>
        <w:numPr>
          <w:ilvl w:val="0"/>
          <w:numId w:val="1"/>
        </w:numPr>
        <w:spacing w:after="16pt"/>
      </w:pPr>
      <w:r>
        <w:t>Tax professional</w:t>
      </w:r>
    </w:p>
    <w:p w14:paraId="1A267D8D" w14:textId="77777777" w:rsidR="00104A30" w:rsidRDefault="002F12F7">
      <w:pPr>
        <w:pStyle w:val="h2"/>
      </w:pPr>
      <w:bookmarkStart w:id="22" w:name="_Toc256000050"/>
      <w:bookmarkStart w:id="23" w:name="_Toc256000003"/>
      <w:r>
        <w:t>Resources</w:t>
      </w:r>
      <w:bookmarkEnd w:id="22"/>
      <w:bookmarkEnd w:id="23"/>
    </w:p>
    <w:p w14:paraId="51AB5334" w14:textId="77777777" w:rsidR="00104A30" w:rsidRDefault="002F12F7">
      <w:pPr>
        <w:pStyle w:val="p1"/>
      </w:pPr>
      <w:r>
        <w:t xml:space="preserve">Several resources help you become familiar with ONESOURCE Indirect Tax Determination and master its features. Help is installed with the application. All documents are posted in </w:t>
      </w:r>
      <w:hyperlink r:id="rId30" w:history="1">
        <w:r w:rsidR="00104A30">
          <w:rPr>
            <w:color w:val="337AB7"/>
            <w:u w:val="single"/>
          </w:rPr>
          <w:t>Indirect Tax Help and Support</w:t>
        </w:r>
      </w:hyperlink>
      <w:r>
        <w:t>. To locate documents specific to your application, enter the search term "Determination documentation."</w:t>
      </w:r>
    </w:p>
    <w:p w14:paraId="34A3C895"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073"/>
        <w:gridCol w:w="8456"/>
      </w:tblGrid>
      <w:tr w:rsidR="00104A30" w14:paraId="27D0324B" w14:textId="77777777">
        <w:trPr>
          <w:tblHeader/>
        </w:trPr>
        <w:tc>
          <w:tcPr>
            <w:tcW w:w="449.2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0A52DC0A" w14:textId="77777777" w:rsidR="00104A30" w:rsidRDefault="002F12F7">
            <w:pPr>
              <w:pStyle w:val="th"/>
            </w:pPr>
            <w:r>
              <w:t>Determination Resources</w:t>
            </w:r>
          </w:p>
        </w:tc>
      </w:tr>
      <w:tr w:rsidR="00104A30" w14:paraId="75EFEB21" w14:textId="77777777">
        <w:trPr>
          <w:tblHeader/>
        </w:trPr>
        <w:tc>
          <w:tcPr>
            <w:tcW w:w="88.4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792625BC" w14:textId="77777777" w:rsidR="00104A30" w:rsidRDefault="002F12F7">
            <w:pPr>
              <w:pStyle w:val="th1"/>
            </w:pPr>
            <w:r>
              <w:t>Resource</w:t>
            </w:r>
          </w:p>
        </w:tc>
        <w:tc>
          <w:tcPr>
            <w:tcW w:w="360.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78289DE" w14:textId="77777777" w:rsidR="00104A30" w:rsidRDefault="002F12F7">
            <w:pPr>
              <w:pStyle w:val="th1"/>
            </w:pPr>
            <w:r>
              <w:t>Description</w:t>
            </w:r>
          </w:p>
        </w:tc>
      </w:tr>
      <w:tr w:rsidR="00104A30" w14:paraId="3A0549B9"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01C36E5" w14:textId="77777777" w:rsidR="00104A30" w:rsidRDefault="002F12F7">
            <w:pPr>
              <w:pStyle w:val="p2"/>
            </w:pPr>
            <w:r>
              <w:t>Help</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572A3DE" w14:textId="77777777" w:rsidR="00104A30" w:rsidRDefault="002F12F7">
            <w:pPr>
              <w:pStyle w:val="p2"/>
            </w:pPr>
            <w:r>
              <w:t>This Help system gives assistance within Determination. Use Help after Determination is installed and configured.</w:t>
            </w:r>
          </w:p>
        </w:tc>
      </w:tr>
      <w:tr w:rsidR="00104A30" w14:paraId="6F4B5F34"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7EA2262" w14:textId="77777777" w:rsidR="00104A30" w:rsidRDefault="002F12F7">
            <w:pPr>
              <w:pStyle w:val="p2"/>
            </w:pPr>
            <w:r>
              <w:t>Installation Guide</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C36042F" w14:textId="77777777" w:rsidR="00104A30" w:rsidRDefault="002F12F7">
            <w:pPr>
              <w:pStyle w:val="p2"/>
            </w:pPr>
            <w:r>
              <w:t xml:space="preserve">This guide is intended for technical users and contains complete details about how to install and configure Determination. </w:t>
            </w:r>
          </w:p>
        </w:tc>
      </w:tr>
      <w:tr w:rsidR="00104A30" w14:paraId="244E62F7"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9904FE4" w14:textId="77777777" w:rsidR="00104A30" w:rsidRDefault="002F12F7">
            <w:pPr>
              <w:pStyle w:val="p2"/>
            </w:pPr>
            <w:r>
              <w:lastRenderedPageBreak/>
              <w:t>Platform Support</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055BD5C" w14:textId="77777777" w:rsidR="00104A30" w:rsidRDefault="002F12F7">
            <w:pPr>
              <w:pStyle w:val="p2"/>
            </w:pPr>
            <w:r>
              <w:t>This describes the combinations of operating systems, databases, and application servers on which Determination operates.</w:t>
            </w:r>
          </w:p>
        </w:tc>
      </w:tr>
      <w:tr w:rsidR="00104A30" w14:paraId="7A61D246"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E3770F9" w14:textId="77777777" w:rsidR="00104A30" w:rsidRDefault="002F12F7">
            <w:pPr>
              <w:pStyle w:val="td2"/>
            </w:pPr>
            <w:r>
              <w:t>Product Support Lifecycle</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FF5F917" w14:textId="77777777" w:rsidR="00104A30" w:rsidRDefault="002F12F7">
            <w:pPr>
              <w:pStyle w:val="td2"/>
            </w:pPr>
            <w:r>
              <w:t>This lists the end-of-life dates for products in the ONESOURCE Indirect Tax Suite.</w:t>
            </w:r>
          </w:p>
        </w:tc>
      </w:tr>
      <w:tr w:rsidR="00104A30" w14:paraId="1D383F8D"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5CCCF5A" w14:textId="77777777" w:rsidR="00104A30" w:rsidRDefault="002F12F7">
            <w:pPr>
              <w:pStyle w:val="p2"/>
            </w:pPr>
            <w:r>
              <w:t>Upgrade Guide</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D3B765A" w14:textId="77777777" w:rsidR="00104A30" w:rsidRDefault="002F12F7">
            <w:pPr>
              <w:pStyle w:val="p2"/>
            </w:pPr>
            <w:r>
              <w:t xml:space="preserve">This guide describes the procedures for upgrading an instance of Determination and refers to configuration information in the </w:t>
            </w:r>
            <w:r>
              <w:rPr>
                <w:rStyle w:val="spanDocumentAndBookNames"/>
              </w:rPr>
              <w:t>Installation Guide</w:t>
            </w:r>
            <w:r>
              <w:t>.</w:t>
            </w:r>
          </w:p>
        </w:tc>
      </w:tr>
      <w:tr w:rsidR="00104A30" w14:paraId="4B9B2BDD"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1EACA95" w14:textId="77777777" w:rsidR="00104A30" w:rsidRDefault="002F12F7">
            <w:pPr>
              <w:pStyle w:val="p2"/>
            </w:pPr>
            <w:r>
              <w:t>Customization Guide</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76A7F1B" w14:textId="77777777" w:rsidR="00104A30" w:rsidRDefault="002F12F7">
            <w:pPr>
              <w:pStyle w:val="p2"/>
            </w:pPr>
            <w:r>
              <w:t xml:space="preserve">This guide is intended for technical users. It describes types of </w:t>
            </w:r>
            <w:proofErr w:type="gramStart"/>
            <w:r>
              <w:t>customization</w:t>
            </w:r>
            <w:proofErr w:type="gramEnd"/>
            <w:r>
              <w:t xml:space="preserve"> and shows examples.</w:t>
            </w:r>
          </w:p>
        </w:tc>
      </w:tr>
      <w:tr w:rsidR="00104A30" w14:paraId="5429C008" w14:textId="77777777">
        <w:tc>
          <w:tcPr>
            <w:tcW w:w="88.4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AEE9D45" w14:textId="77777777" w:rsidR="00104A30" w:rsidRDefault="002F12F7">
            <w:pPr>
              <w:pStyle w:val="p2"/>
            </w:pPr>
            <w:r>
              <w:t>Data Dictionary</w:t>
            </w:r>
          </w:p>
        </w:tc>
        <w:tc>
          <w:tcPr>
            <w:tcW w:w="360.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142DB1" w14:textId="77777777" w:rsidR="00104A30" w:rsidRDefault="002F12F7">
            <w:pPr>
              <w:pStyle w:val="p2"/>
            </w:pPr>
            <w:r>
              <w:t>This resource is intended for technical users. It contains a list of all the fields in the Determination database.</w:t>
            </w:r>
          </w:p>
        </w:tc>
      </w:tr>
      <w:tr w:rsidR="00104A30" w14:paraId="0BBACBF6" w14:textId="77777777">
        <w:tc>
          <w:tcPr>
            <w:tcW w:w="88.45pt" w:type="dxa"/>
            <w:tcBorders>
              <w:top w:val="single" w:sz="6" w:space="0" w:color="404040"/>
              <w:end w:val="single" w:sz="6" w:space="0" w:color="404040"/>
            </w:tcBorders>
            <w:tcMar>
              <w:top w:w="5pt" w:type="dxa"/>
              <w:start w:w="3.75pt" w:type="dxa"/>
              <w:bottom w:w="5pt" w:type="dxa"/>
              <w:end w:w="3.75pt" w:type="dxa"/>
            </w:tcMar>
          </w:tcPr>
          <w:p w14:paraId="60B8DFDA" w14:textId="77777777" w:rsidR="00104A30" w:rsidRDefault="002F12F7">
            <w:pPr>
              <w:pStyle w:val="p2"/>
            </w:pPr>
            <w:r>
              <w:t>Sizing Guide</w:t>
            </w:r>
          </w:p>
        </w:tc>
        <w:tc>
          <w:tcPr>
            <w:tcW w:w="360.75pt" w:type="dxa"/>
            <w:tcBorders>
              <w:top w:val="single" w:sz="6" w:space="0" w:color="404040"/>
              <w:start w:val="single" w:sz="6" w:space="0" w:color="404040"/>
            </w:tcBorders>
            <w:tcMar>
              <w:top w:w="5pt" w:type="dxa"/>
              <w:start w:w="3.75pt" w:type="dxa"/>
              <w:bottom w:w="5pt" w:type="dxa"/>
              <w:end w:w="3.75pt" w:type="dxa"/>
            </w:tcMar>
          </w:tcPr>
          <w:p w14:paraId="2F708C15" w14:textId="77777777" w:rsidR="00104A30" w:rsidRDefault="002F12F7">
            <w:pPr>
              <w:pStyle w:val="p2"/>
            </w:pPr>
            <w:r>
              <w:t>This guide is intended for technical users. It contains an architectural overview and discusses components, database, and server sizing.</w:t>
            </w:r>
          </w:p>
        </w:tc>
      </w:tr>
    </w:tbl>
    <w:p w14:paraId="182F570A" w14:textId="77777777" w:rsidR="00104A30" w:rsidRDefault="00104A30">
      <w:pPr>
        <w:spacing w:after="16pt"/>
      </w:pPr>
    </w:p>
    <w:p w14:paraId="6B2AD6B9" w14:textId="77777777" w:rsidR="00104A30" w:rsidRDefault="002F12F7">
      <w:pPr>
        <w:pStyle w:val="p1"/>
      </w:pPr>
      <w:r>
        <w:t xml:space="preserve">Still can't find what you're looking </w:t>
      </w:r>
      <w:proofErr w:type="gramStart"/>
      <w:r>
        <w:t>for?</w:t>
      </w:r>
      <w:proofErr w:type="gramEnd"/>
      <w:r>
        <w:t xml:space="preserve"> Try these additional resources:</w:t>
      </w:r>
    </w:p>
    <w:p w14:paraId="657C6AF8"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722"/>
        <w:gridCol w:w="4807"/>
      </w:tblGrid>
      <w:tr w:rsidR="00104A30" w14:paraId="0B680957" w14:textId="77777777">
        <w:trPr>
          <w:tblHeader/>
        </w:trPr>
        <w:tc>
          <w:tcPr>
            <w:tcW w:w="46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71209E5B" w14:textId="77777777" w:rsidR="00104A30" w:rsidRDefault="002F12F7">
            <w:pPr>
              <w:pStyle w:val="th"/>
            </w:pPr>
            <w:r>
              <w:t>ONESOURCE Resources</w:t>
            </w:r>
          </w:p>
        </w:tc>
      </w:tr>
      <w:tr w:rsidR="00104A30" w14:paraId="1FF7121D" w14:textId="77777777">
        <w:trPr>
          <w:tblHeader/>
        </w:trPr>
        <w:tc>
          <w:tcPr>
            <w:tcW w:w="250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13B00E2" w14:textId="77777777" w:rsidR="00104A30" w:rsidRDefault="002F12F7">
            <w:pPr>
              <w:pStyle w:val="th1"/>
            </w:pPr>
            <w:r>
              <w:t>Resource</w:t>
            </w:r>
          </w:p>
        </w:tc>
        <w:tc>
          <w:tcPr>
            <w:tcW w:w="21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3F9DB35F" w14:textId="77777777" w:rsidR="00104A30" w:rsidRDefault="002F12F7">
            <w:pPr>
              <w:pStyle w:val="th1"/>
            </w:pPr>
            <w:r>
              <w:t>Description</w:t>
            </w:r>
          </w:p>
        </w:tc>
      </w:tr>
      <w:tr w:rsidR="00104A30" w14:paraId="7F661FF0" w14:textId="77777777">
        <w:tc>
          <w:tcPr>
            <w:tcW w:w="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47EAAC4" w14:textId="77777777" w:rsidR="00104A30" w:rsidRDefault="002F12F7">
            <w:pPr>
              <w:pStyle w:val="p2"/>
            </w:pPr>
            <w:r>
              <w:t>Indirect Tax Help and Support</w:t>
            </w:r>
            <w:r>
              <w:br/>
            </w:r>
            <w:hyperlink r:id="rId31" w:history="1">
              <w:r w:rsidR="00104A30">
                <w:rPr>
                  <w:color w:val="337AB7"/>
                  <w:u w:val="single"/>
                </w:rPr>
                <w:t>https://www.thomsonreuters.com/en-us/help/onesource-indirect-tax.html</w:t>
              </w:r>
            </w:hyperlink>
          </w:p>
        </w:tc>
        <w:tc>
          <w:tcPr>
            <w:tcW w:w="21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A69FEF0" w14:textId="77777777" w:rsidR="00104A30" w:rsidRDefault="002F12F7">
            <w:pPr>
              <w:pStyle w:val="td2"/>
            </w:pPr>
            <w:r>
              <w:t>Search for answers in the Knowledge Base, enter product support tickets, and track support ticket history for you and your organization.</w:t>
            </w:r>
          </w:p>
        </w:tc>
      </w:tr>
      <w:tr w:rsidR="00104A30" w14:paraId="6C6A4EBC" w14:textId="77777777">
        <w:tc>
          <w:tcPr>
            <w:tcW w:w="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BE449D4" w14:textId="77777777" w:rsidR="00104A30" w:rsidRDefault="002F12F7">
            <w:pPr>
              <w:pStyle w:val="p2"/>
            </w:pPr>
            <w:r>
              <w:t>Indirect Tax Customer Center</w:t>
            </w:r>
            <w:r>
              <w:br/>
            </w:r>
            <w:hyperlink r:id="rId32" w:history="1">
              <w:r w:rsidR="00104A30">
                <w:rPr>
                  <w:color w:val="337AB7"/>
                  <w:u w:val="single"/>
                </w:rPr>
                <w:t>https://customercenter.sabrix.com/</w:t>
              </w:r>
            </w:hyperlink>
          </w:p>
        </w:tc>
        <w:tc>
          <w:tcPr>
            <w:tcW w:w="21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FF1056F" w14:textId="77777777" w:rsidR="00104A30" w:rsidRDefault="002F12F7">
            <w:pPr>
              <w:pStyle w:val="td2"/>
            </w:pPr>
            <w:r>
              <w:t>Download ONESOURCE Indirect Tax software.</w:t>
            </w:r>
          </w:p>
        </w:tc>
      </w:tr>
      <w:tr w:rsidR="00104A30" w14:paraId="576D018C" w14:textId="77777777">
        <w:tc>
          <w:tcPr>
            <w:tcW w:w="25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55B7337" w14:textId="77777777" w:rsidR="00104A30" w:rsidRDefault="002F12F7">
            <w:pPr>
              <w:pStyle w:val="p2"/>
            </w:pPr>
            <w:r>
              <w:t>Other ONESOURCE Indirect Tax Products and Services</w:t>
            </w:r>
            <w:r>
              <w:br/>
            </w:r>
            <w:hyperlink r:id="rId33" w:history="1">
              <w:r w:rsidR="00104A30">
                <w:rPr>
                  <w:color w:val="337AB7"/>
                  <w:u w:val="single"/>
                </w:rPr>
                <w:t>https://tax.thomsonreuters.com/en/corporation-solutions/indirect-tax</w:t>
              </w:r>
            </w:hyperlink>
          </w:p>
        </w:tc>
        <w:tc>
          <w:tcPr>
            <w:tcW w:w="21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05FD4A1" w14:textId="77777777" w:rsidR="00104A30" w:rsidRDefault="002F12F7">
            <w:pPr>
              <w:pStyle w:val="td2"/>
            </w:pPr>
            <w:r>
              <w:t>Browse descriptions of other ONESOURCE Indirect Tax products and services.</w:t>
            </w:r>
          </w:p>
        </w:tc>
      </w:tr>
      <w:tr w:rsidR="00104A30" w14:paraId="4F0D4BF6" w14:textId="77777777">
        <w:tc>
          <w:tcPr>
            <w:tcW w:w="250pt" w:type="dxa"/>
            <w:tcBorders>
              <w:top w:val="single" w:sz="6" w:space="0" w:color="404040"/>
              <w:end w:val="single" w:sz="6" w:space="0" w:color="404040"/>
            </w:tcBorders>
            <w:tcMar>
              <w:top w:w="5pt" w:type="dxa"/>
              <w:start w:w="3.75pt" w:type="dxa"/>
              <w:bottom w:w="5pt" w:type="dxa"/>
              <w:end w:w="3.75pt" w:type="dxa"/>
            </w:tcMar>
          </w:tcPr>
          <w:p w14:paraId="0BE148A1" w14:textId="77777777" w:rsidR="00104A30" w:rsidRDefault="002F12F7">
            <w:pPr>
              <w:pStyle w:val="p2"/>
            </w:pPr>
            <w:r>
              <w:lastRenderedPageBreak/>
              <w:t>Documentation Feedback</w:t>
            </w:r>
            <w:r>
              <w:br/>
            </w:r>
            <w:hyperlink r:id="rId34" w:history="1">
              <w:r w:rsidR="00104A30">
                <w:rPr>
                  <w:color w:val="337AB7"/>
                  <w:u w:val="single"/>
                </w:rPr>
                <w:t>onesource.indirect.tax.fb@thomsonreuters.com</w:t>
              </w:r>
            </w:hyperlink>
          </w:p>
        </w:tc>
        <w:tc>
          <w:tcPr>
            <w:tcW w:w="210pt" w:type="dxa"/>
            <w:tcBorders>
              <w:top w:val="single" w:sz="6" w:space="0" w:color="404040"/>
              <w:start w:val="single" w:sz="6" w:space="0" w:color="404040"/>
            </w:tcBorders>
            <w:tcMar>
              <w:top w:w="5pt" w:type="dxa"/>
              <w:start w:w="3.75pt" w:type="dxa"/>
              <w:bottom w:w="5pt" w:type="dxa"/>
              <w:end w:w="3.75pt" w:type="dxa"/>
            </w:tcMar>
          </w:tcPr>
          <w:p w14:paraId="5CAC0A20" w14:textId="77777777" w:rsidR="00104A30" w:rsidRDefault="002F12F7">
            <w:pPr>
              <w:pStyle w:val="td2"/>
            </w:pPr>
            <w:r>
              <w:t>Send feedback about ONESOURCE Indirect Tax documentation.</w:t>
            </w:r>
          </w:p>
        </w:tc>
      </w:tr>
    </w:tbl>
    <w:p w14:paraId="4C27EA24" w14:textId="77777777" w:rsidR="00104A30" w:rsidRDefault="00104A30">
      <w:pPr>
        <w:spacing w:after="16pt"/>
      </w:pPr>
    </w:p>
    <w:p w14:paraId="324E55C0" w14:textId="77777777" w:rsidR="00104A30" w:rsidRDefault="002F12F7">
      <w:pPr>
        <w:pStyle w:val="h2"/>
      </w:pPr>
      <w:bookmarkStart w:id="24" w:name="_Toc256000051"/>
      <w:bookmarkStart w:id="25" w:name="_Toc256000004"/>
      <w:r>
        <w:t>Style Conventions</w:t>
      </w:r>
      <w:bookmarkEnd w:id="24"/>
      <w:bookmarkEnd w:id="25"/>
    </w:p>
    <w:p w14:paraId="023C6518" w14:textId="77777777" w:rsidR="00104A30" w:rsidRDefault="002F12F7">
      <w:pPr>
        <w:pStyle w:val="p1"/>
      </w:pPr>
      <w:r>
        <w:t>We use the following special formatting throughout this guide:</w:t>
      </w:r>
    </w:p>
    <w:p w14:paraId="61FF01FD" w14:textId="77777777" w:rsidR="00104A30" w:rsidRDefault="002F12F7">
      <w:pPr>
        <w:pStyle w:val="p1"/>
      </w:pPr>
      <w:r>
        <w:rPr>
          <w:rStyle w:val="b1"/>
        </w:rPr>
        <w:t>Bold</w:t>
      </w:r>
      <w:r>
        <w:t xml:space="preserve"> text indicates most user interface elements, such as:</w:t>
      </w:r>
    </w:p>
    <w:p w14:paraId="0EFC3091" w14:textId="77777777" w:rsidR="00104A30" w:rsidRDefault="002F12F7">
      <w:pPr>
        <w:pStyle w:val="li"/>
        <w:numPr>
          <w:ilvl w:val="0"/>
          <w:numId w:val="2"/>
        </w:numPr>
        <w:spacing w:before="16pt"/>
      </w:pPr>
      <w:r>
        <w:t xml:space="preserve">Data you are expected to enter, such as in a text field </w:t>
      </w:r>
    </w:p>
    <w:p w14:paraId="7BDFD322" w14:textId="77777777" w:rsidR="00104A30" w:rsidRDefault="002F12F7">
      <w:pPr>
        <w:pStyle w:val="li"/>
        <w:numPr>
          <w:ilvl w:val="0"/>
          <w:numId w:val="2"/>
        </w:numPr>
      </w:pPr>
      <w:r>
        <w:t xml:space="preserve">Pages, buttons, tabs, and field names </w:t>
      </w:r>
    </w:p>
    <w:p w14:paraId="54B3C2DA" w14:textId="77777777" w:rsidR="00104A30" w:rsidRDefault="002F12F7">
      <w:pPr>
        <w:pStyle w:val="li"/>
        <w:numPr>
          <w:ilvl w:val="0"/>
          <w:numId w:val="2"/>
        </w:numPr>
      </w:pPr>
      <w:r>
        <w:t xml:space="preserve">Dialog boxes, drop-down lists, selections within lists, and check box titles </w:t>
      </w:r>
    </w:p>
    <w:p w14:paraId="0F46F6A5" w14:textId="77777777" w:rsidR="00104A30" w:rsidRDefault="002F12F7">
      <w:pPr>
        <w:pStyle w:val="li"/>
        <w:numPr>
          <w:ilvl w:val="0"/>
          <w:numId w:val="2"/>
        </w:numPr>
      </w:pPr>
      <w:r>
        <w:t xml:space="preserve">Windows </w:t>
      </w:r>
    </w:p>
    <w:p w14:paraId="3070DC6D" w14:textId="77777777" w:rsidR="00104A30" w:rsidRDefault="002F12F7">
      <w:pPr>
        <w:pStyle w:val="li"/>
        <w:numPr>
          <w:ilvl w:val="0"/>
          <w:numId w:val="2"/>
        </w:numPr>
        <w:spacing w:after="16pt"/>
      </w:pPr>
      <w:r>
        <w:t>Menu items</w:t>
      </w:r>
    </w:p>
    <w:p w14:paraId="74C51C2F" w14:textId="77777777" w:rsidR="00104A30" w:rsidRDefault="002F12F7">
      <w:pPr>
        <w:pStyle w:val="p1"/>
      </w:pPr>
      <w:r>
        <w:rPr>
          <w:rStyle w:val="i"/>
        </w:rPr>
        <w:t>Italic</w:t>
      </w:r>
      <w:r>
        <w:t xml:space="preserve"> text indicates the following:</w:t>
      </w:r>
    </w:p>
    <w:p w14:paraId="48D72811" w14:textId="77777777" w:rsidR="00104A30" w:rsidRDefault="002F12F7">
      <w:pPr>
        <w:pStyle w:val="li"/>
        <w:numPr>
          <w:ilvl w:val="0"/>
          <w:numId w:val="3"/>
        </w:numPr>
        <w:spacing w:before="16pt"/>
      </w:pPr>
      <w:r>
        <w:t>File and folder names</w:t>
      </w:r>
    </w:p>
    <w:p w14:paraId="0128EAB9" w14:textId="77777777" w:rsidR="00104A30" w:rsidRDefault="002F12F7">
      <w:pPr>
        <w:pStyle w:val="li"/>
        <w:numPr>
          <w:ilvl w:val="0"/>
          <w:numId w:val="3"/>
        </w:numPr>
      </w:pPr>
      <w:r>
        <w:t>Java classes, PL/SQL objects and executable files</w:t>
      </w:r>
    </w:p>
    <w:p w14:paraId="19C166D1" w14:textId="77777777" w:rsidR="00104A30" w:rsidRDefault="002F12F7">
      <w:pPr>
        <w:pStyle w:val="li"/>
        <w:numPr>
          <w:ilvl w:val="0"/>
          <w:numId w:val="3"/>
        </w:numPr>
        <w:spacing w:after="16pt"/>
      </w:pPr>
      <w:r>
        <w:t>Document titles</w:t>
      </w:r>
    </w:p>
    <w:p w14:paraId="2B922ED4" w14:textId="77777777" w:rsidR="00104A30" w:rsidRDefault="002F12F7">
      <w:pPr>
        <w:pStyle w:val="p1"/>
      </w:pPr>
      <w:r>
        <w:t>CAPITAL text indicates keyboard commands, such as ENTER, or database components.</w:t>
      </w:r>
    </w:p>
    <w:p w14:paraId="221B4443" w14:textId="77777777" w:rsidR="00104A30" w:rsidRDefault="002F12F7">
      <w:pPr>
        <w:pStyle w:val="p1"/>
      </w:pPr>
      <w:r>
        <w:rPr>
          <w:rStyle w:val="code"/>
        </w:rPr>
        <w:t>Courier</w:t>
      </w:r>
      <w:r>
        <w:t xml:space="preserve"> text indicates command-line input/output. </w:t>
      </w:r>
    </w:p>
    <w:p w14:paraId="0B1673E1" w14:textId="77777777" w:rsidR="00104A30" w:rsidRDefault="002F12F7">
      <w:pPr>
        <w:pStyle w:val="p1"/>
      </w:pPr>
      <w:r>
        <w:t xml:space="preserve">&lt;brackets&gt; indicate user entry. For example, &lt;host&gt; indicates you should replace the text and angle brackets with your </w:t>
      </w:r>
      <w:proofErr w:type="gramStart"/>
      <w:r>
        <w:t>server</w:t>
      </w:r>
      <w:proofErr w:type="gramEnd"/>
      <w:r>
        <w:t xml:space="preserve"> name.</w:t>
      </w:r>
    </w:p>
    <w:p w14:paraId="77683D0A" w14:textId="77777777" w:rsidR="00104A30" w:rsidRDefault="002F12F7">
      <w:pPr>
        <w:pStyle w:val="p1"/>
      </w:pPr>
      <w:r>
        <w:t xml:space="preserve">Book titles are shown in italics and sections within a book are in quotation marks, such as “Starting the Installation” in the </w:t>
      </w:r>
      <w:r>
        <w:rPr>
          <w:rStyle w:val="i"/>
        </w:rPr>
        <w:t>ONESOURCE Indirect Tax Determination Installation Guide</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C7E5A5F" w14:textId="77777777">
        <w:trPr>
          <w:cantSplit/>
          <w:trHeight w:val="480"/>
        </w:trPr>
        <w:tc>
          <w:tcPr>
            <w:tcW w:w="0pt" w:type="dxa"/>
            <w:tcBorders>
              <w:start w:val="single" w:sz="18" w:space="10" w:color="FA6400"/>
            </w:tcBorders>
            <w:tcMar>
              <w:top w:w="0pt" w:type="dxa"/>
              <w:start w:w="10.50pt" w:type="dxa"/>
              <w:bottom w:w="0pt" w:type="dxa"/>
              <w:end w:w="0pt" w:type="dxa"/>
            </w:tcMar>
          </w:tcPr>
          <w:p w14:paraId="74FA96F6" w14:textId="77777777" w:rsidR="00104A30" w:rsidRDefault="002F12F7">
            <w:pPr>
              <w:pStyle w:val="p4"/>
            </w:pPr>
            <w:r>
              <w:lastRenderedPageBreak/>
              <w:t>This pencil symbol indicates suggestions or additional information.</w:t>
            </w:r>
            <w:r>
              <w:br/>
            </w:r>
          </w:p>
        </w:tc>
      </w:tr>
    </w:tbl>
    <w:p w14:paraId="265DC3DB" w14:textId="77777777" w:rsidR="00104A30" w:rsidRDefault="00104A30"/>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17067C1A" w14:textId="77777777">
        <w:trPr>
          <w:cantSplit/>
          <w:trHeight w:val="480"/>
        </w:trPr>
        <w:tc>
          <w:tcPr>
            <w:tcW w:w="0pt" w:type="dxa"/>
            <w:tcBorders>
              <w:start w:val="single" w:sz="18" w:space="10" w:color="FA6400"/>
            </w:tcBorders>
            <w:tcMar>
              <w:top w:w="0pt" w:type="dxa"/>
              <w:start w:w="10.50pt" w:type="dxa"/>
              <w:bottom w:w="0pt" w:type="dxa"/>
              <w:end w:w="0pt" w:type="dxa"/>
            </w:tcMar>
          </w:tcPr>
          <w:p w14:paraId="762F7E20" w14:textId="77777777" w:rsidR="00104A30" w:rsidRDefault="002F12F7">
            <w:pPr>
              <w:pStyle w:val="p4"/>
            </w:pPr>
            <w:r>
              <w:t xml:space="preserve">This warning symbol indicates </w:t>
            </w:r>
            <w:proofErr w:type="gramStart"/>
            <w:r>
              <w:t>important</w:t>
            </w:r>
            <w:proofErr w:type="gramEnd"/>
            <w:r>
              <w:t xml:space="preserve"> text that you should review before proceeding.</w:t>
            </w:r>
            <w:r>
              <w:br/>
            </w:r>
            <w:r>
              <w:br/>
            </w:r>
          </w:p>
        </w:tc>
      </w:tr>
    </w:tbl>
    <w:p w14:paraId="6ED3A944" w14:textId="77777777" w:rsidR="00104A30" w:rsidRDefault="002F12F7">
      <w:pPr>
        <w:pStyle w:val="pWorkaroundPageBreak"/>
      </w:pPr>
      <w:r>
        <w:rPr>
          <w:noProof/>
        </w:rPr>
        <w:lastRenderedPageBreak/>
        <w:drawing>
          <wp:inline distT="0" distB="0" distL="114300" distR="114300" wp14:anchorId="31EC2E1E" wp14:editId="4CB1F796">
            <wp:extent cx="104775" cy="104775"/>
            <wp:effectExtent l="0" t="0" r="0" b="0"/>
            <wp:docPr id="1025" name="Image 102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7836455" name="Image 1025"/>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49117BE8" w14:textId="77777777" w:rsidR="00104A30" w:rsidRDefault="002F12F7">
      <w:pPr>
        <w:pStyle w:val="li1"/>
        <w:numPr>
          <w:ilvl w:val="0"/>
          <w:numId w:val="4"/>
        </w:numPr>
        <w:spacing w:before="16pt"/>
      </w:pPr>
      <w:r>
        <w:t>/* Code snippets have numbered lines with a gray background. */</w:t>
      </w:r>
    </w:p>
    <w:p w14:paraId="3ECB43D4" w14:textId="77777777" w:rsidR="00104A30" w:rsidRDefault="002F12F7">
      <w:pPr>
        <w:pStyle w:val="li1"/>
        <w:numPr>
          <w:ilvl w:val="1"/>
          <w:numId w:val="5"/>
        </w:numPr>
        <w:spacing w:after="16pt"/>
      </w:pPr>
      <w:r>
        <w:t>/* Be cautious if you copy lines from the code snippets</w:t>
      </w:r>
      <w:r>
        <w:noBreakHyphen/>
        <w:t>the line numbers are included! */</w:t>
      </w:r>
    </w:p>
    <w:p w14:paraId="16F5FFF9" w14:textId="77777777" w:rsidR="00104A30" w:rsidRDefault="00104A30">
      <w:pPr>
        <w:sectPr w:rsidR="00104A30">
          <w:headerReference w:type="even" r:id="rId36"/>
          <w:headerReference w:type="default" r:id="rId37"/>
          <w:footerReference w:type="even" r:id="rId38"/>
          <w:footerReference w:type="default" r:id="rId39"/>
          <w:headerReference w:type="first" r:id="rId40"/>
          <w:footerReference w:type="first" r:id="rId41"/>
          <w:pgSz w:w="612pt" w:h="792pt"/>
          <w:pgMar w:top="108pt" w:right="42pt" w:bottom="81pt" w:left="42.75pt" w:header="27.75pt" w:footer="36.75pt" w:gutter="0pt"/>
          <w:cols w:space="36pt"/>
          <w:titlePg/>
        </w:sectPr>
      </w:pPr>
    </w:p>
    <w:p w14:paraId="7669B2C5" w14:textId="77777777" w:rsidR="00104A30" w:rsidRDefault="002F12F7">
      <w:pPr>
        <w:pStyle w:val="h1"/>
      </w:pPr>
      <w:bookmarkStart w:id="26" w:name="_Toc256000052"/>
      <w:bookmarkStart w:id="27" w:name="_Toc256000005"/>
      <w:r>
        <w:lastRenderedPageBreak/>
        <w:t>Prerequisites</w:t>
      </w:r>
      <w:bookmarkEnd w:id="26"/>
      <w:bookmarkEnd w:id="27"/>
    </w:p>
    <w:p w14:paraId="4FFC1C10" w14:textId="77777777" w:rsidR="00104A30" w:rsidRDefault="002F12F7">
      <w:pPr>
        <w:pStyle w:val="p1"/>
      </w:pPr>
      <w:r>
        <w:t>Complete the following tasks before you attempt to install and configure ONESOURCE Indirect Tax Determination:</w:t>
      </w:r>
    </w:p>
    <w:tbl>
      <w:tblPr>
        <w:tblW w:w="100.0%" w:type="pct"/>
        <w:tblInd w:w="18pt" w:type="dxa"/>
        <w:tblLook w:firstRow="1" w:lastRow="0" w:firstColumn="1" w:lastColumn="0" w:noHBand="0" w:noVBand="1"/>
      </w:tblPr>
      <w:tblGrid>
        <w:gridCol w:w="10545"/>
      </w:tblGrid>
      <w:tr w:rsidR="00104A30" w14:paraId="38C01DFE" w14:textId="77777777">
        <w:tc>
          <w:tcPr>
            <w:tcW w:w="0pt" w:type="dxa"/>
          </w:tcPr>
          <w:p w14:paraId="15CD6C41" w14:textId="77777777" w:rsidR="00104A30" w:rsidRDefault="002F12F7">
            <w:pPr>
              <w:pStyle w:val="p1"/>
            </w:pPr>
            <w:r>
              <w:rPr>
                <w:rStyle w:val="xref"/>
              </w:rPr>
              <w:t xml:space="preserve">Review System Requirements (page </w:t>
            </w:r>
            <w:r>
              <w:fldChar w:fldCharType="begin"/>
            </w:r>
            <w:r>
              <w:instrText xml:space="preserve"> PAGEREF _Ref573243444 \h  \* MERGEFORMAT </w:instrText>
            </w:r>
            <w:r>
              <w:fldChar w:fldCharType="separate"/>
            </w:r>
            <w:r>
              <w:rPr>
                <w:rStyle w:val="xref"/>
              </w:rPr>
              <w:t>14</w:t>
            </w:r>
            <w:r>
              <w:rPr>
                <w:rStyle w:val="xref"/>
              </w:rPr>
              <w:fldChar w:fldCharType="end"/>
            </w:r>
            <w:r>
              <w:rPr>
                <w:rStyle w:val="xref"/>
              </w:rPr>
              <w:t>)</w:t>
            </w:r>
          </w:p>
          <w:p w14:paraId="04BEB64F" w14:textId="77777777" w:rsidR="00104A30" w:rsidRDefault="002F12F7">
            <w:pPr>
              <w:pStyle w:val="p1"/>
            </w:pPr>
            <w:r>
              <w:rPr>
                <w:rStyle w:val="xref"/>
              </w:rPr>
              <w:t xml:space="preserve">Java (page </w:t>
            </w:r>
            <w:r>
              <w:fldChar w:fldCharType="begin"/>
            </w:r>
            <w:r>
              <w:instrText xml:space="preserve"> PAGEREF _Ref-1628817915 \h  \* MERGEFORMAT </w:instrText>
            </w:r>
            <w:r>
              <w:fldChar w:fldCharType="separate"/>
            </w:r>
            <w:r>
              <w:rPr>
                <w:rStyle w:val="xref"/>
              </w:rPr>
              <w:t>15</w:t>
            </w:r>
            <w:r>
              <w:rPr>
                <w:rStyle w:val="xref"/>
              </w:rPr>
              <w:fldChar w:fldCharType="end"/>
            </w:r>
            <w:r>
              <w:rPr>
                <w:rStyle w:val="xref"/>
              </w:rPr>
              <w:t>)</w:t>
            </w:r>
          </w:p>
          <w:p w14:paraId="2364AD1F" w14:textId="77777777" w:rsidR="00104A30" w:rsidRDefault="002F12F7">
            <w:pPr>
              <w:pStyle w:val="p1"/>
            </w:pPr>
            <w:r>
              <w:rPr>
                <w:rStyle w:val="xref"/>
              </w:rPr>
              <w:t xml:space="preserve">Gathering Administrative Information (page </w:t>
            </w:r>
            <w:r>
              <w:fldChar w:fldCharType="begin"/>
            </w:r>
            <w:r>
              <w:instrText xml:space="preserve"> PAGEREF _Ref968967884 \h  \* MERGEFORMAT </w:instrText>
            </w:r>
            <w:r>
              <w:fldChar w:fldCharType="separate"/>
            </w:r>
            <w:r>
              <w:rPr>
                <w:rStyle w:val="xref"/>
              </w:rPr>
              <w:t>15</w:t>
            </w:r>
            <w:r>
              <w:rPr>
                <w:rStyle w:val="xref"/>
              </w:rPr>
              <w:fldChar w:fldCharType="end"/>
            </w:r>
            <w:r>
              <w:rPr>
                <w:rStyle w:val="xref"/>
              </w:rPr>
              <w:t>)</w:t>
            </w:r>
          </w:p>
          <w:p w14:paraId="68524F7B" w14:textId="77777777" w:rsidR="00104A30" w:rsidRDefault="002F12F7">
            <w:pPr>
              <w:pStyle w:val="p1"/>
            </w:pPr>
            <w:r>
              <w:rPr>
                <w:rStyle w:val="xref"/>
              </w:rPr>
              <w:t xml:space="preserve">Download the Software (page </w:t>
            </w:r>
            <w:r>
              <w:fldChar w:fldCharType="begin"/>
            </w:r>
            <w:r>
              <w:instrText xml:space="preserve"> PAGEREF _Ref-1091415817 \h  \* MERGEFORMAT </w:instrText>
            </w:r>
            <w:r>
              <w:fldChar w:fldCharType="separate"/>
            </w:r>
            <w:r>
              <w:rPr>
                <w:rStyle w:val="xref"/>
              </w:rPr>
              <w:t>15</w:t>
            </w:r>
            <w:r>
              <w:rPr>
                <w:rStyle w:val="xref"/>
              </w:rPr>
              <w:fldChar w:fldCharType="end"/>
            </w:r>
            <w:r>
              <w:rPr>
                <w:rStyle w:val="xref"/>
              </w:rPr>
              <w:t>)</w:t>
            </w:r>
          </w:p>
        </w:tc>
      </w:tr>
    </w:tbl>
    <w:p w14:paraId="3D4B59DD" w14:textId="77777777" w:rsidR="00104A30" w:rsidRDefault="002F12F7">
      <w:pPr>
        <w:pStyle w:val="h2"/>
      </w:pPr>
      <w:bookmarkStart w:id="28" w:name="_Toc256000053"/>
      <w:bookmarkStart w:id="29" w:name="_Toc256000006"/>
      <w:bookmarkStart w:id="30" w:name="_Ref573243444"/>
      <w:r>
        <w:t>Review System Requirements</w:t>
      </w:r>
      <w:bookmarkEnd w:id="28"/>
      <w:bookmarkEnd w:id="29"/>
      <w:bookmarkEnd w:id="30"/>
    </w:p>
    <w:p w14:paraId="0EC33CCB" w14:textId="77777777" w:rsidR="00104A30" w:rsidRDefault="002F12F7">
      <w:pPr>
        <w:pStyle w:val="p1"/>
      </w:pPr>
      <w:r>
        <w:t>ONESOURCE Determination has detailed requirements for the following:</w:t>
      </w:r>
    </w:p>
    <w:p w14:paraId="72FFF27D" w14:textId="77777777" w:rsidR="00104A30" w:rsidRDefault="002F12F7">
      <w:pPr>
        <w:pStyle w:val="li"/>
        <w:numPr>
          <w:ilvl w:val="0"/>
          <w:numId w:val="6"/>
        </w:numPr>
        <w:spacing w:before="16pt"/>
      </w:pPr>
      <w:r>
        <w:t>Computer hardware</w:t>
      </w:r>
    </w:p>
    <w:p w14:paraId="60068ED5" w14:textId="77777777" w:rsidR="00104A30" w:rsidRDefault="002F12F7">
      <w:pPr>
        <w:pStyle w:val="li"/>
        <w:numPr>
          <w:ilvl w:val="0"/>
          <w:numId w:val="6"/>
        </w:numPr>
      </w:pPr>
      <w:r>
        <w:t>Operating system</w:t>
      </w:r>
    </w:p>
    <w:p w14:paraId="76A27118" w14:textId="77777777" w:rsidR="00104A30" w:rsidRDefault="002F12F7">
      <w:pPr>
        <w:pStyle w:val="li"/>
        <w:numPr>
          <w:ilvl w:val="0"/>
          <w:numId w:val="6"/>
        </w:numPr>
      </w:pPr>
      <w:r>
        <w:t>Database</w:t>
      </w:r>
    </w:p>
    <w:p w14:paraId="50D99F40" w14:textId="77777777" w:rsidR="00104A30" w:rsidRDefault="002F12F7">
      <w:pPr>
        <w:pStyle w:val="li"/>
        <w:numPr>
          <w:ilvl w:val="0"/>
          <w:numId w:val="6"/>
        </w:numPr>
        <w:spacing w:after="16pt"/>
      </w:pPr>
      <w:r>
        <w:t>Application server/web container</w:t>
      </w:r>
    </w:p>
    <w:p w14:paraId="47BF4C11" w14:textId="77777777" w:rsidR="00104A30" w:rsidRDefault="002F12F7">
      <w:pPr>
        <w:pStyle w:val="p1"/>
      </w:pPr>
      <w:r>
        <w:t xml:space="preserve">To confirm you are using supported components, review platform support and product support lifecycle information listed in </w:t>
      </w:r>
      <w:hyperlink r:id="rId42" w:history="1">
        <w:r w:rsidR="00104A30">
          <w:rPr>
            <w:color w:val="337AB7"/>
            <w:u w:val="single"/>
          </w:rPr>
          <w:t>Indirect Tax Help and Support</w:t>
        </w:r>
      </w:hyperlink>
      <w:r>
        <w:t>.</w:t>
      </w:r>
    </w:p>
    <w:p w14:paraId="10D5FEA5" w14:textId="77777777" w:rsidR="00104A30" w:rsidRDefault="002F12F7">
      <w:pPr>
        <w:pStyle w:val="h2"/>
      </w:pPr>
      <w:bookmarkStart w:id="31" w:name="_Toc256000054"/>
      <w:bookmarkStart w:id="32" w:name="_Toc256000007"/>
      <w:bookmarkStart w:id="33" w:name="_Ref-1628817915"/>
      <w:r>
        <w:t>Java</w:t>
      </w:r>
      <w:bookmarkEnd w:id="31"/>
      <w:bookmarkEnd w:id="32"/>
      <w:bookmarkEnd w:id="33"/>
    </w:p>
    <w:p w14:paraId="7C96CAF1" w14:textId="77777777" w:rsidR="00104A30" w:rsidRDefault="002F12F7">
      <w:pPr>
        <w:pStyle w:val="p1"/>
        <w:rPr>
          <w:ins w:id="34" w:author="Kornipati, Kranthi K. (TR Technology)" w:date="2025-06-17T12:31:00Z" w16du:dateUtc="2025-06-17T07:01:00Z"/>
        </w:rPr>
      </w:pPr>
      <w:r>
        <w:t xml:space="preserve">Determination requires an application server to host its various components, and the application server must use Oracle Java (1.8, 1.10 or 1.11) or Amazon </w:t>
      </w:r>
      <w:proofErr w:type="spellStart"/>
      <w:r>
        <w:t>Corretto</w:t>
      </w:r>
      <w:proofErr w:type="spellEnd"/>
      <w:r>
        <w:t xml:space="preserve"> (1.8.x or 11). Search </w:t>
      </w:r>
      <w:hyperlink r:id="rId43" w:history="1">
        <w:r w:rsidR="00104A30">
          <w:rPr>
            <w:color w:val="337AB7"/>
            <w:u w:val="single"/>
          </w:rPr>
          <w:t>Indirect Tax Help and Support</w:t>
        </w:r>
      </w:hyperlink>
      <w:r>
        <w:t xml:space="preserve"> to find the platform support information specific to your product version. If your application server does not provide its own version of Java or Amazon </w:t>
      </w:r>
      <w:proofErr w:type="spellStart"/>
      <w:r>
        <w:t>Corretto</w:t>
      </w:r>
      <w:proofErr w:type="spellEnd"/>
      <w:r>
        <w:t>, you must install it separately.</w:t>
      </w:r>
    </w:p>
    <w:p w14:paraId="1FDD5DF6" w14:textId="07A83247" w:rsidR="00E87662" w:rsidRDefault="00963730">
      <w:pPr>
        <w:pStyle w:val="p1"/>
      </w:pPr>
      <w:ins w:id="35" w:author="Kornipati, Kranthi K. (TR Technology)" w:date="2025-06-26T14:31:00Z" w16du:dateUtc="2025-06-26T09:01:00Z">
        <w:r>
          <w:t>F</w:t>
        </w:r>
      </w:ins>
      <w:ins w:id="36" w:author="Kornipati, Kranthi K. (TR Technology)" w:date="2025-06-26T14:33:00Z" w16du:dateUtc="2025-06-26T09:03:00Z">
        <w:r>
          <w:t>r</w:t>
        </w:r>
      </w:ins>
      <w:ins w:id="37" w:author="Kornipati, Kranthi K. (TR Technology)" w:date="2025-06-26T14:31:00Z" w16du:dateUtc="2025-06-26T09:01:00Z">
        <w:r>
          <w:t>om</w:t>
        </w:r>
      </w:ins>
      <w:ins w:id="38" w:author="Kornipati, Kranthi K. (TR Technology)" w:date="2025-06-26T14:33:00Z" w16du:dateUtc="2025-06-26T09:03:00Z">
        <w:r>
          <w:t xml:space="preserve"> </w:t>
        </w:r>
      </w:ins>
      <w:ins w:id="39" w:author="Kornipati, Kranthi K. (TR Technology)" w:date="2025-06-17T12:31:00Z" w16du:dateUtc="2025-06-17T07:01:00Z">
        <w:r w:rsidR="00E87662">
          <w:t>Determination version 5.13.16.0</w:t>
        </w:r>
      </w:ins>
      <w:ins w:id="40" w:author="Kornipati, Kranthi K. (TR Technology)" w:date="2025-06-26T14:33:00Z" w16du:dateUtc="2025-06-26T09:03:00Z">
        <w:r>
          <w:t xml:space="preserve"> onwards we need to use</w:t>
        </w:r>
      </w:ins>
      <w:ins w:id="41" w:author="Kornipati, Kranthi K. (TR Technology)" w:date="2025-06-17T12:32:00Z" w16du:dateUtc="2025-06-17T07:02:00Z">
        <w:r w:rsidR="00E87662">
          <w:t xml:space="preserve"> Oracle Java</w:t>
        </w:r>
      </w:ins>
      <w:ins w:id="42" w:author="Kornipati, Kranthi K. (TR Technology)" w:date="2025-06-17T12:33:00Z" w16du:dateUtc="2025-06-17T07:03:00Z">
        <w:r w:rsidR="00E87662">
          <w:t xml:space="preserve"> </w:t>
        </w:r>
      </w:ins>
      <w:ins w:id="43" w:author="Kornipati, Kranthi K. (TR Technology)" w:date="2025-06-17T12:32:00Z" w16du:dateUtc="2025-06-17T07:02:00Z">
        <w:r w:rsidR="00E87662">
          <w:t xml:space="preserve">17 or Amazon </w:t>
        </w:r>
        <w:proofErr w:type="spellStart"/>
        <w:r w:rsidR="00E87662">
          <w:t>Corrett</w:t>
        </w:r>
      </w:ins>
      <w:ins w:id="44" w:author="Kornipati, Kranthi K. (TR Technology)" w:date="2025-06-17T12:33:00Z" w16du:dateUtc="2025-06-17T07:03:00Z">
        <w:r w:rsidR="00E87662">
          <w:t>o</w:t>
        </w:r>
        <w:proofErr w:type="spellEnd"/>
        <w:r w:rsidR="00E87662">
          <w:t xml:space="preserve"> Java 17</w:t>
        </w:r>
      </w:ins>
    </w:p>
    <w:p w14:paraId="3FF478EF" w14:textId="77777777" w:rsidR="00104A30" w:rsidRDefault="002F12F7">
      <w:pPr>
        <w:pStyle w:val="h2"/>
      </w:pPr>
      <w:bookmarkStart w:id="45" w:name="_Toc256000055"/>
      <w:bookmarkStart w:id="46" w:name="_Toc256000008"/>
      <w:bookmarkStart w:id="47" w:name="_Ref968967884"/>
      <w:r>
        <w:lastRenderedPageBreak/>
        <w:t>Gathering Administrative Information</w:t>
      </w:r>
      <w:bookmarkEnd w:id="45"/>
      <w:bookmarkEnd w:id="46"/>
      <w:bookmarkEnd w:id="47"/>
    </w:p>
    <w:p w14:paraId="20D04C8E" w14:textId="77777777" w:rsidR="00104A30" w:rsidRDefault="002F12F7">
      <w:pPr>
        <w:pStyle w:val="p1"/>
      </w:pPr>
      <w:r>
        <w:t>To install the Determination software, you need to gather certain administrative information. Before you begin the installation, add your values to the table below:</w:t>
      </w:r>
    </w:p>
    <w:p w14:paraId="7215B45B"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623"/>
        <w:gridCol w:w="2641"/>
        <w:gridCol w:w="5265"/>
      </w:tblGrid>
      <w:tr w:rsidR="00104A30" w14:paraId="4BCAB3C3" w14:textId="77777777">
        <w:trPr>
          <w:tblHeader/>
        </w:trPr>
        <w:tc>
          <w:tcPr>
            <w:tcW w:w="448.50pt" w:type="dxa"/>
            <w:gridSpan w:val="3"/>
            <w:tcBorders>
              <w:bottom w:val="single" w:sz="6" w:space="0" w:color="404040"/>
              <w:end w:val="single" w:sz="6" w:space="0" w:color="404040"/>
            </w:tcBorders>
            <w:shd w:val="clear" w:color="auto" w:fill="FA6400"/>
            <w:tcMar>
              <w:top w:w="5pt" w:type="dxa"/>
              <w:start w:w="3.75pt" w:type="dxa"/>
              <w:bottom w:w="5pt" w:type="dxa"/>
              <w:end w:w="3.75pt" w:type="dxa"/>
            </w:tcMar>
          </w:tcPr>
          <w:p w14:paraId="45B4FFEB" w14:textId="77777777" w:rsidR="00104A30" w:rsidRDefault="002F12F7">
            <w:pPr>
              <w:pStyle w:val="th"/>
            </w:pPr>
            <w:r>
              <w:t>Resources</w:t>
            </w:r>
          </w:p>
        </w:tc>
      </w:tr>
      <w:tr w:rsidR="00104A30" w14:paraId="194E1CB9" w14:textId="77777777">
        <w:trPr>
          <w:tblHeader/>
        </w:trPr>
        <w:tc>
          <w:tcPr>
            <w:tcW w:w="111.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3A5F0E11" w14:textId="77777777" w:rsidR="00104A30" w:rsidRDefault="002F12F7">
            <w:pPr>
              <w:pStyle w:val="th1"/>
            </w:pPr>
            <w:r>
              <w:t>Type</w:t>
            </w:r>
          </w:p>
        </w:tc>
        <w:tc>
          <w:tcPr>
            <w:tcW w:w="112.50pt" w:type="dxa"/>
            <w:tcBorders>
              <w:top w:val="single" w:sz="6" w:space="0" w:color="404040"/>
              <w:start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6BAB6DED" w14:textId="77777777" w:rsidR="00104A30" w:rsidRDefault="002F12F7">
            <w:pPr>
              <w:pStyle w:val="th1"/>
            </w:pPr>
            <w:r>
              <w:t>Where to Find</w:t>
            </w:r>
          </w:p>
        </w:tc>
        <w:tc>
          <w:tcPr>
            <w:tcW w:w="224.2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2AA50F71" w14:textId="77777777" w:rsidR="00104A30" w:rsidRDefault="002F12F7">
            <w:pPr>
              <w:pStyle w:val="th1"/>
            </w:pPr>
            <w:r>
              <w:t>Your Values(s)</w:t>
            </w:r>
          </w:p>
        </w:tc>
      </w:tr>
      <w:tr w:rsidR="00104A30" w14:paraId="4C6DF656" w14:textId="77777777">
        <w:tc>
          <w:tcPr>
            <w:tcW w:w="11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4B0A14C" w14:textId="77777777" w:rsidR="00104A30" w:rsidRDefault="002F12F7">
            <w:pPr>
              <w:pStyle w:val="td2"/>
            </w:pPr>
            <w:r>
              <w:t>Customer Center credentials</w:t>
            </w:r>
          </w:p>
        </w:tc>
        <w:tc>
          <w:tcPr>
            <w:tcW w:w="112.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6728D45F" w14:textId="77777777" w:rsidR="00104A30" w:rsidRDefault="002F12F7">
            <w:pPr>
              <w:pStyle w:val="td2"/>
            </w:pPr>
            <w:r>
              <w:t xml:space="preserve">Thomson Reuters </w:t>
            </w:r>
            <w:r>
              <w:br/>
              <w:t>Customer Support</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46832B4" w14:textId="77777777" w:rsidR="00104A30" w:rsidRDefault="002F12F7">
            <w:pPr>
              <w:pStyle w:val="td2"/>
            </w:pPr>
            <w:r>
              <w:t> </w:t>
            </w:r>
          </w:p>
        </w:tc>
      </w:tr>
      <w:tr w:rsidR="00104A30" w14:paraId="321562EC" w14:textId="77777777">
        <w:tc>
          <w:tcPr>
            <w:tcW w:w="11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1901E01" w14:textId="77777777" w:rsidR="00104A30" w:rsidRDefault="002F12F7">
            <w:pPr>
              <w:pStyle w:val="td2"/>
            </w:pPr>
            <w:r>
              <w:t xml:space="preserve">Oracle RDBMS server name and </w:t>
            </w:r>
            <w:r>
              <w:br/>
              <w:t>service name</w:t>
            </w:r>
          </w:p>
        </w:tc>
        <w:tc>
          <w:tcPr>
            <w:tcW w:w="112.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0DBE143" w14:textId="77777777" w:rsidR="00104A30" w:rsidRDefault="002F12F7">
            <w:pPr>
              <w:pStyle w:val="td2"/>
            </w:pPr>
            <w:r>
              <w:t>Oracle DBA</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E5D731A" w14:textId="77777777" w:rsidR="00104A30" w:rsidRDefault="002F12F7">
            <w:pPr>
              <w:pStyle w:val="td2"/>
            </w:pPr>
            <w:r>
              <w:t> </w:t>
            </w:r>
          </w:p>
        </w:tc>
      </w:tr>
      <w:tr w:rsidR="00104A30" w14:paraId="7447A00F" w14:textId="77777777">
        <w:tc>
          <w:tcPr>
            <w:tcW w:w="111.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980B8BB" w14:textId="77777777" w:rsidR="00104A30" w:rsidRDefault="002F12F7">
            <w:pPr>
              <w:pStyle w:val="td2"/>
            </w:pPr>
            <w:r>
              <w:t xml:space="preserve">Administration credentials for </w:t>
            </w:r>
            <w:r>
              <w:br/>
              <w:t>Oracle database</w:t>
            </w:r>
          </w:p>
        </w:tc>
        <w:tc>
          <w:tcPr>
            <w:tcW w:w="112.5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A3BE0F2" w14:textId="77777777" w:rsidR="00104A30" w:rsidRDefault="002F12F7">
            <w:pPr>
              <w:pStyle w:val="td2"/>
            </w:pPr>
            <w:r>
              <w:t>Oracle DBA</w:t>
            </w:r>
          </w:p>
        </w:tc>
        <w:tc>
          <w:tcPr>
            <w:tcW w:w="224.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63181A6" w14:textId="77777777" w:rsidR="00104A30" w:rsidRDefault="002F12F7">
            <w:pPr>
              <w:pStyle w:val="td2"/>
            </w:pPr>
            <w:r>
              <w:t> </w:t>
            </w:r>
          </w:p>
        </w:tc>
      </w:tr>
      <w:tr w:rsidR="00104A30" w14:paraId="4EC3FD93" w14:textId="77777777">
        <w:tc>
          <w:tcPr>
            <w:tcW w:w="111.75pt" w:type="dxa"/>
            <w:tcBorders>
              <w:top w:val="single" w:sz="6" w:space="0" w:color="404040"/>
              <w:end w:val="single" w:sz="6" w:space="0" w:color="404040"/>
            </w:tcBorders>
            <w:tcMar>
              <w:top w:w="5pt" w:type="dxa"/>
              <w:start w:w="3.75pt" w:type="dxa"/>
              <w:bottom w:w="5pt" w:type="dxa"/>
              <w:end w:w="3.75pt" w:type="dxa"/>
            </w:tcMar>
          </w:tcPr>
          <w:p w14:paraId="7AD448B8" w14:textId="77777777" w:rsidR="00104A30" w:rsidRDefault="002F12F7">
            <w:pPr>
              <w:pStyle w:val="td2"/>
            </w:pPr>
            <w:r>
              <w:t xml:space="preserve">Name of server hosting Tomcat and the </w:t>
            </w:r>
            <w:r>
              <w:br/>
              <w:t>port for the Determination software</w:t>
            </w:r>
          </w:p>
        </w:tc>
        <w:tc>
          <w:tcPr>
            <w:tcW w:w="112.5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CF6C2FD" w14:textId="77777777" w:rsidR="00104A30" w:rsidRDefault="002F12F7">
            <w:pPr>
              <w:pStyle w:val="td2"/>
            </w:pPr>
            <w:r>
              <w:t xml:space="preserve">Application Server </w:t>
            </w:r>
            <w:r>
              <w:br/>
              <w:t>Administrator</w:t>
            </w:r>
          </w:p>
        </w:tc>
        <w:tc>
          <w:tcPr>
            <w:tcW w:w="224.25pt" w:type="dxa"/>
            <w:tcBorders>
              <w:top w:val="single" w:sz="6" w:space="0" w:color="404040"/>
              <w:start w:val="single" w:sz="6" w:space="0" w:color="404040"/>
            </w:tcBorders>
            <w:tcMar>
              <w:top w:w="5pt" w:type="dxa"/>
              <w:start w:w="3.75pt" w:type="dxa"/>
              <w:bottom w:w="5pt" w:type="dxa"/>
              <w:end w:w="3.75pt" w:type="dxa"/>
            </w:tcMar>
          </w:tcPr>
          <w:p w14:paraId="61A33F65" w14:textId="77777777" w:rsidR="00104A30" w:rsidRDefault="002F12F7">
            <w:pPr>
              <w:pStyle w:val="td2"/>
            </w:pPr>
            <w:r>
              <w:t> </w:t>
            </w:r>
          </w:p>
        </w:tc>
      </w:tr>
    </w:tbl>
    <w:p w14:paraId="4FE3E238" w14:textId="77777777" w:rsidR="00104A30" w:rsidRDefault="00104A30">
      <w:pPr>
        <w:spacing w:after="16pt"/>
      </w:pPr>
    </w:p>
    <w:p w14:paraId="746A54CF" w14:textId="77777777" w:rsidR="00104A30" w:rsidRDefault="002F12F7">
      <w:pPr>
        <w:pStyle w:val="h2"/>
      </w:pPr>
      <w:bookmarkStart w:id="48" w:name="_Toc256000056"/>
      <w:bookmarkStart w:id="49" w:name="_Toc256000009"/>
      <w:bookmarkStart w:id="50" w:name="_Ref-1091415817"/>
      <w:bookmarkStart w:id="51" w:name="_Ref1171016626"/>
      <w:r>
        <w:t>Download the Software</w:t>
      </w:r>
      <w:bookmarkEnd w:id="48"/>
      <w:bookmarkEnd w:id="49"/>
      <w:bookmarkEnd w:id="50"/>
      <w:bookmarkEnd w:id="51"/>
    </w:p>
    <w:p w14:paraId="2E447A91" w14:textId="77777777" w:rsidR="00104A30" w:rsidRDefault="002F12F7">
      <w:pPr>
        <w:pStyle w:val="p1"/>
      </w:pPr>
      <w:r>
        <w:t xml:space="preserve">To download and install the software, get the </w:t>
      </w:r>
      <w:r>
        <w:rPr>
          <w:rStyle w:val="i"/>
        </w:rPr>
        <w:t>ONESOURCEIDTDetermination_513xx.zip</w:t>
      </w:r>
      <w:r>
        <w:t xml:space="preserve"> file from the Indirect Tax Customer Center:</w:t>
      </w:r>
    </w:p>
    <w:p w14:paraId="141EDFC6" w14:textId="77777777" w:rsidR="00104A30" w:rsidRDefault="002F12F7">
      <w:pPr>
        <w:pStyle w:val="li"/>
        <w:numPr>
          <w:ilvl w:val="0"/>
          <w:numId w:val="7"/>
        </w:numPr>
        <w:spacing w:before="16pt"/>
      </w:pPr>
      <w:r>
        <w:t xml:space="preserve">Open the Indirect Tax Customer Center at </w:t>
      </w:r>
      <w:hyperlink r:id="rId44" w:tooltip="ONESOURCE Customer Center" w:history="1">
        <w:r w:rsidR="00104A30">
          <w:rPr>
            <w:color w:val="337AB7"/>
            <w:u w:val="single"/>
          </w:rPr>
          <w:t>https://customercenter.sabrix.com/</w:t>
        </w:r>
      </w:hyperlink>
      <w:r>
        <w:t>.</w:t>
      </w:r>
    </w:p>
    <w:p w14:paraId="7F7B7343" w14:textId="77777777" w:rsidR="00104A30" w:rsidRDefault="002F12F7">
      <w:pPr>
        <w:pStyle w:val="li"/>
        <w:numPr>
          <w:ilvl w:val="0"/>
          <w:numId w:val="7"/>
        </w:numPr>
      </w:pPr>
      <w:r>
        <w:t>Log on using the username and password provided by Customer Support.</w:t>
      </w:r>
    </w:p>
    <w:p w14:paraId="3E01C45B" w14:textId="77777777" w:rsidR="00104A30" w:rsidRDefault="002F12F7">
      <w:pPr>
        <w:pStyle w:val="li"/>
        <w:numPr>
          <w:ilvl w:val="0"/>
          <w:numId w:val="7"/>
        </w:numPr>
      </w:pPr>
      <w:r>
        <w:t xml:space="preserve">Find Determination in the </w:t>
      </w:r>
      <w:r>
        <w:rPr>
          <w:rStyle w:val="b1"/>
        </w:rPr>
        <w:t>Available Products</w:t>
      </w:r>
      <w:r>
        <w:t xml:space="preserve"> list and verify that </w:t>
      </w:r>
      <w:r>
        <w:rPr>
          <w:rStyle w:val="b1"/>
        </w:rPr>
        <w:t>Installed Version</w:t>
      </w:r>
      <w:r>
        <w:t xml:space="preserve"> is set to </w:t>
      </w:r>
      <w:r>
        <w:rPr>
          <w:rStyle w:val="b1"/>
        </w:rPr>
        <w:t>None</w:t>
      </w:r>
      <w:r>
        <w:t>.</w:t>
      </w:r>
    </w:p>
    <w:p w14:paraId="64D6AA01" w14:textId="77777777" w:rsidR="00104A30" w:rsidRDefault="002F12F7">
      <w:pPr>
        <w:pStyle w:val="li"/>
        <w:numPr>
          <w:ilvl w:val="0"/>
          <w:numId w:val="7"/>
        </w:numPr>
      </w:pPr>
      <w:r>
        <w:t xml:space="preserve">Select </w:t>
      </w:r>
      <w:r>
        <w:rPr>
          <w:rStyle w:val="b1"/>
        </w:rPr>
        <w:t>Download</w:t>
      </w:r>
      <w:r>
        <w:t xml:space="preserve"> for Determination.</w:t>
      </w:r>
    </w:p>
    <w:p w14:paraId="1A44C521" w14:textId="77777777" w:rsidR="00104A30" w:rsidRDefault="002F12F7">
      <w:pPr>
        <w:pStyle w:val="li"/>
        <w:numPr>
          <w:ilvl w:val="0"/>
          <w:numId w:val="7"/>
        </w:numPr>
      </w:pPr>
      <w:r>
        <w:t>Save the file.</w:t>
      </w:r>
    </w:p>
    <w:p w14:paraId="5B4B3184" w14:textId="77777777" w:rsidR="00104A30" w:rsidRDefault="002F12F7">
      <w:pPr>
        <w:pStyle w:val="li"/>
        <w:numPr>
          <w:ilvl w:val="0"/>
          <w:numId w:val="7"/>
        </w:numPr>
        <w:spacing w:after="16pt"/>
      </w:pPr>
      <w:r>
        <w:t xml:space="preserve">Unzip the </w:t>
      </w:r>
      <w:r>
        <w:rPr>
          <w:rStyle w:val="i"/>
        </w:rPr>
        <w:t>ONESOURCEIDTDetermination_513xx.zip</w:t>
      </w:r>
      <w:r>
        <w:t xml:space="preserve"> file.</w:t>
      </w:r>
    </w:p>
    <w:p w14:paraId="6EB78D6F" w14:textId="77777777" w:rsidR="00104A30" w:rsidRDefault="00104A30">
      <w:pPr>
        <w:sectPr w:rsidR="00104A30">
          <w:headerReference w:type="even" r:id="rId45"/>
          <w:headerReference w:type="default" r:id="rId46"/>
          <w:footerReference w:type="even" r:id="rId47"/>
          <w:footerReference w:type="default" r:id="rId48"/>
          <w:headerReference w:type="first" r:id="rId49"/>
          <w:footerReference w:type="first" r:id="rId50"/>
          <w:pgSz w:w="612pt" w:h="792pt"/>
          <w:pgMar w:top="108pt" w:right="42pt" w:bottom="81pt" w:left="42.75pt" w:header="27.75pt" w:footer="36.75pt" w:gutter="0pt"/>
          <w:cols w:space="36pt"/>
          <w:titlePg/>
        </w:sectPr>
      </w:pPr>
    </w:p>
    <w:p w14:paraId="12B9DE87" w14:textId="77777777" w:rsidR="00104A30" w:rsidRDefault="002F12F7">
      <w:pPr>
        <w:pStyle w:val="h1"/>
      </w:pPr>
      <w:bookmarkStart w:id="52" w:name="_Toc256000057"/>
      <w:bookmarkStart w:id="53" w:name="_Toc256000010"/>
      <w:r>
        <w:lastRenderedPageBreak/>
        <w:t>Configuring Your Database</w:t>
      </w:r>
      <w:bookmarkEnd w:id="52"/>
      <w:bookmarkEnd w:id="53"/>
    </w:p>
    <w:p w14:paraId="7F9A969D" w14:textId="77777777" w:rsidR="00104A30" w:rsidRDefault="002F12F7">
      <w:pPr>
        <w:pStyle w:val="p1"/>
        <w:rPr>
          <w:ins w:id="54" w:author="Kornipati, Kranthi K. (TR Technology)" w:date="2025-06-17T12:49:00Z" w16du:dateUtc="2025-06-17T07:19:00Z"/>
        </w:rPr>
      </w:pPr>
      <w:r>
        <w:t>This guide covers the installation of Determination in the Oracle RDBMS. Once you have confirmed that you are using the correct database version for this release of Determination, review the following:</w:t>
      </w:r>
    </w:p>
    <w:p w14:paraId="09E92E14" w14:textId="54170AE4" w:rsidR="009B7B77" w:rsidRDefault="009B7B77">
      <w:pPr>
        <w:pStyle w:val="p1"/>
      </w:pPr>
      <w:ins w:id="55" w:author="Kornipati, Kranthi K. (TR Technology)" w:date="2025-06-17T12:49:00Z" w16du:dateUtc="2025-06-17T07:19:00Z">
        <w:r>
          <w:t xml:space="preserve">NOTE: </w:t>
        </w:r>
      </w:ins>
      <w:ins w:id="56" w:author="Kornipati, Kranthi K. (TR Technology)" w:date="2025-06-26T14:34:00Z" w16du:dateUtc="2025-06-26T09:04:00Z">
        <w:r w:rsidR="00521B2E">
          <w:t xml:space="preserve">From </w:t>
        </w:r>
      </w:ins>
      <w:ins w:id="57" w:author="Kornipati, Kranthi K. (TR Technology)" w:date="2025-06-17T12:49:00Z" w16du:dateUtc="2025-06-17T07:19:00Z">
        <w:r>
          <w:t>Determination</w:t>
        </w:r>
      </w:ins>
      <w:ins w:id="58" w:author="Kornipati, Kranthi K. (TR Technology)" w:date="2025-06-26T14:34:00Z" w16du:dateUtc="2025-06-26T09:04:00Z">
        <w:r w:rsidR="00521B2E">
          <w:t xml:space="preserve"> version</w:t>
        </w:r>
      </w:ins>
      <w:ins w:id="59" w:author="Kornipati, Kranthi K. (TR Technology)" w:date="2025-06-17T12:49:00Z" w16du:dateUtc="2025-06-17T07:19:00Z">
        <w:r>
          <w:t xml:space="preserve"> 5.13.16.0 </w:t>
        </w:r>
      </w:ins>
      <w:ins w:id="60" w:author="Kornipati, Kranthi K. (TR Technology)" w:date="2025-06-26T14:34:00Z" w16du:dateUtc="2025-06-26T09:04:00Z">
        <w:r w:rsidR="00521B2E">
          <w:t>onwards we need to use</w:t>
        </w:r>
      </w:ins>
      <w:ins w:id="61" w:author="Kornipati, Kranthi K. (TR Technology)" w:date="2025-06-17T12:50:00Z" w16du:dateUtc="2025-06-17T07:20:00Z">
        <w:r>
          <w:t xml:space="preserve"> Oracle 19C.</w:t>
        </w:r>
      </w:ins>
    </w:p>
    <w:p w14:paraId="6891005D" w14:textId="77777777" w:rsidR="00104A30" w:rsidRDefault="002F12F7">
      <w:pPr>
        <w:pStyle w:val="h2"/>
      </w:pPr>
      <w:bookmarkStart w:id="62" w:name="_Toc256000058"/>
      <w:bookmarkStart w:id="63" w:name="_Toc256000011"/>
      <w:r>
        <w:t>Database Initialization Parameters</w:t>
      </w:r>
      <w:bookmarkEnd w:id="62"/>
      <w:bookmarkEnd w:id="63"/>
    </w:p>
    <w:p w14:paraId="1DC7EF64" w14:textId="77777777" w:rsidR="00104A30" w:rsidRDefault="002F12F7">
      <w:pPr>
        <w:pStyle w:val="p1"/>
      </w:pPr>
      <w:r>
        <w:t>Set the appropriate database initialization parameters for Determination. Contact Oracle if you need assistance setting these in your environment.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608D7464" w14:textId="77777777">
        <w:trPr>
          <w:cantSplit/>
          <w:trHeight w:val="480"/>
        </w:trPr>
        <w:tc>
          <w:tcPr>
            <w:tcW w:w="0pt" w:type="dxa"/>
            <w:tcBorders>
              <w:start w:val="single" w:sz="18" w:space="10" w:color="FA6400"/>
            </w:tcBorders>
            <w:tcMar>
              <w:top w:w="0pt" w:type="dxa"/>
              <w:start w:w="10.50pt" w:type="dxa"/>
              <w:bottom w:w="0pt" w:type="dxa"/>
              <w:end w:w="0pt" w:type="dxa"/>
            </w:tcMar>
          </w:tcPr>
          <w:p w14:paraId="1A378F9F" w14:textId="77777777" w:rsidR="00104A30" w:rsidRDefault="002F12F7">
            <w:pPr>
              <w:pStyle w:val="p4"/>
            </w:pPr>
            <w:r>
              <w:t>Set the Oracle parameter OPEN_CURSORS to 3000 to ensure the Determination installation completes successfully.</w:t>
            </w:r>
            <w:r>
              <w:br/>
            </w:r>
          </w:p>
        </w:tc>
      </w:tr>
    </w:tbl>
    <w:p w14:paraId="2DB711EC" w14:textId="77777777" w:rsidR="00104A30" w:rsidRDefault="002F12F7">
      <w:pPr>
        <w:pStyle w:val="h2"/>
      </w:pPr>
      <w:bookmarkStart w:id="64" w:name="_Toc256000059"/>
      <w:bookmarkStart w:id="65" w:name="_Toc256000012"/>
      <w:r>
        <w:t>Database Character Set</w:t>
      </w:r>
      <w:bookmarkEnd w:id="64"/>
      <w:bookmarkEnd w:id="65"/>
    </w:p>
    <w:p w14:paraId="63374C4B" w14:textId="77777777" w:rsidR="00104A30" w:rsidRDefault="002F12F7">
      <w:pPr>
        <w:pStyle w:val="p1"/>
      </w:pPr>
      <w:r>
        <w:t>Configure the database to use a UTF8-compatible database character set. If you use the AL16UTF16 character set (default), multi-byte character handling performance will be optimized. You need to either install or upgrade the database to meet this requirement.</w:t>
      </w:r>
    </w:p>
    <w:p w14:paraId="5B76D6F9" w14:textId="77777777" w:rsidR="00104A30" w:rsidRDefault="002F12F7">
      <w:pPr>
        <w:pStyle w:val="h2"/>
      </w:pPr>
      <w:bookmarkStart w:id="66" w:name="_Toc256000060"/>
      <w:bookmarkStart w:id="67" w:name="_Toc256000013"/>
      <w:bookmarkStart w:id="68" w:name="1718708237"/>
      <w:r>
        <w:t>Oracle Tablespaces and Users</w:t>
      </w:r>
      <w:bookmarkEnd w:id="66"/>
      <w:bookmarkEnd w:id="67"/>
    </w:p>
    <w:bookmarkEnd w:id="68"/>
    <w:p w14:paraId="792206B7" w14:textId="77777777" w:rsidR="00104A30" w:rsidRDefault="002F12F7">
      <w:pPr>
        <w:pStyle w:val="p1"/>
      </w:pPr>
      <w:r>
        <w:t>Oracle tablespaces and users must be created before you install Determination. You can use the .</w:t>
      </w:r>
      <w:proofErr w:type="spellStart"/>
      <w:r>
        <w:t>sql</w:t>
      </w:r>
      <w:proofErr w:type="spellEnd"/>
      <w:r>
        <w:t xml:space="preserve"> scripts provided in the downloaded .zip file to perform this task.</w:t>
      </w:r>
    </w:p>
    <w:p w14:paraId="296888C7" w14:textId="77777777" w:rsidR="00104A30" w:rsidRDefault="002F12F7">
      <w:pPr>
        <w:pStyle w:val="p1"/>
      </w:pPr>
      <w:r>
        <w:t xml:space="preserve">For production environments, you should create separate </w:t>
      </w:r>
      <w:proofErr w:type="gramStart"/>
      <w:r>
        <w:t>tablespaces</w:t>
      </w:r>
      <w:proofErr w:type="gramEnd"/>
      <w:r>
        <w:t xml:space="preserve"> to contain tax and audit data (SBXTAX and SBXAUD). If you accept the setup script defaults, these tablespaces are created automatically. The setup script also creates the users SBXTAX and SBXAUD. These </w:t>
      </w:r>
      <w:proofErr w:type="gramStart"/>
      <w:r>
        <w:t>user names</w:t>
      </w:r>
      <w:proofErr w:type="gramEnd"/>
      <w:r>
        <w:t xml:space="preserve"> are referred to throughout this document.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72FD5768" w14:textId="77777777">
        <w:trPr>
          <w:cantSplit/>
          <w:trHeight w:val="480"/>
        </w:trPr>
        <w:tc>
          <w:tcPr>
            <w:tcW w:w="0pt" w:type="dxa"/>
            <w:tcBorders>
              <w:start w:val="single" w:sz="18" w:space="10" w:color="FA6400"/>
            </w:tcBorders>
            <w:tcMar>
              <w:top w:w="0pt" w:type="dxa"/>
              <w:start w:w="10.50pt" w:type="dxa"/>
              <w:bottom w:w="0pt" w:type="dxa"/>
              <w:end w:w="0pt" w:type="dxa"/>
            </w:tcMar>
          </w:tcPr>
          <w:p w14:paraId="2A53FC28" w14:textId="77777777" w:rsidR="00104A30" w:rsidRDefault="002F12F7">
            <w:pPr>
              <w:pStyle w:val="p4"/>
            </w:pPr>
            <w:r>
              <w:t>The tablespace creation script also enables you to create a single tablespace to hold all data. While this configuration may be desirable for a test environment, we do not recommend this for a production environment.</w:t>
            </w:r>
            <w:r>
              <w:br/>
            </w:r>
          </w:p>
        </w:tc>
      </w:tr>
    </w:tbl>
    <w:p w14:paraId="7C0F188E" w14:textId="77777777" w:rsidR="00104A30" w:rsidRDefault="002F12F7">
      <w:pPr>
        <w:pStyle w:val="p1"/>
      </w:pPr>
      <w:r>
        <w:t>To create the required tablespace(s) and users:</w:t>
      </w:r>
    </w:p>
    <w:p w14:paraId="6A2DEF74" w14:textId="77777777" w:rsidR="00104A30" w:rsidRDefault="002F12F7">
      <w:pPr>
        <w:pStyle w:val="li"/>
        <w:numPr>
          <w:ilvl w:val="0"/>
          <w:numId w:val="8"/>
        </w:numPr>
        <w:spacing w:before="16pt"/>
      </w:pPr>
      <w:r>
        <w:t>On the system hosting the Oracle database, open a command prompt or terminal window.</w:t>
      </w:r>
    </w:p>
    <w:p w14:paraId="7F481652" w14:textId="77777777" w:rsidR="00104A30" w:rsidRDefault="002F12F7">
      <w:pPr>
        <w:pStyle w:val="li"/>
        <w:numPr>
          <w:ilvl w:val="0"/>
          <w:numId w:val="8"/>
        </w:numPr>
      </w:pPr>
      <w:r>
        <w:lastRenderedPageBreak/>
        <w:t>Go to the directory containing the downloaded .</w:t>
      </w:r>
      <w:proofErr w:type="spellStart"/>
      <w:r>
        <w:t>sql</w:t>
      </w:r>
      <w:proofErr w:type="spellEnd"/>
      <w:r>
        <w:t xml:space="preserve"> scripts.</w:t>
      </w:r>
    </w:p>
    <w:p w14:paraId="0B8D382F" w14:textId="77777777" w:rsidR="00104A30" w:rsidRDefault="002F12F7">
      <w:pPr>
        <w:pStyle w:val="li"/>
        <w:numPr>
          <w:ilvl w:val="0"/>
          <w:numId w:val="8"/>
        </w:numPr>
      </w:pPr>
      <w:r>
        <w:t>Log into SQL*Plus as SYS or SYSDBA.</w:t>
      </w:r>
    </w:p>
    <w:p w14:paraId="43B1283C" w14:textId="77777777" w:rsidR="00104A30" w:rsidRDefault="002F12F7">
      <w:pPr>
        <w:pStyle w:val="li"/>
        <w:numPr>
          <w:ilvl w:val="0"/>
          <w:numId w:val="8"/>
        </w:numPr>
      </w:pPr>
      <w:r>
        <w:t>Execute the following setup script:</w:t>
      </w:r>
    </w:p>
    <w:tbl>
      <w:tblPr>
        <w:tblW w:w="100.0%" w:type="pct"/>
        <w:tblInd w:w="18pt" w:type="dxa"/>
        <w:tblLook w:firstRow="1" w:lastRow="0" w:firstColumn="1" w:lastColumn="0" w:noHBand="0" w:noVBand="1"/>
      </w:tblPr>
      <w:tblGrid>
        <w:gridCol w:w="10545"/>
      </w:tblGrid>
      <w:tr w:rsidR="00104A30" w14:paraId="76A1F8C6" w14:textId="77777777">
        <w:tc>
          <w:tcPr>
            <w:tcW w:w="0pt" w:type="dxa"/>
          </w:tcPr>
          <w:p w14:paraId="7E61525F" w14:textId="77777777" w:rsidR="00104A30" w:rsidRDefault="002F12F7">
            <w:pPr>
              <w:pStyle w:val="p1"/>
            </w:pPr>
            <w:r>
              <w:t>@OracleDBSetup.sql</w:t>
            </w:r>
          </w:p>
        </w:tc>
      </w:tr>
    </w:tbl>
    <w:p w14:paraId="3ED1C448" w14:textId="77777777" w:rsidR="00104A30" w:rsidRDefault="00104A30"/>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62425938" w14:textId="77777777">
        <w:trPr>
          <w:cantSplit/>
          <w:trHeight w:val="480"/>
        </w:trPr>
        <w:tc>
          <w:tcPr>
            <w:tcW w:w="0pt" w:type="dxa"/>
            <w:tcBorders>
              <w:start w:val="single" w:sz="18" w:space="10" w:color="FA6400"/>
            </w:tcBorders>
            <w:tcMar>
              <w:top w:w="0pt" w:type="dxa"/>
              <w:start w:w="10.50pt" w:type="dxa"/>
              <w:bottom w:w="0pt" w:type="dxa"/>
              <w:end w:w="0pt" w:type="dxa"/>
            </w:tcMar>
          </w:tcPr>
          <w:p w14:paraId="1063DDD8" w14:textId="77777777" w:rsidR="00104A30" w:rsidRDefault="002F12F7">
            <w:pPr>
              <w:pStyle w:val="p4"/>
            </w:pPr>
            <w:r>
              <w:t xml:space="preserve">This script executes both </w:t>
            </w:r>
            <w:proofErr w:type="gramStart"/>
            <w:r>
              <w:t>the tablespace</w:t>
            </w:r>
            <w:proofErr w:type="gramEnd"/>
            <w:r>
              <w:t xml:space="preserve"> and user creation scripts. You can also execute these scripts separately, if desired.</w:t>
            </w:r>
            <w:r>
              <w:br/>
            </w:r>
          </w:p>
        </w:tc>
      </w:tr>
    </w:tbl>
    <w:p w14:paraId="2665AA90" w14:textId="77777777" w:rsidR="00104A30" w:rsidRDefault="002F12F7">
      <w:pPr>
        <w:pStyle w:val="li"/>
        <w:numPr>
          <w:ilvl w:val="0"/>
          <w:numId w:val="8"/>
        </w:numPr>
      </w:pPr>
      <w:r>
        <w:t>Enter the path to the Determination datafile directory (without a trailing separator). The default shown is the directory containing default Oracle tablespaces on your system. Press ENTER to accept the default or enter a new path name.</w:t>
      </w:r>
    </w:p>
    <w:p w14:paraId="254D1B66" w14:textId="77777777" w:rsidR="00104A30" w:rsidRDefault="002F12F7">
      <w:pPr>
        <w:pStyle w:val="li"/>
        <w:numPr>
          <w:ilvl w:val="0"/>
          <w:numId w:val="8"/>
        </w:numPr>
      </w:pPr>
      <w:r>
        <w:t>Enter the path separator for your platform (" / " for Unix and Linux or " \ " for Microsoft Windows). The default should already be selected.</w:t>
      </w:r>
    </w:p>
    <w:p w14:paraId="1A20DDAA" w14:textId="77777777" w:rsidR="00104A30" w:rsidRDefault="002F12F7">
      <w:pPr>
        <w:pStyle w:val="li"/>
        <w:numPr>
          <w:ilvl w:val="0"/>
          <w:numId w:val="8"/>
        </w:numPr>
      </w:pPr>
      <w:r>
        <w:t>Enter values for the Tax and, optionally, the Audit schemas.</w:t>
      </w:r>
    </w:p>
    <w:p w14:paraId="79E492C7" w14:textId="77777777" w:rsidR="00104A30" w:rsidRDefault="002F12F7">
      <w:pPr>
        <w:pStyle w:val="li"/>
        <w:numPr>
          <w:ilvl w:val="1"/>
          <w:numId w:val="9"/>
        </w:numPr>
      </w:pPr>
      <w:r>
        <w:t>To accept the defaults (SBXTAX and SBXAUD are shown in this guide), press ENTER at each prompt.</w:t>
      </w:r>
    </w:p>
    <w:p w14:paraId="50DFDC32" w14:textId="77777777" w:rsidR="00104A30" w:rsidRDefault="002F12F7">
      <w:pPr>
        <w:pStyle w:val="li"/>
        <w:numPr>
          <w:ilvl w:val="1"/>
          <w:numId w:val="9"/>
        </w:numPr>
      </w:pPr>
      <w:r>
        <w:t>To create a new schema, enter its name at each prompt.</w:t>
      </w:r>
    </w:p>
    <w:p w14:paraId="370F4667" w14:textId="77777777" w:rsidR="00104A30" w:rsidRDefault="002F12F7">
      <w:pPr>
        <w:pStyle w:val="li"/>
        <w:numPr>
          <w:ilvl w:val="1"/>
          <w:numId w:val="9"/>
        </w:numPr>
      </w:pPr>
      <w:r>
        <w:t xml:space="preserve">To skip the schema creation, enter the value of </w:t>
      </w:r>
      <w:r>
        <w:rPr>
          <w:rStyle w:val="b1"/>
        </w:rPr>
        <w:t>none</w:t>
      </w:r>
      <w:r>
        <w:t xml:space="preserve"> at each prompt.</w:t>
      </w:r>
    </w:p>
    <w:p w14:paraId="600CA7E5" w14:textId="77777777" w:rsidR="00104A30" w:rsidRDefault="002F12F7">
      <w:pPr>
        <w:pStyle w:val="li"/>
        <w:numPr>
          <w:ilvl w:val="0"/>
          <w:numId w:val="10"/>
        </w:numPr>
      </w:pPr>
      <w:r>
        <w:t xml:space="preserve">Messages appear as the </w:t>
      </w:r>
      <w:proofErr w:type="gramStart"/>
      <w:r>
        <w:t>tablespaces</w:t>
      </w:r>
      <w:proofErr w:type="gramEnd"/>
      <w:r>
        <w:t xml:space="preserve"> are created.</w:t>
      </w:r>
    </w:p>
    <w:p w14:paraId="6091EB29" w14:textId="77777777" w:rsidR="00104A30" w:rsidRDefault="002F12F7">
      <w:pPr>
        <w:pStyle w:val="li"/>
        <w:numPr>
          <w:ilvl w:val="0"/>
          <w:numId w:val="10"/>
        </w:numPr>
      </w:pPr>
      <w:r>
        <w:t>You are prompted to verify the locations of the tablespaces created earlier. If you accepted the defaults above, the prompts would appear as the following:</w:t>
      </w:r>
    </w:p>
    <w:tbl>
      <w:tblPr>
        <w:tblW w:w="100.0%" w:type="pct"/>
        <w:tblInd w:w="18pt" w:type="dxa"/>
        <w:tblLook w:firstRow="1" w:lastRow="0" w:firstColumn="1" w:lastColumn="0" w:noHBand="0" w:noVBand="1"/>
      </w:tblPr>
      <w:tblGrid>
        <w:gridCol w:w="10545"/>
      </w:tblGrid>
      <w:tr w:rsidR="00104A30" w14:paraId="76AE8148" w14:textId="77777777">
        <w:tc>
          <w:tcPr>
            <w:tcW w:w="0pt" w:type="dxa"/>
          </w:tcPr>
          <w:p w14:paraId="58F75E1B" w14:textId="77777777" w:rsidR="00104A30" w:rsidRDefault="002F12F7">
            <w:pPr>
              <w:pStyle w:val="p1"/>
            </w:pPr>
            <w:r>
              <w:t>Tablespace for Sabrix tax data [SBXTAX]:</w:t>
            </w:r>
          </w:p>
          <w:p w14:paraId="24E22653" w14:textId="77777777" w:rsidR="00104A30" w:rsidRDefault="002F12F7">
            <w:pPr>
              <w:pStyle w:val="p1"/>
            </w:pPr>
            <w:r>
              <w:t>Tablespace for Sabrix audit data [SBXAUD]:</w:t>
            </w:r>
          </w:p>
          <w:p w14:paraId="12E502F1" w14:textId="77777777" w:rsidR="00104A30" w:rsidRDefault="002F12F7">
            <w:pPr>
              <w:pStyle w:val="p1"/>
            </w:pPr>
            <w:r>
              <w:t>Temporary Tablespace for Sabrix users [TEMP]:</w:t>
            </w:r>
          </w:p>
        </w:tc>
      </w:tr>
    </w:tbl>
    <w:p w14:paraId="1FA2AE08" w14:textId="77777777" w:rsidR="00104A30" w:rsidRDefault="002F12F7">
      <w:pPr>
        <w:pStyle w:val="li"/>
        <w:numPr>
          <w:ilvl w:val="0"/>
          <w:numId w:val="10"/>
        </w:numPr>
      </w:pPr>
      <w:r>
        <w:t>You are prompted to create the user for the Tax schema. Press ENTER to specify the default (SBXTAX is used in this guide) or enter another desired name.</w:t>
      </w:r>
    </w:p>
    <w:p w14:paraId="3EFB1A96" w14:textId="77777777" w:rsidR="00104A30" w:rsidRDefault="002F12F7">
      <w:pPr>
        <w:pStyle w:val="li"/>
        <w:numPr>
          <w:ilvl w:val="0"/>
          <w:numId w:val="10"/>
        </w:numPr>
      </w:pPr>
      <w:r>
        <w:t xml:space="preserve">If you </w:t>
      </w:r>
      <w:proofErr w:type="gramStart"/>
      <w:r>
        <w:t>chose</w:t>
      </w:r>
      <w:proofErr w:type="gramEnd"/>
      <w:r>
        <w:t xml:space="preserve"> to create a separate Audit schema, press ENTER to specify the default </w:t>
      </w:r>
      <w:proofErr w:type="gramStart"/>
      <w:r>
        <w:t>user name</w:t>
      </w:r>
      <w:proofErr w:type="gramEnd"/>
      <w:r>
        <w:t xml:space="preserve"> (SBXAUD is used in this guide) or enter another desired name.</w:t>
      </w:r>
    </w:p>
    <w:p w14:paraId="4237B061" w14:textId="77777777" w:rsidR="00104A30" w:rsidRDefault="002F12F7">
      <w:pPr>
        <w:pStyle w:val="li"/>
        <w:numPr>
          <w:ilvl w:val="0"/>
          <w:numId w:val="10"/>
        </w:numPr>
      </w:pPr>
      <w:r>
        <w:lastRenderedPageBreak/>
        <w:t xml:space="preserve">Enter a </w:t>
      </w:r>
      <w:proofErr w:type="spellStart"/>
      <w:r>
        <w:t>profilename</w:t>
      </w:r>
      <w:proofErr w:type="spellEnd"/>
      <w:r>
        <w:t xml:space="preserve"> for each user when prompted. If you are unsure which profile to use, enter </w:t>
      </w:r>
      <w:r>
        <w:rPr>
          <w:rStyle w:val="b1"/>
        </w:rPr>
        <w:t>default</w:t>
      </w:r>
      <w:r>
        <w:t>.</w:t>
      </w:r>
    </w:p>
    <w:p w14:paraId="6D764271" w14:textId="77777777" w:rsidR="00104A30" w:rsidRDefault="002F12F7">
      <w:pPr>
        <w:pStyle w:val="li"/>
        <w:numPr>
          <w:ilvl w:val="0"/>
          <w:numId w:val="10"/>
        </w:numPr>
        <w:spacing w:after="16pt"/>
      </w:pPr>
      <w:r>
        <w:t>Messages appear as the user(s) are created.</w:t>
      </w:r>
    </w:p>
    <w:p w14:paraId="6CDFD4A5" w14:textId="77777777" w:rsidR="00104A30" w:rsidRDefault="002F12F7">
      <w:pPr>
        <w:pStyle w:val="h2"/>
      </w:pPr>
      <w:bookmarkStart w:id="69" w:name="_Toc256000061"/>
      <w:bookmarkStart w:id="70" w:name="_Toc256000014"/>
      <w:r>
        <w:t>Preparing Oracle for XA Transactions</w:t>
      </w:r>
      <w:bookmarkEnd w:id="69"/>
      <w:bookmarkEnd w:id="70"/>
    </w:p>
    <w:p w14:paraId="61EDB7D9" w14:textId="77777777" w:rsidR="00104A30" w:rsidRDefault="002F12F7">
      <w:pPr>
        <w:pStyle w:val="p1"/>
      </w:pPr>
      <w:r>
        <w:t xml:space="preserve">To ensure that your Determination installation handles XA transactions, execute the following database grants for both the Tax (SBXTAX) and Audit (SBXAUD) users. Replace </w:t>
      </w:r>
      <w:r>
        <w:rPr>
          <w:rStyle w:val="b1"/>
        </w:rPr>
        <w:t>SBXTAX</w:t>
      </w:r>
      <w:r>
        <w:t xml:space="preserve"> and </w:t>
      </w:r>
      <w:r>
        <w:rPr>
          <w:rStyle w:val="b1"/>
        </w:rPr>
        <w:t>SBXAUD</w:t>
      </w:r>
      <w:r>
        <w:t xml:space="preserve"> with the Tax and Audit </w:t>
      </w:r>
      <w:proofErr w:type="gramStart"/>
      <w:r>
        <w:t>schemas</w:t>
      </w:r>
      <w:proofErr w:type="gramEnd"/>
      <w:r>
        <w:t xml:space="preserve"> from your environment:</w:t>
      </w:r>
    </w:p>
    <w:p w14:paraId="77B2EE0C" w14:textId="77777777" w:rsidR="00104A30" w:rsidRDefault="002F12F7">
      <w:pPr>
        <w:pStyle w:val="li1"/>
        <w:numPr>
          <w:ilvl w:val="0"/>
          <w:numId w:val="11"/>
        </w:numPr>
        <w:spacing w:before="16pt"/>
      </w:pPr>
      <w:r>
        <w:t xml:space="preserve">GRANT SELECT ON </w:t>
      </w:r>
      <w:proofErr w:type="spellStart"/>
      <w:r>
        <w:t>sys.dba_pending_transactions</w:t>
      </w:r>
      <w:proofErr w:type="spellEnd"/>
      <w:r>
        <w:t xml:space="preserve"> TO </w:t>
      </w:r>
      <w:proofErr w:type="gramStart"/>
      <w:r>
        <w:rPr>
          <w:rStyle w:val="b1"/>
        </w:rPr>
        <w:t>SBXTAX</w:t>
      </w:r>
      <w:r>
        <w:t>;</w:t>
      </w:r>
      <w:proofErr w:type="gramEnd"/>
    </w:p>
    <w:p w14:paraId="266349FB" w14:textId="77777777" w:rsidR="00104A30" w:rsidRDefault="002F12F7">
      <w:pPr>
        <w:pStyle w:val="li1"/>
        <w:numPr>
          <w:ilvl w:val="0"/>
          <w:numId w:val="11"/>
        </w:numPr>
      </w:pPr>
      <w:r>
        <w:t xml:space="preserve">GRANT SELECT ON </w:t>
      </w:r>
      <w:proofErr w:type="spellStart"/>
      <w:proofErr w:type="gramStart"/>
      <w:r>
        <w:t>sys.pending</w:t>
      </w:r>
      <w:proofErr w:type="gramEnd"/>
      <w:r>
        <w:t>_trans</w:t>
      </w:r>
      <w:proofErr w:type="spellEnd"/>
      <w:r>
        <w:t xml:space="preserve">$ TO </w:t>
      </w:r>
      <w:proofErr w:type="gramStart"/>
      <w:r>
        <w:rPr>
          <w:rStyle w:val="b1"/>
        </w:rPr>
        <w:t>SBXTAX</w:t>
      </w:r>
      <w:r>
        <w:t>;</w:t>
      </w:r>
      <w:proofErr w:type="gramEnd"/>
    </w:p>
    <w:p w14:paraId="4A19F355" w14:textId="77777777" w:rsidR="00104A30" w:rsidRDefault="002F12F7">
      <w:pPr>
        <w:pStyle w:val="li1"/>
        <w:numPr>
          <w:ilvl w:val="0"/>
          <w:numId w:val="11"/>
        </w:numPr>
      </w:pPr>
      <w:r>
        <w:t xml:space="preserve">GRANT SELECT ON sys.dba_2pc_pending TO </w:t>
      </w:r>
      <w:proofErr w:type="gramStart"/>
      <w:r>
        <w:rPr>
          <w:rStyle w:val="b1"/>
        </w:rPr>
        <w:t>SBXTAX</w:t>
      </w:r>
      <w:r>
        <w:t>;</w:t>
      </w:r>
      <w:proofErr w:type="gramEnd"/>
    </w:p>
    <w:p w14:paraId="6098D2DA" w14:textId="77777777" w:rsidR="00104A30" w:rsidRDefault="002F12F7">
      <w:pPr>
        <w:pStyle w:val="li1"/>
        <w:numPr>
          <w:ilvl w:val="0"/>
          <w:numId w:val="11"/>
        </w:numPr>
        <w:spacing w:after="16pt"/>
      </w:pPr>
      <w:r>
        <w:t xml:space="preserve">GRANT EXECUTE ON </w:t>
      </w:r>
      <w:proofErr w:type="spellStart"/>
      <w:proofErr w:type="gramStart"/>
      <w:r>
        <w:t>sys.dbms</w:t>
      </w:r>
      <w:proofErr w:type="gramEnd"/>
      <w:r>
        <w:t>_xa</w:t>
      </w:r>
      <w:proofErr w:type="spellEnd"/>
      <w:r>
        <w:t xml:space="preserve"> TO </w:t>
      </w:r>
      <w:proofErr w:type="gramStart"/>
      <w:r>
        <w:rPr>
          <w:rStyle w:val="b1"/>
        </w:rPr>
        <w:t>SBXTAX</w:t>
      </w:r>
      <w:r>
        <w:t>;</w:t>
      </w:r>
      <w:proofErr w:type="gramEnd"/>
    </w:p>
    <w:p w14:paraId="61DDE044" w14:textId="77777777" w:rsidR="00104A30" w:rsidRDefault="002F12F7">
      <w:pPr>
        <w:pStyle w:val="li1"/>
        <w:numPr>
          <w:ilvl w:val="0"/>
          <w:numId w:val="12"/>
        </w:numPr>
        <w:spacing w:before="16pt"/>
      </w:pPr>
      <w:r>
        <w:t xml:space="preserve">GRANT SELECT ON </w:t>
      </w:r>
      <w:proofErr w:type="spellStart"/>
      <w:r>
        <w:t>sys.dba_pending_transactions</w:t>
      </w:r>
      <w:proofErr w:type="spellEnd"/>
      <w:r>
        <w:t xml:space="preserve"> TO </w:t>
      </w:r>
      <w:proofErr w:type="gramStart"/>
      <w:r>
        <w:rPr>
          <w:rStyle w:val="b1"/>
        </w:rPr>
        <w:t>SBXAUD</w:t>
      </w:r>
      <w:r>
        <w:t>;</w:t>
      </w:r>
      <w:proofErr w:type="gramEnd"/>
    </w:p>
    <w:p w14:paraId="17F18033" w14:textId="77777777" w:rsidR="00104A30" w:rsidRDefault="002F12F7">
      <w:pPr>
        <w:pStyle w:val="li1"/>
        <w:numPr>
          <w:ilvl w:val="0"/>
          <w:numId w:val="12"/>
        </w:numPr>
      </w:pPr>
      <w:r>
        <w:t xml:space="preserve">GRANT SELECT ON </w:t>
      </w:r>
      <w:proofErr w:type="spellStart"/>
      <w:proofErr w:type="gramStart"/>
      <w:r>
        <w:t>sys.pending</w:t>
      </w:r>
      <w:proofErr w:type="gramEnd"/>
      <w:r>
        <w:t>_trans</w:t>
      </w:r>
      <w:proofErr w:type="spellEnd"/>
      <w:r>
        <w:t xml:space="preserve">$ TO </w:t>
      </w:r>
      <w:proofErr w:type="gramStart"/>
      <w:r>
        <w:rPr>
          <w:rStyle w:val="b1"/>
        </w:rPr>
        <w:t>SBXAUD</w:t>
      </w:r>
      <w:r>
        <w:t>;</w:t>
      </w:r>
      <w:proofErr w:type="gramEnd"/>
    </w:p>
    <w:p w14:paraId="26CFE2CB" w14:textId="77777777" w:rsidR="00104A30" w:rsidRDefault="002F12F7">
      <w:pPr>
        <w:pStyle w:val="li1"/>
        <w:numPr>
          <w:ilvl w:val="0"/>
          <w:numId w:val="12"/>
        </w:numPr>
      </w:pPr>
      <w:r>
        <w:t xml:space="preserve">GRANT SELECT ON sys.dba_2pc_pending TO </w:t>
      </w:r>
      <w:proofErr w:type="gramStart"/>
      <w:r>
        <w:rPr>
          <w:rStyle w:val="b1"/>
        </w:rPr>
        <w:t>SBXAUD</w:t>
      </w:r>
      <w:r>
        <w:t>;</w:t>
      </w:r>
      <w:proofErr w:type="gramEnd"/>
    </w:p>
    <w:p w14:paraId="103C5D6A" w14:textId="77777777" w:rsidR="00104A30" w:rsidRDefault="002F12F7">
      <w:pPr>
        <w:pStyle w:val="li1"/>
        <w:numPr>
          <w:ilvl w:val="0"/>
          <w:numId w:val="12"/>
        </w:numPr>
        <w:spacing w:after="16pt"/>
      </w:pPr>
      <w:r>
        <w:t xml:space="preserve">GRANT EXECUTE ON </w:t>
      </w:r>
      <w:proofErr w:type="spellStart"/>
      <w:proofErr w:type="gramStart"/>
      <w:r>
        <w:t>sys.dbms</w:t>
      </w:r>
      <w:proofErr w:type="gramEnd"/>
      <w:r>
        <w:t>_xa</w:t>
      </w:r>
      <w:proofErr w:type="spellEnd"/>
      <w:r>
        <w:t xml:space="preserve"> TO </w:t>
      </w:r>
      <w:proofErr w:type="gramStart"/>
      <w:r>
        <w:rPr>
          <w:rStyle w:val="b1"/>
        </w:rPr>
        <w:t>SBXAUD</w:t>
      </w:r>
      <w:r>
        <w:t>;</w:t>
      </w:r>
      <w:proofErr w:type="gramEnd"/>
    </w:p>
    <w:p w14:paraId="76D872E9" w14:textId="77777777" w:rsidR="00104A30" w:rsidRDefault="00104A30">
      <w:pPr>
        <w:sectPr w:rsidR="00104A30">
          <w:headerReference w:type="even" r:id="rId51"/>
          <w:headerReference w:type="default" r:id="rId52"/>
          <w:footerReference w:type="even" r:id="rId53"/>
          <w:footerReference w:type="default" r:id="rId54"/>
          <w:headerReference w:type="first" r:id="rId55"/>
          <w:footerReference w:type="first" r:id="rId56"/>
          <w:pgSz w:w="612pt" w:h="792pt"/>
          <w:pgMar w:top="108pt" w:right="42pt" w:bottom="81pt" w:left="42.75pt" w:header="27.75pt" w:footer="36.75pt" w:gutter="0pt"/>
          <w:cols w:space="36pt"/>
          <w:titlePg/>
        </w:sectPr>
      </w:pPr>
    </w:p>
    <w:p w14:paraId="68BD58D1" w14:textId="77777777" w:rsidR="00104A30" w:rsidRDefault="002F12F7">
      <w:pPr>
        <w:pStyle w:val="h1"/>
      </w:pPr>
      <w:bookmarkStart w:id="71" w:name="_Toc256000062"/>
      <w:bookmarkStart w:id="72" w:name="_Toc256000015"/>
      <w:r>
        <w:lastRenderedPageBreak/>
        <w:t>Configuring Determination in Tomcat</w:t>
      </w:r>
      <w:bookmarkEnd w:id="71"/>
      <w:bookmarkEnd w:id="72"/>
    </w:p>
    <w:p w14:paraId="430533A6" w14:textId="77777777" w:rsidR="00104A30" w:rsidRDefault="002F12F7">
      <w:pPr>
        <w:pStyle w:val="p1"/>
      </w:pPr>
      <w:r>
        <w:t xml:space="preserve">Before you proceed to the following tasks, ensure that you have a supported version of Tomcat by reviewing platform support information listed in </w:t>
      </w:r>
      <w:hyperlink r:id="rId57" w:history="1">
        <w:r w:rsidR="00104A30">
          <w:rPr>
            <w:color w:val="337AB7"/>
          </w:rPr>
          <w:t>Indirect Tax Help and Support</w:t>
        </w:r>
      </w:hyperlink>
      <w:r>
        <w:t>.</w:t>
      </w:r>
    </w:p>
    <w:p w14:paraId="399B4C75" w14:textId="77777777" w:rsidR="00104A30" w:rsidRDefault="002F12F7">
      <w:pPr>
        <w:pStyle w:val="p1"/>
      </w:pPr>
      <w:r>
        <w:t xml:space="preserve">Be sure you </w:t>
      </w:r>
      <w:proofErr w:type="gramStart"/>
      <w:r>
        <w:t>installed</w:t>
      </w:r>
      <w:proofErr w:type="gramEnd"/>
      <w:r>
        <w:t xml:space="preserve"> Tomcat according to its </w:t>
      </w:r>
      <w:proofErr w:type="gramStart"/>
      <w:r>
        <w:t>instructions, and</w:t>
      </w:r>
      <w:proofErr w:type="gramEnd"/>
      <w:r>
        <w:t xml:space="preserve"> confirm that your JAVA_HOME operating system environment variable points to the Java installation directory.</w:t>
      </w:r>
    </w:p>
    <w:p w14:paraId="15D10697" w14:textId="77777777" w:rsidR="00104A30" w:rsidRDefault="002F12F7">
      <w:pPr>
        <w:pStyle w:val="p1"/>
      </w:pPr>
      <w:r>
        <w:t>When Tomcat is installed and ready for Determination configuration, complete the following:</w:t>
      </w:r>
    </w:p>
    <w:tbl>
      <w:tblPr>
        <w:tblW w:w="100.0%" w:type="pct"/>
        <w:tblInd w:w="18pt" w:type="dxa"/>
        <w:tblLook w:firstRow="1" w:lastRow="0" w:firstColumn="1" w:lastColumn="0" w:noHBand="0" w:noVBand="1"/>
      </w:tblPr>
      <w:tblGrid>
        <w:gridCol w:w="10545"/>
      </w:tblGrid>
      <w:tr w:rsidR="00104A30" w14:paraId="247C3AF3" w14:textId="77777777">
        <w:tc>
          <w:tcPr>
            <w:tcW w:w="0pt" w:type="dxa"/>
          </w:tcPr>
          <w:p w14:paraId="0EF6796B" w14:textId="77777777" w:rsidR="00104A30" w:rsidRDefault="002F12F7">
            <w:pPr>
              <w:pStyle w:val="p1"/>
            </w:pPr>
            <w:r>
              <w:rPr>
                <w:rStyle w:val="xref"/>
              </w:rPr>
              <w:t xml:space="preserve">Modifying the Startup Parameters (page </w:t>
            </w:r>
            <w:r>
              <w:fldChar w:fldCharType="begin"/>
            </w:r>
            <w:r>
              <w:instrText xml:space="preserve"> PAGEREF _Ref595088571 \h  \* MERGEFORMAT </w:instrText>
            </w:r>
            <w:r>
              <w:fldChar w:fldCharType="separate"/>
            </w:r>
            <w:r>
              <w:rPr>
                <w:rStyle w:val="xref"/>
              </w:rPr>
              <w:t>24</w:t>
            </w:r>
            <w:r>
              <w:rPr>
                <w:rStyle w:val="xref"/>
              </w:rPr>
              <w:fldChar w:fldCharType="end"/>
            </w:r>
            <w:r>
              <w:rPr>
                <w:rStyle w:val="xref"/>
              </w:rPr>
              <w:t>)</w:t>
            </w:r>
          </w:p>
          <w:tbl>
            <w:tblPr>
              <w:tblW w:w="100.0%" w:type="pct"/>
              <w:tblInd w:w="18pt" w:type="dxa"/>
              <w:tblLook w:firstRow="1" w:lastRow="0" w:firstColumn="1" w:lastColumn="0" w:noHBand="0" w:noVBand="1"/>
            </w:tblPr>
            <w:tblGrid>
              <w:gridCol w:w="10329"/>
            </w:tblGrid>
            <w:tr w:rsidR="00104A30" w14:paraId="1665E722" w14:textId="77777777">
              <w:tc>
                <w:tcPr>
                  <w:tcW w:w="0pt" w:type="dxa"/>
                </w:tcPr>
                <w:p w14:paraId="209CB7F1" w14:textId="77777777" w:rsidR="00104A30" w:rsidRDefault="002F12F7">
                  <w:pPr>
                    <w:pStyle w:val="p1"/>
                  </w:pPr>
                  <w:r>
                    <w:rPr>
                      <w:rStyle w:val="xref"/>
                    </w:rPr>
                    <w:t xml:space="preserve">Unix (page </w:t>
                  </w:r>
                  <w:r>
                    <w:fldChar w:fldCharType="begin"/>
                  </w:r>
                  <w:r>
                    <w:instrText xml:space="preserve"> PAGEREF -1255387420 \h  \* MERGEFORMAT </w:instrText>
                  </w:r>
                  <w:r>
                    <w:fldChar w:fldCharType="separate"/>
                  </w:r>
                  <w:r>
                    <w:rPr>
                      <w:rStyle w:val="xref"/>
                    </w:rPr>
                    <w:t>26</w:t>
                  </w:r>
                  <w:r>
                    <w:rPr>
                      <w:rStyle w:val="xref"/>
                    </w:rPr>
                    <w:fldChar w:fldCharType="end"/>
                  </w:r>
                  <w:r>
                    <w:rPr>
                      <w:rStyle w:val="xref"/>
                    </w:rPr>
                    <w:t>)</w:t>
                  </w:r>
                </w:p>
                <w:p w14:paraId="374969A0" w14:textId="77777777" w:rsidR="00104A30" w:rsidRDefault="002F12F7">
                  <w:pPr>
                    <w:pStyle w:val="p1"/>
                  </w:pPr>
                  <w:r>
                    <w:rPr>
                      <w:rStyle w:val="xref"/>
                    </w:rPr>
                    <w:t xml:space="preserve">Microsoft Windows (page </w:t>
                  </w:r>
                  <w:r>
                    <w:fldChar w:fldCharType="begin"/>
                  </w:r>
                  <w:r>
                    <w:instrText xml:space="preserve"> PAGEREF -1480568318 \h  \* MERGEFORMAT </w:instrText>
                  </w:r>
                  <w:r>
                    <w:fldChar w:fldCharType="separate"/>
                  </w:r>
                  <w:r>
                    <w:rPr>
                      <w:rStyle w:val="xref"/>
                    </w:rPr>
                    <w:t>26</w:t>
                  </w:r>
                  <w:r>
                    <w:rPr>
                      <w:rStyle w:val="xref"/>
                    </w:rPr>
                    <w:fldChar w:fldCharType="end"/>
                  </w:r>
                  <w:r>
                    <w:rPr>
                      <w:rStyle w:val="xref"/>
                    </w:rPr>
                    <w:t>)</w:t>
                  </w:r>
                </w:p>
              </w:tc>
            </w:tr>
          </w:tbl>
          <w:p w14:paraId="5E60CC2E" w14:textId="77777777" w:rsidR="00104A30" w:rsidRDefault="00104A30"/>
          <w:p w14:paraId="4285EFD4" w14:textId="77777777" w:rsidR="00104A30" w:rsidRDefault="002F12F7">
            <w:pPr>
              <w:pStyle w:val="p1"/>
            </w:pPr>
            <w:r>
              <w:rPr>
                <w:rStyle w:val="xref"/>
              </w:rPr>
              <w:t xml:space="preserve">JDBC Driver (page </w:t>
            </w:r>
            <w:r>
              <w:fldChar w:fldCharType="begin"/>
            </w:r>
            <w:r>
              <w:instrText xml:space="preserve"> PAGEREF _Ref449067384 \h  \* MERGEFORMAT </w:instrText>
            </w:r>
            <w:r>
              <w:fldChar w:fldCharType="separate"/>
            </w:r>
            <w:r>
              <w:rPr>
                <w:rStyle w:val="xref"/>
              </w:rPr>
              <w:t>27</w:t>
            </w:r>
            <w:r>
              <w:rPr>
                <w:rStyle w:val="xref"/>
              </w:rPr>
              <w:fldChar w:fldCharType="end"/>
            </w:r>
            <w:r>
              <w:rPr>
                <w:rStyle w:val="xref"/>
              </w:rPr>
              <w:t>)</w:t>
            </w:r>
          </w:p>
          <w:p w14:paraId="274E802B" w14:textId="77777777" w:rsidR="00104A30" w:rsidRDefault="002F12F7">
            <w:pPr>
              <w:pStyle w:val="p1"/>
            </w:pPr>
            <w:r>
              <w:rPr>
                <w:rStyle w:val="xref"/>
              </w:rPr>
              <w:t xml:space="preserve">Adding Cookie Security (page </w:t>
            </w:r>
            <w:r>
              <w:fldChar w:fldCharType="begin"/>
            </w:r>
            <w:r>
              <w:instrText xml:space="preserve"> PAGEREF _Ref1395289046 \h  \* MERGEFORMAT </w:instrText>
            </w:r>
            <w:r>
              <w:fldChar w:fldCharType="separate"/>
            </w:r>
            <w:r>
              <w:rPr>
                <w:rStyle w:val="xref"/>
              </w:rPr>
              <w:t>27</w:t>
            </w:r>
            <w:r>
              <w:rPr>
                <w:rStyle w:val="xref"/>
              </w:rPr>
              <w:fldChar w:fldCharType="end"/>
            </w:r>
            <w:r>
              <w:rPr>
                <w:rStyle w:val="xref"/>
              </w:rPr>
              <w:t>)</w:t>
            </w:r>
          </w:p>
          <w:p w14:paraId="0997B788" w14:textId="77777777" w:rsidR="00104A30" w:rsidRDefault="002F12F7">
            <w:pPr>
              <w:pStyle w:val="p1"/>
            </w:pPr>
            <w:r>
              <w:rPr>
                <w:rStyle w:val="xref"/>
              </w:rPr>
              <w:t xml:space="preserve">Creating Determination Data Sources for JTA (page </w:t>
            </w:r>
            <w:r>
              <w:fldChar w:fldCharType="begin"/>
            </w:r>
            <w:r>
              <w:instrText xml:space="preserve"> PAGEREF _Ref-323522357 \h  \* MERGEFORMAT </w:instrText>
            </w:r>
            <w:r>
              <w:fldChar w:fldCharType="separate"/>
            </w:r>
            <w:r>
              <w:rPr>
                <w:rStyle w:val="xref"/>
              </w:rPr>
              <w:t>28</w:t>
            </w:r>
            <w:r>
              <w:rPr>
                <w:rStyle w:val="xref"/>
              </w:rPr>
              <w:fldChar w:fldCharType="end"/>
            </w:r>
            <w:r>
              <w:rPr>
                <w:rStyle w:val="xref"/>
              </w:rPr>
              <w:t>)</w:t>
            </w:r>
          </w:p>
          <w:tbl>
            <w:tblPr>
              <w:tblW w:w="100.0%" w:type="pct"/>
              <w:tblInd w:w="18pt" w:type="dxa"/>
              <w:tblLook w:firstRow="1" w:lastRow="0" w:firstColumn="1" w:lastColumn="0" w:noHBand="0" w:noVBand="1"/>
            </w:tblPr>
            <w:tblGrid>
              <w:gridCol w:w="10329"/>
            </w:tblGrid>
            <w:tr w:rsidR="00104A30" w14:paraId="6A0F0EF7" w14:textId="77777777">
              <w:tc>
                <w:tcPr>
                  <w:tcW w:w="0pt" w:type="dxa"/>
                </w:tcPr>
                <w:p w14:paraId="1C68A1F1" w14:textId="77777777" w:rsidR="00104A30" w:rsidRDefault="002F12F7">
                  <w:pPr>
                    <w:pStyle w:val="p1"/>
                  </w:pPr>
                  <w:r>
                    <w:rPr>
                      <w:rStyle w:val="xref"/>
                    </w:rPr>
                    <w:t xml:space="preserve">Tax Data Source (page </w:t>
                  </w:r>
                  <w:r>
                    <w:fldChar w:fldCharType="begin"/>
                  </w:r>
                  <w:r>
                    <w:instrText xml:space="preserve"> PAGEREF -1407273127 \h  \* MERGEFORMAT </w:instrText>
                  </w:r>
                  <w:r>
                    <w:fldChar w:fldCharType="separate"/>
                  </w:r>
                  <w:r>
                    <w:rPr>
                      <w:rStyle w:val="xref"/>
                    </w:rPr>
                    <w:t>30</w:t>
                  </w:r>
                  <w:r>
                    <w:rPr>
                      <w:rStyle w:val="xref"/>
                    </w:rPr>
                    <w:fldChar w:fldCharType="end"/>
                  </w:r>
                  <w:r>
                    <w:rPr>
                      <w:rStyle w:val="xref"/>
                    </w:rPr>
                    <w:t>)</w:t>
                  </w:r>
                </w:p>
                <w:p w14:paraId="7519639A" w14:textId="77777777" w:rsidR="00104A30" w:rsidRDefault="002F12F7">
                  <w:pPr>
                    <w:pStyle w:val="p1"/>
                  </w:pPr>
                  <w:r>
                    <w:rPr>
                      <w:rStyle w:val="xref"/>
                    </w:rPr>
                    <w:t xml:space="preserve">Audit Data Source (page </w:t>
                  </w:r>
                  <w:r>
                    <w:fldChar w:fldCharType="begin"/>
                  </w:r>
                  <w:r>
                    <w:instrText xml:space="preserve"> PAGEREF -1808472272 \h  \* MERGEFORMAT </w:instrText>
                  </w:r>
                  <w:r>
                    <w:fldChar w:fldCharType="separate"/>
                  </w:r>
                  <w:r>
                    <w:rPr>
                      <w:rStyle w:val="xref"/>
                    </w:rPr>
                    <w:t>31</w:t>
                  </w:r>
                  <w:r>
                    <w:rPr>
                      <w:rStyle w:val="xref"/>
                    </w:rPr>
                    <w:fldChar w:fldCharType="end"/>
                  </w:r>
                  <w:r>
                    <w:rPr>
                      <w:rStyle w:val="xref"/>
                    </w:rPr>
                    <w:t>)</w:t>
                  </w:r>
                </w:p>
              </w:tc>
            </w:tr>
          </w:tbl>
          <w:p w14:paraId="5EBE1C07" w14:textId="77777777" w:rsidR="00104A30" w:rsidRDefault="00104A30"/>
          <w:p w14:paraId="3E4633E0" w14:textId="77777777" w:rsidR="00104A30" w:rsidRDefault="002F12F7">
            <w:pPr>
              <w:pStyle w:val="p1"/>
            </w:pPr>
            <w:r>
              <w:rPr>
                <w:rStyle w:val="xref"/>
              </w:rPr>
              <w:t xml:space="preserve">Deploying the Application (page </w:t>
            </w:r>
            <w:r>
              <w:fldChar w:fldCharType="begin"/>
            </w:r>
            <w:r>
              <w:instrText xml:space="preserve"> PAGEREF _Ref816753525 \h  \* MERGEFORMAT </w:instrText>
            </w:r>
            <w:r>
              <w:fldChar w:fldCharType="separate"/>
            </w:r>
            <w:r>
              <w:rPr>
                <w:rStyle w:val="xref"/>
              </w:rPr>
              <w:t>42</w:t>
            </w:r>
            <w:r>
              <w:rPr>
                <w:rStyle w:val="xref"/>
              </w:rPr>
              <w:fldChar w:fldCharType="end"/>
            </w:r>
            <w:r>
              <w:rPr>
                <w:rStyle w:val="xref"/>
              </w:rPr>
              <w:t>)</w:t>
            </w:r>
          </w:p>
          <w:p w14:paraId="2640F177" w14:textId="77777777" w:rsidR="00104A30" w:rsidRDefault="00104A30"/>
        </w:tc>
      </w:tr>
    </w:tbl>
    <w:p w14:paraId="4CEE3226" w14:textId="77777777" w:rsidR="00104A30" w:rsidRDefault="002F12F7">
      <w:pPr>
        <w:pStyle w:val="h2"/>
      </w:pPr>
      <w:bookmarkStart w:id="73" w:name="_Toc256000063"/>
      <w:bookmarkStart w:id="74" w:name="_Toc256000016"/>
      <w:bookmarkStart w:id="75" w:name="_Ref595088571"/>
      <w:r>
        <w:t>Modifying the Startup Parameters</w:t>
      </w:r>
      <w:bookmarkEnd w:id="73"/>
      <w:bookmarkEnd w:id="74"/>
      <w:bookmarkEnd w:id="75"/>
    </w:p>
    <w:p w14:paraId="6906CCA5" w14:textId="77777777" w:rsidR="00104A30" w:rsidRDefault="002F12F7">
      <w:pPr>
        <w:pStyle w:val="p1"/>
      </w:pPr>
      <w:r>
        <w:t xml:space="preserve">Locate </w:t>
      </w:r>
      <w:r>
        <w:rPr>
          <w:rStyle w:val="i"/>
        </w:rPr>
        <w:t>catalina.bat</w:t>
      </w:r>
      <w:r>
        <w:t xml:space="preserve"> (Windows) or </w:t>
      </w:r>
      <w:r>
        <w:rPr>
          <w:rStyle w:val="i"/>
        </w:rPr>
        <w:t>catalina.sh</w:t>
      </w:r>
      <w:r>
        <w:t xml:space="preserve"> (Unix) in the </w:t>
      </w:r>
      <w:r>
        <w:rPr>
          <w:rStyle w:val="i"/>
        </w:rPr>
        <w:t>bin</w:t>
      </w:r>
      <w:r>
        <w:t xml:space="preserve"> directory below </w:t>
      </w:r>
      <w:r>
        <w:rPr>
          <w:rStyle w:val="i"/>
        </w:rPr>
        <w:t>&lt;</w:t>
      </w:r>
      <w:proofErr w:type="spellStart"/>
      <w:r>
        <w:rPr>
          <w:rStyle w:val="i"/>
        </w:rPr>
        <w:t>TomcatBaseDirectory</w:t>
      </w:r>
      <w:proofErr w:type="spellEnd"/>
      <w:proofErr w:type="gramStart"/>
      <w:r>
        <w:rPr>
          <w:rStyle w:val="i"/>
        </w:rPr>
        <w:t>&gt;</w:t>
      </w:r>
      <w:r>
        <w:t>, and</w:t>
      </w:r>
      <w:proofErr w:type="gramEnd"/>
      <w:r>
        <w:t xml:space="preserve"> then open it in a text editor. Find the line that contains the following:</w:t>
      </w:r>
    </w:p>
    <w:p w14:paraId="44E5C4E9" w14:textId="77777777" w:rsidR="00104A30" w:rsidRDefault="002F12F7">
      <w:pPr>
        <w:pStyle w:val="p1"/>
      </w:pPr>
      <w:r>
        <w:t>Get standard Java environment variables</w:t>
      </w:r>
    </w:p>
    <w:p w14:paraId="3DBFF8DC" w14:textId="77777777" w:rsidR="00104A30" w:rsidRDefault="002F12F7">
      <w:pPr>
        <w:pStyle w:val="p1"/>
      </w:pPr>
      <w:r>
        <w:t>Below this line, insert the snippet appropriate for your operating system.</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03E643B1" w14:textId="77777777">
        <w:trPr>
          <w:cantSplit/>
          <w:trHeight w:val="480"/>
        </w:trPr>
        <w:tc>
          <w:tcPr>
            <w:tcW w:w="0pt" w:type="dxa"/>
            <w:tcBorders>
              <w:start w:val="single" w:sz="18" w:space="10" w:color="FA6400"/>
            </w:tcBorders>
            <w:tcMar>
              <w:top w:w="0pt" w:type="dxa"/>
              <w:start w:w="10.50pt" w:type="dxa"/>
              <w:bottom w:w="0pt" w:type="dxa"/>
              <w:end w:w="0pt" w:type="dxa"/>
            </w:tcMar>
          </w:tcPr>
          <w:p w14:paraId="08BADE13" w14:textId="77777777" w:rsidR="00104A30" w:rsidRDefault="002F12F7">
            <w:pPr>
              <w:pStyle w:val="p4"/>
            </w:pPr>
            <w:r>
              <w:lastRenderedPageBreak/>
              <w:t>The starting (-</w:t>
            </w:r>
            <w:proofErr w:type="spellStart"/>
            <w:r>
              <w:t>Xms</w:t>
            </w:r>
            <w:proofErr w:type="spellEnd"/>
            <w:r>
              <w:t xml:space="preserve">) and maximum </w:t>
            </w:r>
            <w:proofErr w:type="gramStart"/>
            <w:r>
              <w:t>( -</w:t>
            </w:r>
            <w:proofErr w:type="spellStart"/>
            <w:proofErr w:type="gramEnd"/>
            <w:r>
              <w:t>Xmx</w:t>
            </w:r>
            <w:proofErr w:type="spellEnd"/>
            <w:r>
              <w:t>) memory settings shown below are the minimum values for Determination. We recommend allocating at least 6144m for the starting and maximum memory values.</w:t>
            </w:r>
            <w:r>
              <w:br/>
            </w:r>
          </w:p>
        </w:tc>
      </w:tr>
    </w:tbl>
    <w:p w14:paraId="33BF8709" w14:textId="77777777" w:rsidR="00104A30" w:rsidRDefault="002F12F7">
      <w:pPr>
        <w:pStyle w:val="h3"/>
      </w:pPr>
      <w:bookmarkStart w:id="76" w:name="_Toc256000064"/>
      <w:bookmarkStart w:id="77" w:name="_Toc256000017"/>
      <w:bookmarkStart w:id="78" w:name="-1255387420"/>
      <w:r>
        <w:t>Unix</w:t>
      </w:r>
      <w:bookmarkEnd w:id="76"/>
      <w:bookmarkEnd w:id="77"/>
    </w:p>
    <w:bookmarkEnd w:id="78"/>
    <w:p w14:paraId="55AC44C7" w14:textId="77777777" w:rsidR="00104A30" w:rsidRDefault="002F12F7">
      <w:pPr>
        <w:pStyle w:val="h4"/>
      </w:pPr>
      <w:r>
        <w:t>For JTA</w:t>
      </w:r>
    </w:p>
    <w:p w14:paraId="4CD75E55" w14:textId="77777777" w:rsidR="00104A30" w:rsidRDefault="002F12F7">
      <w:pPr>
        <w:pStyle w:val="li1"/>
        <w:numPr>
          <w:ilvl w:val="0"/>
          <w:numId w:val="13"/>
        </w:numPr>
        <w:spacing w:before="16pt" w:after="16pt"/>
      </w:pPr>
      <w:r>
        <w:t>JAVA_OPTS="-Xms2048m -Xmx2048m -</w:t>
      </w:r>
      <w:proofErr w:type="spellStart"/>
      <w:r>
        <w:t>Djava.awt.headless</w:t>
      </w:r>
      <w:proofErr w:type="spellEnd"/>
      <w:r>
        <w:t>= true"</w:t>
      </w:r>
    </w:p>
    <w:p w14:paraId="7D4ACD20" w14:textId="77777777" w:rsidR="00104A30" w:rsidRDefault="002F12F7">
      <w:pPr>
        <w:pStyle w:val="h4"/>
      </w:pPr>
      <w:r>
        <w:t>For Enabling JPA</w:t>
      </w:r>
    </w:p>
    <w:p w14:paraId="39AC3432" w14:textId="77777777" w:rsidR="00104A30" w:rsidRDefault="002F12F7">
      <w:pPr>
        <w:pStyle w:val="li1"/>
        <w:numPr>
          <w:ilvl w:val="0"/>
          <w:numId w:val="14"/>
        </w:numPr>
        <w:spacing w:before="16pt" w:after="16pt"/>
        <w:rPr>
          <w:ins w:id="79" w:author="Kornipati, Kranthi K. (TR Technology)" w:date="2025-06-16T19:47:00Z" w16du:dateUtc="2025-06-16T14:17:00Z"/>
        </w:rPr>
      </w:pPr>
      <w:r>
        <w:t>JAVA_OPTS="-Xms2048m -Xmx2048m -</w:t>
      </w:r>
      <w:proofErr w:type="spellStart"/>
      <w:r>
        <w:t>Djava.awt.headless</w:t>
      </w:r>
      <w:proofErr w:type="spellEnd"/>
      <w:r>
        <w:t>= true -</w:t>
      </w:r>
      <w:proofErr w:type="spellStart"/>
      <w:proofErr w:type="gramStart"/>
      <w:r>
        <w:t>Dspring.profiles.active</w:t>
      </w:r>
      <w:proofErr w:type="spellEnd"/>
      <w:proofErr w:type="gramEnd"/>
      <w:r>
        <w:t>=</w:t>
      </w:r>
      <w:proofErr w:type="spellStart"/>
      <w:r>
        <w:t>jpaTxManagerEnabled</w:t>
      </w:r>
      <w:proofErr w:type="spellEnd"/>
      <w:r>
        <w:t>"</w:t>
      </w:r>
    </w:p>
    <w:p w14:paraId="76CFD84A" w14:textId="7B3BC52C" w:rsidR="00F44D09" w:rsidRDefault="00F44D09" w:rsidP="00F44D09">
      <w:pPr>
        <w:pStyle w:val="h4"/>
        <w:rPr>
          <w:ins w:id="80" w:author="Kornipati, Kranthi K. (TR Technology)" w:date="2025-06-16T19:47:00Z" w16du:dateUtc="2025-06-16T14:17:00Z"/>
        </w:rPr>
      </w:pPr>
      <w:ins w:id="81" w:author="Kornipati, Kranthi K. (TR Technology)" w:date="2025-06-16T19:47:00Z" w16du:dateUtc="2025-06-16T14:17:00Z">
        <w:r>
          <w:t>For Java17</w:t>
        </w:r>
      </w:ins>
    </w:p>
    <w:p w14:paraId="39641288" w14:textId="6689BB6D" w:rsidR="00F44D09" w:rsidRPr="00F44D09" w:rsidRDefault="00F44D09">
      <w:pPr>
        <w:pStyle w:val="h4"/>
        <w:ind w:start="36pt"/>
        <w:rPr>
          <w:ins w:id="82" w:author="Kornipati, Kranthi K. (TR Technology)" w:date="2025-06-16T19:50:00Z" w16du:dateUtc="2025-06-16T14:20:00Z"/>
          <w:rFonts w:ascii="Courier New" w:hAnsi="Courier New" w:cs="Courier New"/>
          <w:sz w:val="21"/>
          <w:szCs w:val="21"/>
          <w:rPrChange w:id="83" w:author="Kornipati, Kranthi K. (TR Technology)" w:date="2025-06-16T19:50:00Z" w16du:dateUtc="2025-06-16T14:20:00Z">
            <w:rPr>
              <w:ins w:id="84" w:author="Kornipati, Kranthi K. (TR Technology)" w:date="2025-06-16T19:50:00Z" w16du:dateUtc="2025-06-16T14:20:00Z"/>
            </w:rPr>
          </w:rPrChange>
        </w:rPr>
        <w:pPrChange w:id="85" w:author="Kornipati, Kranthi K. (TR Technology)" w:date="2025-06-16T19:50:00Z" w16du:dateUtc="2025-06-16T14:20:00Z">
          <w:pPr>
            <w:pStyle w:val="h4"/>
            <w:numPr>
              <w:numId w:val="103"/>
            </w:numPr>
            <w:ind w:start="36pt" w:hanging="18pt"/>
          </w:pPr>
        </w:pPrChange>
      </w:pPr>
      <w:ins w:id="86" w:author="Kornipati, Kranthi K. (TR Technology)" w:date="2025-06-16T19:50:00Z" w16du:dateUtc="2025-06-16T14:20:00Z">
        <w:r w:rsidRPr="006F27A7">
          <w:rPr>
            <w:rFonts w:ascii="Courier New" w:hAnsi="Courier New" w:cs="Courier New"/>
            <w:sz w:val="21"/>
            <w:szCs w:val="21"/>
            <w:rPrChange w:id="87" w:author="Kornipati, Kranthi K. (TR Technology)" w:date="2025-06-26T14:35:00Z" w16du:dateUtc="2025-06-26T09:05:00Z">
              <w:rPr/>
            </w:rPrChange>
          </w:rPr>
          <w:t>JAVA_OPTS</w:t>
        </w:r>
        <w:r w:rsidRPr="006F27A7">
          <w:rPr>
            <w:rFonts w:ascii="Courier New" w:hAnsi="Courier New" w:cs="Courier New"/>
            <w:sz w:val="21"/>
            <w:szCs w:val="21"/>
            <w:rPrChange w:id="88" w:author="Kornipati, Kranthi K. (TR Technology)" w:date="2025-06-26T14:36:00Z" w16du:dateUtc="2025-06-26T09:06:00Z">
              <w:rPr/>
            </w:rPrChange>
          </w:rPr>
          <w:t>="-Xms</w:t>
        </w:r>
      </w:ins>
      <w:ins w:id="89" w:author="Kornipati, Kranthi K. (TR Technology)" w:date="2025-06-17T12:53:00Z" w16du:dateUtc="2025-06-17T07:23:00Z">
        <w:r w:rsidR="00486158" w:rsidRPr="006F27A7">
          <w:rPr>
            <w:rFonts w:ascii="Courier New" w:hAnsi="Courier New" w:cs="Courier New"/>
            <w:sz w:val="21"/>
            <w:szCs w:val="21"/>
            <w:rPrChange w:id="90" w:author="Kornipati, Kranthi K. (TR Technology)" w:date="2025-06-26T14:36:00Z" w16du:dateUtc="2025-06-26T09:06:00Z">
              <w:rPr/>
            </w:rPrChange>
          </w:rPr>
          <w:t>4g</w:t>
        </w:r>
      </w:ins>
      <w:ins w:id="91" w:author="Kornipati, Kranthi K. (TR Technology)" w:date="2025-06-16T19:50:00Z" w16du:dateUtc="2025-06-16T14:20:00Z">
        <w:r w:rsidRPr="006F27A7">
          <w:rPr>
            <w:rFonts w:ascii="Courier New" w:hAnsi="Courier New" w:cs="Courier New"/>
            <w:sz w:val="21"/>
            <w:szCs w:val="21"/>
            <w:rPrChange w:id="92" w:author="Kornipati, Kranthi K. (TR Technology)" w:date="2025-06-26T14:36:00Z" w16du:dateUtc="2025-06-26T09:06:00Z">
              <w:rPr/>
            </w:rPrChange>
          </w:rPr>
          <w:t xml:space="preserve"> -Xmx</w:t>
        </w:r>
      </w:ins>
      <w:ins w:id="93" w:author="Kornipati, Kranthi K. (TR Technology)" w:date="2025-06-17T12:53:00Z" w16du:dateUtc="2025-06-17T07:23:00Z">
        <w:r w:rsidR="00486158" w:rsidRPr="006F27A7">
          <w:rPr>
            <w:rFonts w:ascii="Courier New" w:hAnsi="Courier New" w:cs="Courier New"/>
            <w:sz w:val="21"/>
            <w:szCs w:val="21"/>
            <w:rPrChange w:id="94" w:author="Kornipati, Kranthi K. (TR Technology)" w:date="2025-06-26T14:36:00Z" w16du:dateUtc="2025-06-26T09:06:00Z">
              <w:rPr/>
            </w:rPrChange>
          </w:rPr>
          <w:t>4g</w:t>
        </w:r>
      </w:ins>
      <w:ins w:id="95" w:author="Kornipati, Kranthi K. (TR Technology)" w:date="2025-06-16T20:01:00Z" w16du:dateUtc="2025-06-16T14:31:00Z">
        <w:r w:rsidR="00AA0ED8" w:rsidRPr="006F27A7">
          <w:rPr>
            <w:rFonts w:ascii="Courier New" w:hAnsi="Courier New" w:cs="Courier New"/>
            <w:sz w:val="21"/>
            <w:szCs w:val="21"/>
            <w:rPrChange w:id="96" w:author="Kornipati, Kranthi K. (TR Technology)" w:date="2025-06-26T14:36:00Z" w16du:dateUtc="2025-06-26T09:06:00Z">
              <w:rPr/>
            </w:rPrChange>
          </w:rPr>
          <w:t xml:space="preserve"> -</w:t>
        </w:r>
        <w:proofErr w:type="spellStart"/>
        <w:r w:rsidR="00AA0ED8" w:rsidRPr="006F27A7">
          <w:rPr>
            <w:rFonts w:ascii="Courier New" w:hAnsi="Courier New" w:cs="Courier New"/>
            <w:sz w:val="21"/>
            <w:szCs w:val="21"/>
            <w:rPrChange w:id="97" w:author="Kornipati, Kranthi K. (TR Technology)" w:date="2025-06-26T14:36:00Z" w16du:dateUtc="2025-06-26T09:06:00Z">
              <w:rPr/>
            </w:rPrChange>
          </w:rPr>
          <w:t>Djava.awt.headless</w:t>
        </w:r>
        <w:proofErr w:type="spellEnd"/>
        <w:r w:rsidR="00AA0ED8" w:rsidRPr="006F27A7">
          <w:rPr>
            <w:rFonts w:ascii="Courier New" w:hAnsi="Courier New" w:cs="Courier New"/>
            <w:sz w:val="21"/>
            <w:szCs w:val="21"/>
            <w:rPrChange w:id="98" w:author="Kornipati, Kranthi K. (TR Technology)" w:date="2025-06-26T14:36:00Z" w16du:dateUtc="2025-06-26T09:06:00Z">
              <w:rPr/>
            </w:rPrChange>
          </w:rPr>
          <w:t>= true</w:t>
        </w:r>
      </w:ins>
      <w:ins w:id="99" w:author="Kornipati, Kranthi K. (TR Technology)" w:date="2025-06-16T19:55:00Z" w16du:dateUtc="2025-06-16T14:25:00Z">
        <w:r w:rsidR="00AA0ED8" w:rsidRPr="006F27A7">
          <w:rPr>
            <w:rFonts w:ascii="Courier New" w:hAnsi="Courier New" w:cs="Courier New"/>
            <w:sz w:val="21"/>
            <w:szCs w:val="21"/>
            <w:rPrChange w:id="100" w:author="Kornipati, Kranthi K. (TR Technology)" w:date="2025-06-26T14:36:00Z" w16du:dateUtc="2025-06-26T09:06:00Z">
              <w:rPr/>
            </w:rPrChange>
          </w:rPr>
          <w:t>”</w:t>
        </w:r>
      </w:ins>
    </w:p>
    <w:p w14:paraId="15F14BD1" w14:textId="53F1B318" w:rsidR="00F44D09" w:rsidRDefault="00F44D09" w:rsidP="006F27A7">
      <w:pPr>
        <w:pStyle w:val="h4"/>
        <w:pPrChange w:id="101" w:author="Kornipati, Kranthi K. (TR Technology)" w:date="2025-06-26T14:36:00Z" w16du:dateUtc="2025-06-26T09:06:00Z">
          <w:pPr>
            <w:pStyle w:val="h4"/>
            <w:ind w:start="36pt"/>
          </w:pPr>
        </w:pPrChange>
      </w:pPr>
      <w:ins w:id="102" w:author="Kornipati, Kranthi K. (TR Technology)" w:date="2025-06-16T19:51:00Z" w16du:dateUtc="2025-06-16T14:21:00Z">
        <w:r w:rsidRPr="00F44D09">
          <w:rPr>
            <w:rFonts w:ascii="Courier New" w:hAnsi="Courier New" w:cs="Courier New"/>
            <w:b/>
            <w:bCs/>
            <w:sz w:val="21"/>
            <w:szCs w:val="21"/>
            <w:rPrChange w:id="103" w:author="Kornipati, Kranthi K. (TR Technology)" w:date="2025-06-16T19:51:00Z" w16du:dateUtc="2025-06-16T14:21:00Z">
              <w:rPr>
                <w:rFonts w:ascii="Courier New" w:hAnsi="Courier New" w:cs="Courier New"/>
                <w:sz w:val="21"/>
                <w:szCs w:val="21"/>
              </w:rPr>
            </w:rPrChange>
          </w:rPr>
          <w:t>NOTE:</w:t>
        </w:r>
        <w:r>
          <w:rPr>
            <w:rFonts w:ascii="Courier New" w:hAnsi="Courier New" w:cs="Courier New"/>
            <w:sz w:val="21"/>
            <w:szCs w:val="21"/>
          </w:rPr>
          <w:t xml:space="preserve"> </w:t>
        </w:r>
      </w:ins>
      <w:ins w:id="104" w:author="Kornipati, Kranthi K. (TR Technology)" w:date="2025-06-16T20:00:00Z" w16du:dateUtc="2025-06-16T14:30:00Z">
        <w:r w:rsidR="00AA0ED8" w:rsidRPr="00AA0ED8">
          <w:rPr>
            <w:rFonts w:ascii="Courier New" w:hAnsi="Courier New" w:cs="Courier New"/>
            <w:b/>
            <w:bCs/>
            <w:sz w:val="21"/>
            <w:szCs w:val="21"/>
          </w:rPr>
          <w:t xml:space="preserve">While JPA is fully functional with Java 17 by default, JTA is not supported in </w:t>
        </w:r>
      </w:ins>
      <w:ins w:id="105" w:author="Kornipati, Kranthi K. (TR Technology)" w:date="2025-06-26T14:36:00Z" w16du:dateUtc="2025-06-26T09:06:00Z">
        <w:r w:rsidR="006F27A7">
          <w:rPr>
            <w:rFonts w:ascii="Courier New" w:hAnsi="Courier New" w:cs="Courier New"/>
            <w:b/>
            <w:bCs/>
            <w:sz w:val="21"/>
            <w:szCs w:val="21"/>
          </w:rPr>
          <w:t>5.13.16.0</w:t>
        </w:r>
      </w:ins>
      <w:ins w:id="106" w:author="Kornipati, Kranthi K. (TR Technology)" w:date="2025-06-16T20:00:00Z" w16du:dateUtc="2025-06-16T14:30:00Z">
        <w:r w:rsidR="00AA0ED8" w:rsidRPr="00AA0ED8">
          <w:rPr>
            <w:rFonts w:ascii="Courier New" w:hAnsi="Courier New" w:cs="Courier New"/>
            <w:b/>
            <w:bCs/>
            <w:sz w:val="21"/>
            <w:szCs w:val="21"/>
          </w:rPr>
          <w:t xml:space="preserve"> version.</w:t>
        </w:r>
      </w:ins>
    </w:p>
    <w:p w14:paraId="1E5B277A" w14:textId="77777777" w:rsidR="00104A30" w:rsidRDefault="002F12F7">
      <w:pPr>
        <w:pStyle w:val="h3"/>
      </w:pPr>
      <w:bookmarkStart w:id="107" w:name="_Toc256000065"/>
      <w:bookmarkStart w:id="108" w:name="_Toc256000018"/>
      <w:bookmarkStart w:id="109" w:name="-1480568318"/>
      <w:r>
        <w:t>Microsoft Windows</w:t>
      </w:r>
      <w:bookmarkEnd w:id="107"/>
      <w:bookmarkEnd w:id="108"/>
    </w:p>
    <w:bookmarkEnd w:id="109"/>
    <w:p w14:paraId="2A062779" w14:textId="77777777" w:rsidR="00104A30" w:rsidRDefault="002F12F7">
      <w:pPr>
        <w:pStyle w:val="h4"/>
      </w:pPr>
      <w:r>
        <w:t>For JTA</w:t>
      </w:r>
    </w:p>
    <w:p w14:paraId="4925109E" w14:textId="77777777" w:rsidR="00104A30" w:rsidRDefault="002F12F7">
      <w:pPr>
        <w:pStyle w:val="li1"/>
        <w:numPr>
          <w:ilvl w:val="0"/>
          <w:numId w:val="15"/>
        </w:numPr>
        <w:spacing w:before="16pt" w:after="16pt"/>
      </w:pPr>
      <w:r>
        <w:t>set "JAVA_OPTS= -Xms2048m -Xmx2048m -</w:t>
      </w:r>
      <w:proofErr w:type="spellStart"/>
      <w:r>
        <w:t>Djava.awt.headless</w:t>
      </w:r>
      <w:proofErr w:type="spellEnd"/>
      <w:r>
        <w:t>=true"</w:t>
      </w:r>
    </w:p>
    <w:p w14:paraId="2DFB5810" w14:textId="77777777" w:rsidR="00104A30" w:rsidRDefault="002F12F7">
      <w:pPr>
        <w:pStyle w:val="h4"/>
      </w:pPr>
      <w:r>
        <w:t>For Enabling JPA</w:t>
      </w:r>
    </w:p>
    <w:p w14:paraId="1E6E2F69" w14:textId="77777777" w:rsidR="00104A30" w:rsidRDefault="002F12F7">
      <w:pPr>
        <w:pStyle w:val="li1"/>
        <w:numPr>
          <w:ilvl w:val="0"/>
          <w:numId w:val="16"/>
        </w:numPr>
        <w:spacing w:before="16pt" w:after="16pt"/>
        <w:rPr>
          <w:ins w:id="110" w:author="Kornipati, Kranthi K. (TR Technology)" w:date="2025-06-16T20:02:00Z" w16du:dateUtc="2025-06-16T14:32:00Z"/>
        </w:rPr>
      </w:pPr>
      <w:r>
        <w:t>set "JAVA_OPTS= -Xms2048m -Xmx2048m -</w:t>
      </w:r>
      <w:proofErr w:type="spellStart"/>
      <w:r>
        <w:t>Djava.awt.headless</w:t>
      </w:r>
      <w:proofErr w:type="spellEnd"/>
      <w:r>
        <w:t>=true -</w:t>
      </w:r>
      <w:proofErr w:type="spellStart"/>
      <w:proofErr w:type="gramStart"/>
      <w:r>
        <w:t>Dspring.profiles.active</w:t>
      </w:r>
      <w:proofErr w:type="spellEnd"/>
      <w:proofErr w:type="gramEnd"/>
      <w:r>
        <w:t>=</w:t>
      </w:r>
      <w:proofErr w:type="spellStart"/>
      <w:r>
        <w:t>jpaTxManagerEnabled</w:t>
      </w:r>
      <w:proofErr w:type="spellEnd"/>
      <w:r>
        <w:t>"</w:t>
      </w:r>
    </w:p>
    <w:p w14:paraId="51839998" w14:textId="77777777" w:rsidR="00563FC1" w:rsidRDefault="00563FC1" w:rsidP="00563FC1">
      <w:pPr>
        <w:pStyle w:val="li1"/>
        <w:spacing w:before="16pt" w:after="16pt"/>
        <w:rPr>
          <w:ins w:id="111" w:author="Kornipati, Kranthi K. (TR Technology)" w:date="2025-06-16T20:02:00Z" w16du:dateUtc="2025-06-16T14:32:00Z"/>
        </w:rPr>
      </w:pPr>
    </w:p>
    <w:p w14:paraId="1D092248" w14:textId="77777777" w:rsidR="00563FC1" w:rsidRDefault="00563FC1" w:rsidP="00563FC1">
      <w:pPr>
        <w:pStyle w:val="h4"/>
        <w:rPr>
          <w:ins w:id="112" w:author="Kornipati, Kranthi K. (TR Technology)" w:date="2025-06-16T20:02:00Z" w16du:dateUtc="2025-06-16T14:32:00Z"/>
        </w:rPr>
      </w:pPr>
      <w:ins w:id="113" w:author="Kornipati, Kranthi K. (TR Technology)" w:date="2025-06-16T20:02:00Z" w16du:dateUtc="2025-06-16T14:32:00Z">
        <w:r>
          <w:lastRenderedPageBreak/>
          <w:t>For Java17</w:t>
        </w:r>
      </w:ins>
    </w:p>
    <w:p w14:paraId="0274E1AD" w14:textId="6EDD9D19" w:rsidR="00563FC1" w:rsidRPr="00F053D1" w:rsidRDefault="00612275" w:rsidP="00612275">
      <w:pPr>
        <w:pStyle w:val="li1"/>
        <w:numPr>
          <w:ilvl w:val="2"/>
          <w:numId w:val="15"/>
        </w:numPr>
        <w:spacing w:before="16pt" w:after="16pt"/>
        <w:ind w:hanging="10.50pt"/>
        <w:rPr>
          <w:ins w:id="114" w:author="Kornipati, Kranthi K. (TR Technology)" w:date="2025-06-16T20:02:00Z" w16du:dateUtc="2025-06-16T14:32:00Z"/>
        </w:rPr>
        <w:pPrChange w:id="115" w:author="Kornipati, Kranthi K. (TR Technology)" w:date="2025-06-26T14:37:00Z" w16du:dateUtc="2025-06-26T09:07:00Z">
          <w:pPr>
            <w:pStyle w:val="h4"/>
            <w:ind w:start="36pt"/>
          </w:pPr>
        </w:pPrChange>
      </w:pPr>
      <w:ins w:id="116" w:author="Kornipati, Kranthi K. (TR Technology)" w:date="2025-06-26T14:37:00Z" w16du:dateUtc="2025-06-26T09:07:00Z">
        <w:r>
          <w:t xml:space="preserve">       </w:t>
        </w:r>
      </w:ins>
      <w:ins w:id="117" w:author="Kornipati, Kranthi K. (TR Technology)" w:date="2025-06-16T20:02:00Z" w16du:dateUtc="2025-06-16T14:32:00Z">
        <w:r w:rsidR="00202247">
          <w:t>set “</w:t>
        </w:r>
        <w:r w:rsidR="00563FC1">
          <w:t>JAVA_OPTS=-Xms</w:t>
        </w:r>
      </w:ins>
      <w:ins w:id="118" w:author="Kornipati, Kranthi K. (TR Technology)" w:date="2025-06-17T12:52:00Z" w16du:dateUtc="2025-06-17T07:22:00Z">
        <w:r w:rsidR="009B7B77">
          <w:t>4g</w:t>
        </w:r>
      </w:ins>
      <w:ins w:id="119" w:author="Kornipati, Kranthi K. (TR Technology)" w:date="2025-06-16T20:02:00Z" w16du:dateUtc="2025-06-16T14:32:00Z">
        <w:r w:rsidR="00563FC1">
          <w:t xml:space="preserve"> -Xmx</w:t>
        </w:r>
      </w:ins>
      <w:ins w:id="120" w:author="Kornipati, Kranthi K. (TR Technology)" w:date="2025-06-17T12:53:00Z" w16du:dateUtc="2025-06-17T07:23:00Z">
        <w:r w:rsidR="009B7B77">
          <w:t>4g</w:t>
        </w:r>
      </w:ins>
      <w:ins w:id="121" w:author="Kornipati, Kranthi K. (TR Technology)" w:date="2025-06-16T20:02:00Z" w16du:dateUtc="2025-06-16T14:32:00Z">
        <w:r w:rsidR="00563FC1">
          <w:t xml:space="preserve"> -</w:t>
        </w:r>
        <w:proofErr w:type="spellStart"/>
        <w:r w:rsidR="00563FC1">
          <w:t>Djava.awt.headless</w:t>
        </w:r>
        <w:proofErr w:type="spellEnd"/>
        <w:r w:rsidR="00563FC1">
          <w:t>= true”</w:t>
        </w:r>
      </w:ins>
    </w:p>
    <w:p w14:paraId="494FF78B" w14:textId="0DEC6959" w:rsidR="00563FC1" w:rsidRDefault="00563FC1" w:rsidP="004F6798">
      <w:pPr>
        <w:pStyle w:val="h4"/>
        <w:pPrChange w:id="122" w:author="Kornipati, Kranthi K. (TR Technology)" w:date="2025-06-26T14:37:00Z" w16du:dateUtc="2025-06-26T09:07:00Z">
          <w:pPr>
            <w:pStyle w:val="li1"/>
            <w:numPr>
              <w:numId w:val="16"/>
            </w:numPr>
            <w:tabs>
              <w:tab w:val="num" w:pos="0pt"/>
            </w:tabs>
            <w:spacing w:before="16pt" w:after="16pt"/>
            <w:ind w:hanging="10.50pt"/>
          </w:pPr>
        </w:pPrChange>
      </w:pPr>
      <w:ins w:id="123" w:author="Kornipati, Kranthi K. (TR Technology)" w:date="2025-06-16T20:02:00Z" w16du:dateUtc="2025-06-16T14:32:00Z">
        <w:r w:rsidRPr="00F053D1">
          <w:rPr>
            <w:rFonts w:ascii="Courier New" w:hAnsi="Courier New" w:cs="Courier New"/>
            <w:b/>
            <w:bCs/>
            <w:sz w:val="21"/>
            <w:szCs w:val="21"/>
          </w:rPr>
          <w:t>NOTE:</w:t>
        </w:r>
        <w:r>
          <w:rPr>
            <w:rFonts w:ascii="Courier New" w:hAnsi="Courier New" w:cs="Courier New"/>
            <w:sz w:val="21"/>
            <w:szCs w:val="21"/>
          </w:rPr>
          <w:t xml:space="preserve"> </w:t>
        </w:r>
        <w:r w:rsidRPr="00AA0ED8">
          <w:rPr>
            <w:rFonts w:ascii="Courier New" w:hAnsi="Courier New" w:cs="Courier New"/>
            <w:b/>
            <w:bCs/>
            <w:sz w:val="21"/>
            <w:szCs w:val="21"/>
          </w:rPr>
          <w:t xml:space="preserve">While JPA is fully functional with Java 17 by default, JTA is not supported in </w:t>
        </w:r>
      </w:ins>
      <w:ins w:id="124" w:author="Kornipati, Kranthi K. (TR Technology)" w:date="2025-06-26T14:37:00Z" w16du:dateUtc="2025-06-26T09:07:00Z">
        <w:r w:rsidR="004F6798">
          <w:rPr>
            <w:rFonts w:ascii="Courier New" w:hAnsi="Courier New" w:cs="Courier New"/>
            <w:b/>
            <w:bCs/>
            <w:sz w:val="21"/>
            <w:szCs w:val="21"/>
          </w:rPr>
          <w:t>5.13.16.0</w:t>
        </w:r>
      </w:ins>
      <w:ins w:id="125" w:author="Kornipati, Kranthi K. (TR Technology)" w:date="2025-06-16T20:02:00Z" w16du:dateUtc="2025-06-16T14:32:00Z">
        <w:r w:rsidRPr="00AA0ED8">
          <w:rPr>
            <w:rFonts w:ascii="Courier New" w:hAnsi="Courier New" w:cs="Courier New"/>
            <w:b/>
            <w:bCs/>
            <w:sz w:val="21"/>
            <w:szCs w:val="21"/>
          </w:rPr>
          <w:t xml:space="preserve"> version.</w:t>
        </w:r>
      </w:ins>
    </w:p>
    <w:p w14:paraId="041DA192" w14:textId="77777777" w:rsidR="00104A30" w:rsidRDefault="002F12F7">
      <w:pPr>
        <w:pStyle w:val="p1"/>
      </w:pPr>
      <w:r>
        <w:t>The table below contains optional parameters you may add to the line:</w:t>
      </w:r>
    </w:p>
    <w:p w14:paraId="7FCC0A05"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104"/>
        <w:gridCol w:w="1426"/>
        <w:gridCol w:w="6999"/>
      </w:tblGrid>
      <w:tr w:rsidR="00104A30" w14:paraId="29336A59" w14:textId="77777777">
        <w:trPr>
          <w:tblHeader/>
        </w:trPr>
        <w:tc>
          <w:tcPr>
            <w:tcW w:w="89.95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51A9538F" w14:textId="77777777" w:rsidR="00104A30" w:rsidRDefault="002F12F7">
            <w:pPr>
              <w:pStyle w:val="thTitle"/>
            </w:pPr>
            <w:r>
              <w:t>Java Option</w:t>
            </w:r>
          </w:p>
        </w:tc>
        <w:tc>
          <w:tcPr>
            <w:tcW w:w="60.95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67F76499" w14:textId="77777777" w:rsidR="00104A30" w:rsidRDefault="002F12F7">
            <w:pPr>
              <w:pStyle w:val="thTitle"/>
            </w:pPr>
            <w:r>
              <w:t>Value</w:t>
            </w:r>
          </w:p>
        </w:tc>
        <w:tc>
          <w:tcPr>
            <w:tcW w:w="299.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18DB1EA5" w14:textId="77777777" w:rsidR="00104A30" w:rsidRDefault="002F12F7">
            <w:pPr>
              <w:pStyle w:val="thTitle"/>
            </w:pPr>
            <w:r>
              <w:t>Description</w:t>
            </w:r>
          </w:p>
        </w:tc>
      </w:tr>
      <w:tr w:rsidR="00104A30" w14:paraId="1167320C" w14:textId="77777777">
        <w:tc>
          <w:tcPr>
            <w:tcW w:w="89.95pt" w:type="dxa"/>
            <w:tcBorders>
              <w:top w:val="single" w:sz="6" w:space="0" w:color="404040"/>
              <w:end w:val="single" w:sz="6" w:space="0" w:color="404040"/>
            </w:tcBorders>
            <w:tcMar>
              <w:top w:w="5pt" w:type="dxa"/>
              <w:start w:w="3.75pt" w:type="dxa"/>
              <w:bottom w:w="5pt" w:type="dxa"/>
              <w:end w:w="3.75pt" w:type="dxa"/>
            </w:tcMar>
          </w:tcPr>
          <w:p w14:paraId="348399F8" w14:textId="77777777" w:rsidR="00104A30" w:rsidRDefault="002F12F7">
            <w:pPr>
              <w:pStyle w:val="td2"/>
            </w:pPr>
            <w:r>
              <w:t>-DBASE_SABRIX_DIRECTORY=</w:t>
            </w:r>
          </w:p>
        </w:tc>
        <w:tc>
          <w:tcPr>
            <w:tcW w:w="60.95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37B69D6E" w14:textId="77777777" w:rsidR="00104A30" w:rsidRDefault="002F12F7">
            <w:pPr>
              <w:pStyle w:val="td2"/>
            </w:pPr>
            <w:r>
              <w:t>Insert the directory path for logging.</w:t>
            </w:r>
          </w:p>
        </w:tc>
        <w:tc>
          <w:tcPr>
            <w:tcW w:w="299.25pt" w:type="dxa"/>
            <w:tcBorders>
              <w:top w:val="single" w:sz="6" w:space="0" w:color="404040"/>
              <w:start w:val="single" w:sz="6" w:space="0" w:color="404040"/>
            </w:tcBorders>
            <w:tcMar>
              <w:top w:w="5pt" w:type="dxa"/>
              <w:start w:w="3.75pt" w:type="dxa"/>
              <w:bottom w:w="5pt" w:type="dxa"/>
              <w:end w:w="3.75pt" w:type="dxa"/>
            </w:tcMar>
          </w:tcPr>
          <w:p w14:paraId="73C252BC" w14:textId="77777777" w:rsidR="00104A30" w:rsidRDefault="002F12F7">
            <w:pPr>
              <w:pStyle w:val="p2"/>
            </w:pPr>
            <w:r>
              <w:t>If you plan to run Determination in several instances of Tomcat on the same host, add this parameter to ensure that each instance logs to its own directory. If you are only running one instance of the application server, you can skip this and set the parameter on the Configuration page of Determination (see the Help for further details).</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6726"/>
            </w:tblGrid>
            <w:tr w:rsidR="00104A30" w14:paraId="1B18BC83" w14:textId="77777777">
              <w:trPr>
                <w:cantSplit/>
                <w:trHeight w:val="480"/>
              </w:trPr>
              <w:tc>
                <w:tcPr>
                  <w:tcW w:w="0pt" w:type="dxa"/>
                  <w:tcBorders>
                    <w:start w:val="single" w:sz="18" w:space="10" w:color="FA6400"/>
                  </w:tcBorders>
                  <w:tcMar>
                    <w:top w:w="0pt" w:type="dxa"/>
                    <w:start w:w="10.50pt" w:type="dxa"/>
                    <w:bottom w:w="0pt" w:type="dxa"/>
                    <w:end w:w="0pt" w:type="dxa"/>
                  </w:tcMar>
                </w:tcPr>
                <w:p w14:paraId="00ECE4F8" w14:textId="77777777" w:rsidR="00104A30" w:rsidRDefault="002F12F7">
                  <w:pPr>
                    <w:pStyle w:val="p5"/>
                  </w:pPr>
                  <w:r>
                    <w:t>In Microsoft Windows, use escape characters for the directory backslashes (for example, “</w:t>
                  </w:r>
                  <w:r>
                    <w:rPr>
                      <w:rStyle w:val="spanDocumentAndBookNames"/>
                    </w:rPr>
                    <w:t>c:\\temp\\</w:t>
                  </w:r>
                  <w:r>
                    <w:t>”).</w:t>
                  </w:r>
                </w:p>
              </w:tc>
            </w:tr>
          </w:tbl>
          <w:p w14:paraId="1F04ACD5" w14:textId="77777777" w:rsidR="00104A30" w:rsidRDefault="00104A30"/>
        </w:tc>
      </w:tr>
    </w:tbl>
    <w:p w14:paraId="3EF7BD34" w14:textId="77777777" w:rsidR="00104A30" w:rsidRDefault="00104A30">
      <w:pPr>
        <w:spacing w:after="16pt"/>
      </w:pPr>
    </w:p>
    <w:p w14:paraId="412256FC" w14:textId="77777777" w:rsidR="00104A30" w:rsidRDefault="002F12F7">
      <w:pPr>
        <w:pStyle w:val="h2"/>
      </w:pPr>
      <w:bookmarkStart w:id="126" w:name="_Toc256000066"/>
      <w:bookmarkStart w:id="127" w:name="_Toc256000019"/>
      <w:bookmarkStart w:id="128" w:name="_Ref449067384"/>
      <w:r>
        <w:t>JDBC Driver</w:t>
      </w:r>
      <w:bookmarkEnd w:id="126"/>
      <w:bookmarkEnd w:id="127"/>
      <w:bookmarkEnd w:id="128"/>
    </w:p>
    <w:p w14:paraId="5D6FD0AB" w14:textId="77777777" w:rsidR="00104A30" w:rsidRDefault="002F12F7">
      <w:pPr>
        <w:pStyle w:val="p1"/>
      </w:pPr>
      <w:r>
        <w:t xml:space="preserve">Determination requires the latest JDBC driver version for your database. Locate the Oracle JDBC driver </w:t>
      </w:r>
      <w:proofErr w:type="gramStart"/>
      <w:r>
        <w:rPr>
          <w:rStyle w:val="i"/>
        </w:rPr>
        <w:t>ojdbc8.jar</w:t>
      </w:r>
      <w:r>
        <w:t>, and</w:t>
      </w:r>
      <w:proofErr w:type="gramEnd"/>
      <w:r>
        <w:t xml:space="preserve"> insert the driver into the </w:t>
      </w:r>
      <w:r>
        <w:rPr>
          <w:rStyle w:val="i"/>
        </w:rPr>
        <w:t>lib</w:t>
      </w:r>
      <w:r>
        <w:t xml:space="preserve"> directory below </w:t>
      </w:r>
      <w:r>
        <w:rPr>
          <w:rStyle w:val="i"/>
        </w:rPr>
        <w:t>&lt;</w:t>
      </w:r>
      <w:proofErr w:type="spellStart"/>
      <w:r>
        <w:rPr>
          <w:rStyle w:val="i"/>
        </w:rPr>
        <w:t>TomcatBaseDirectory</w:t>
      </w:r>
      <w:proofErr w:type="spellEnd"/>
      <w:r>
        <w:rPr>
          <w:rStyle w:val="i"/>
        </w:rPr>
        <w:t>&gt;</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C27BE3D" w14:textId="77777777">
        <w:trPr>
          <w:cantSplit/>
          <w:trHeight w:val="480"/>
        </w:trPr>
        <w:tc>
          <w:tcPr>
            <w:tcW w:w="0pt" w:type="dxa"/>
            <w:tcBorders>
              <w:start w:val="single" w:sz="18" w:space="10" w:color="FA6400"/>
            </w:tcBorders>
            <w:tcMar>
              <w:top w:w="0pt" w:type="dxa"/>
              <w:start w:w="10.50pt" w:type="dxa"/>
              <w:bottom w:w="0pt" w:type="dxa"/>
              <w:end w:w="0pt" w:type="dxa"/>
            </w:tcMar>
          </w:tcPr>
          <w:p w14:paraId="04E08320" w14:textId="77777777" w:rsidR="00104A30" w:rsidRDefault="002F12F7">
            <w:pPr>
              <w:pStyle w:val="p4"/>
              <w:rPr>
                <w:ins w:id="129" w:author="Kornipati, Kranthi K. (TR Technology)" w:date="2025-06-17T12:38:00Z" w16du:dateUtc="2025-06-17T07:08:00Z"/>
              </w:rPr>
            </w:pPr>
            <w:r>
              <w:t xml:space="preserve">JDBC drivers are usually packaged with </w:t>
            </w:r>
            <w:proofErr w:type="gramStart"/>
            <w:r>
              <w:t>the database</w:t>
            </w:r>
            <w:proofErr w:type="gramEnd"/>
            <w:r>
              <w:t xml:space="preserve"> or database client software.</w:t>
            </w:r>
            <w:del w:id="130" w:author="Kornipati, Kranthi K. (TR Technology)" w:date="2025-06-17T12:38:00Z" w16du:dateUtc="2025-06-17T07:08:00Z">
              <w:r w:rsidDel="00E87662">
                <w:br/>
              </w:r>
            </w:del>
          </w:p>
          <w:p w14:paraId="25A52922" w14:textId="56B8416F" w:rsidR="00E87662" w:rsidRDefault="00E87662">
            <w:pPr>
              <w:pStyle w:val="p4"/>
            </w:pPr>
            <w:ins w:id="131" w:author="Kornipati, Kranthi K. (TR Technology)" w:date="2025-06-17T12:38:00Z" w16du:dateUtc="2025-06-17T07:08:00Z">
              <w:r>
                <w:t xml:space="preserve">Note: </w:t>
              </w:r>
            </w:ins>
            <w:ins w:id="132" w:author="Kornipati, Kranthi K. (TR Technology)" w:date="2025-06-17T12:39:00Z" w16du:dateUtc="2025-06-17T07:09:00Z">
              <w:r>
                <w:t>ojdbc11.jar is recommended for Determination 5.13</w:t>
              </w:r>
            </w:ins>
            <w:ins w:id="133" w:author="Kornipati, Kranthi K. (TR Technology)" w:date="2025-06-17T12:40:00Z" w16du:dateUtc="2025-06-17T07:10:00Z">
              <w:r>
                <w:t>.16.0 version.</w:t>
              </w:r>
            </w:ins>
          </w:p>
        </w:tc>
      </w:tr>
    </w:tbl>
    <w:p w14:paraId="2BBA0F8A" w14:textId="77777777" w:rsidR="00104A30" w:rsidRDefault="002F12F7">
      <w:pPr>
        <w:pStyle w:val="h2"/>
      </w:pPr>
      <w:bookmarkStart w:id="134" w:name="_Toc256000067"/>
      <w:bookmarkStart w:id="135" w:name="_Toc256000020"/>
      <w:bookmarkStart w:id="136" w:name="_Ref1395289046"/>
      <w:r>
        <w:t>Adding Cookie Security</w:t>
      </w:r>
      <w:bookmarkEnd w:id="134"/>
      <w:bookmarkEnd w:id="135"/>
      <w:bookmarkEnd w:id="136"/>
    </w:p>
    <w:p w14:paraId="1BF2F1C2" w14:textId="77777777" w:rsidR="00104A30" w:rsidRDefault="002F12F7">
      <w:pPr>
        <w:pStyle w:val="p1"/>
      </w:pPr>
      <w:r>
        <w:t>As a security measure, we recommend you complete the following steps to ensure cookies will only be used when transmitting HTTP (or HTTPS) requests.</w:t>
      </w:r>
    </w:p>
    <w:p w14:paraId="52316409" w14:textId="77777777" w:rsidR="00104A30" w:rsidRDefault="002F12F7">
      <w:pPr>
        <w:pStyle w:val="li"/>
        <w:numPr>
          <w:ilvl w:val="0"/>
          <w:numId w:val="17"/>
        </w:numPr>
        <w:spacing w:before="16pt"/>
      </w:pPr>
      <w:r>
        <w:t xml:space="preserve">Locate </w:t>
      </w:r>
      <w:r>
        <w:rPr>
          <w:rStyle w:val="i"/>
        </w:rPr>
        <w:t>context.xml</w:t>
      </w:r>
      <w:r>
        <w:t xml:space="preserve"> in the </w:t>
      </w:r>
      <w:r>
        <w:rPr>
          <w:rStyle w:val="i"/>
        </w:rPr>
        <w:t>conf</w:t>
      </w:r>
      <w:r>
        <w:t xml:space="preserve"> directory under </w:t>
      </w:r>
      <w:r>
        <w:rPr>
          <w:rStyle w:val="i"/>
        </w:rPr>
        <w:t>&lt;</w:t>
      </w:r>
      <w:proofErr w:type="spellStart"/>
      <w:r>
        <w:rPr>
          <w:rStyle w:val="i"/>
        </w:rPr>
        <w:t>TomcatBaseDirectory</w:t>
      </w:r>
      <w:proofErr w:type="spellEnd"/>
      <w:r>
        <w:rPr>
          <w:rStyle w:val="i"/>
        </w:rPr>
        <w:t>&gt;</w:t>
      </w:r>
      <w:r>
        <w:t>.</w:t>
      </w:r>
    </w:p>
    <w:p w14:paraId="4BD78ED3" w14:textId="77777777" w:rsidR="00104A30" w:rsidRDefault="002F12F7">
      <w:pPr>
        <w:pStyle w:val="li"/>
        <w:numPr>
          <w:ilvl w:val="0"/>
          <w:numId w:val="17"/>
        </w:numPr>
      </w:pPr>
      <w:r>
        <w:t>Open the file in a text editor.</w:t>
      </w:r>
    </w:p>
    <w:p w14:paraId="278F2186" w14:textId="77777777" w:rsidR="00104A30" w:rsidRDefault="002F12F7">
      <w:pPr>
        <w:pStyle w:val="li"/>
        <w:numPr>
          <w:ilvl w:val="0"/>
          <w:numId w:val="17"/>
        </w:numPr>
      </w:pPr>
      <w:r>
        <w:lastRenderedPageBreak/>
        <w:t>Locate the &lt;Context&gt; element, and then modify it so it looks like this:</w:t>
      </w:r>
    </w:p>
    <w:p w14:paraId="3905E899" w14:textId="77777777" w:rsidR="00104A30" w:rsidRDefault="002F12F7">
      <w:pPr>
        <w:pStyle w:val="li1"/>
        <w:numPr>
          <w:ilvl w:val="1"/>
          <w:numId w:val="18"/>
        </w:numPr>
      </w:pPr>
      <w:r>
        <w:t xml:space="preserve">&lt;Context </w:t>
      </w:r>
      <w:proofErr w:type="spellStart"/>
      <w:r>
        <w:t>useHttpOnly</w:t>
      </w:r>
      <w:proofErr w:type="spellEnd"/>
      <w:r>
        <w:t>="true"&gt;</w:t>
      </w:r>
    </w:p>
    <w:p w14:paraId="32B90408" w14:textId="77777777" w:rsidR="00104A30" w:rsidRDefault="002F12F7">
      <w:pPr>
        <w:pStyle w:val="li"/>
        <w:numPr>
          <w:ilvl w:val="0"/>
          <w:numId w:val="19"/>
        </w:numPr>
        <w:spacing w:after="16pt"/>
      </w:pPr>
      <w:r>
        <w:t>Save and close the file.</w:t>
      </w:r>
    </w:p>
    <w:p w14:paraId="7EDC878F" w14:textId="77777777" w:rsidR="00104A30" w:rsidRDefault="002F12F7">
      <w:pPr>
        <w:pStyle w:val="h2"/>
      </w:pPr>
      <w:bookmarkStart w:id="137" w:name="_Toc256000068"/>
      <w:bookmarkStart w:id="138" w:name="_Toc256000021"/>
      <w:bookmarkStart w:id="139" w:name="_Ref-323522357"/>
      <w:r>
        <w:t>Creating Determination Data Sources for JTA</w:t>
      </w:r>
      <w:bookmarkEnd w:id="137"/>
      <w:bookmarkEnd w:id="138"/>
      <w:bookmarkEnd w:id="139"/>
    </w:p>
    <w:p w14:paraId="6D49854A" w14:textId="77777777" w:rsidR="00104A30" w:rsidRDefault="002F12F7">
      <w:pPr>
        <w:pStyle w:val="p1"/>
      </w:pPr>
      <w:r>
        <w:t>Complete the following preliminary steps, and then continue to the sections below:</w:t>
      </w:r>
    </w:p>
    <w:p w14:paraId="388B49F7" w14:textId="77777777" w:rsidR="00104A30" w:rsidRDefault="002F12F7">
      <w:pPr>
        <w:pStyle w:val="li"/>
        <w:numPr>
          <w:ilvl w:val="0"/>
          <w:numId w:val="20"/>
        </w:numPr>
        <w:spacing w:before="16pt"/>
      </w:pPr>
      <w:r>
        <w:t xml:space="preserve">Locate the file </w:t>
      </w:r>
      <w:r>
        <w:rPr>
          <w:rStyle w:val="i"/>
        </w:rPr>
        <w:t>tomcat-oracle-xa-ds_example.xml</w:t>
      </w:r>
      <w:r>
        <w:t xml:space="preserve"> in the </w:t>
      </w:r>
      <w:r>
        <w:rPr>
          <w:rStyle w:val="i"/>
        </w:rPr>
        <w:t>scripts</w:t>
      </w:r>
      <w:r>
        <w:t xml:space="preserve"> directory where you unzipped Determination.</w:t>
      </w:r>
    </w:p>
    <w:p w14:paraId="52A159BA" w14:textId="77777777" w:rsidR="00104A30" w:rsidRDefault="002F12F7">
      <w:pPr>
        <w:pStyle w:val="li"/>
        <w:numPr>
          <w:ilvl w:val="0"/>
          <w:numId w:val="20"/>
        </w:numPr>
      </w:pPr>
      <w:r>
        <w:t xml:space="preserve">Copy the file to the </w:t>
      </w:r>
      <w:r>
        <w:rPr>
          <w:rStyle w:val="i"/>
        </w:rPr>
        <w:t>lib</w:t>
      </w:r>
      <w:r>
        <w:t xml:space="preserve"> directory under </w:t>
      </w:r>
      <w:r>
        <w:rPr>
          <w:rStyle w:val="i"/>
        </w:rPr>
        <w:t>&lt;</w:t>
      </w:r>
      <w:proofErr w:type="spellStart"/>
      <w:r>
        <w:rPr>
          <w:rStyle w:val="i"/>
        </w:rPr>
        <w:t>TomcatBaseDirectory</w:t>
      </w:r>
      <w:proofErr w:type="spellEnd"/>
      <w:r>
        <w:rPr>
          <w:rStyle w:val="i"/>
        </w:rPr>
        <w:t>&gt;</w:t>
      </w:r>
      <w:r>
        <w:t>.</w:t>
      </w:r>
    </w:p>
    <w:p w14:paraId="12FC1BF9" w14:textId="77777777" w:rsidR="00104A30" w:rsidRDefault="002F12F7">
      <w:pPr>
        <w:pStyle w:val="li"/>
        <w:numPr>
          <w:ilvl w:val="0"/>
          <w:numId w:val="20"/>
        </w:numPr>
      </w:pPr>
      <w:r>
        <w:t xml:space="preserve">Rename the file to </w:t>
      </w:r>
      <w:r>
        <w:rPr>
          <w:rStyle w:val="i"/>
        </w:rPr>
        <w:t>determination-xa-ds.xml</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197F4087" w14:textId="77777777">
        <w:trPr>
          <w:cantSplit/>
          <w:trHeight w:val="480"/>
        </w:trPr>
        <w:tc>
          <w:tcPr>
            <w:tcW w:w="0pt" w:type="dxa"/>
            <w:tcBorders>
              <w:start w:val="single" w:sz="18" w:space="10" w:color="FA6400"/>
            </w:tcBorders>
            <w:tcMar>
              <w:top w:w="0pt" w:type="dxa"/>
              <w:start w:w="10.50pt" w:type="dxa"/>
              <w:bottom w:w="0pt" w:type="dxa"/>
              <w:end w:w="0pt" w:type="dxa"/>
            </w:tcMar>
          </w:tcPr>
          <w:p w14:paraId="6CC9EC68" w14:textId="77777777" w:rsidR="00104A30" w:rsidRDefault="002F12F7">
            <w:pPr>
              <w:pStyle w:val="p4"/>
            </w:pPr>
            <w:r>
              <w:t xml:space="preserve">Determination offers an option to encrypt the Tomcat data source username and password. In addition to the sections below, see </w:t>
            </w:r>
            <w:r>
              <w:rPr>
                <w:rStyle w:val="xref"/>
              </w:rPr>
              <w:t>Encrypting Tomcat Data Source Credentials (</w:t>
            </w:r>
            <w:proofErr w:type="gramStart"/>
            <w:r>
              <w:rPr>
                <w:rStyle w:val="xref"/>
              </w:rPr>
              <w:t>page )</w:t>
            </w:r>
            <w:proofErr w:type="gramEnd"/>
            <w:r>
              <w:t xml:space="preserve"> to encrypt the Tomcat data source credentials.</w:t>
            </w:r>
            <w:r>
              <w:br/>
            </w:r>
          </w:p>
        </w:tc>
      </w:tr>
    </w:tbl>
    <w:p w14:paraId="41DB4080" w14:textId="77777777" w:rsidR="00104A30" w:rsidRDefault="002F12F7">
      <w:pPr>
        <w:pStyle w:val="li"/>
        <w:numPr>
          <w:ilvl w:val="0"/>
          <w:numId w:val="20"/>
        </w:numPr>
      </w:pPr>
      <w:r>
        <w:t>Open the file in a text editor.</w:t>
      </w:r>
    </w:p>
    <w:p w14:paraId="134656F4" w14:textId="77777777" w:rsidR="00104A30" w:rsidRDefault="002F12F7">
      <w:pPr>
        <w:pStyle w:val="li"/>
        <w:numPr>
          <w:ilvl w:val="0"/>
          <w:numId w:val="20"/>
        </w:numPr>
        <w:spacing w:after="16pt"/>
      </w:pPr>
      <w:r>
        <w:t>Keep the file open and go to the next section.</w:t>
      </w:r>
    </w:p>
    <w:p w14:paraId="0C828A10" w14:textId="77777777" w:rsidR="00104A30" w:rsidRDefault="002F12F7">
      <w:pPr>
        <w:pStyle w:val="h3"/>
      </w:pPr>
      <w:bookmarkStart w:id="140" w:name="_Toc256000069"/>
      <w:bookmarkStart w:id="141" w:name="_Toc256000022"/>
      <w:bookmarkStart w:id="142" w:name="-1407273127"/>
      <w:r>
        <w:t>Tax Data Source</w:t>
      </w:r>
      <w:bookmarkEnd w:id="140"/>
      <w:bookmarkEnd w:id="141"/>
    </w:p>
    <w:bookmarkEnd w:id="142"/>
    <w:p w14:paraId="06F73CDE" w14:textId="77777777" w:rsidR="00104A30" w:rsidRDefault="002F12F7">
      <w:pPr>
        <w:pStyle w:val="p1"/>
      </w:pPr>
      <w:r>
        <w:t xml:space="preserve">The file </w:t>
      </w:r>
      <w:r>
        <w:rPr>
          <w:rStyle w:val="i"/>
        </w:rPr>
        <w:t>determination-xa-ds.xml</w:t>
      </w:r>
      <w:r>
        <w:t xml:space="preserve"> contains generic data source information that you need to modify according to your environment.</w:t>
      </w:r>
    </w:p>
    <w:p w14:paraId="55E6B4D6" w14:textId="77777777" w:rsidR="00104A30" w:rsidRDefault="002F12F7">
      <w:pPr>
        <w:pStyle w:val="li"/>
        <w:numPr>
          <w:ilvl w:val="0"/>
          <w:numId w:val="21"/>
        </w:numPr>
        <w:spacing w:before="16pt"/>
      </w:pPr>
      <w:r>
        <w:t xml:space="preserve">Locate the section in </w:t>
      </w:r>
      <w:r>
        <w:rPr>
          <w:rStyle w:val="i"/>
        </w:rPr>
        <w:t>determination-xa-ds.xml</w:t>
      </w:r>
      <w:r>
        <w:t xml:space="preserve"> that starts with "</w:t>
      </w:r>
      <w:proofErr w:type="spellStart"/>
      <w:r>
        <w:t>jdbc</w:t>
      </w:r>
      <w:proofErr w:type="spellEnd"/>
      <w:r>
        <w:t>/</w:t>
      </w:r>
      <w:proofErr w:type="spellStart"/>
      <w:r>
        <w:t>TaxDataSource</w:t>
      </w:r>
      <w:proofErr w:type="spellEnd"/>
      <w:r>
        <w:t>."</w:t>
      </w:r>
    </w:p>
    <w:p w14:paraId="0EB46BAF" w14:textId="77777777" w:rsidR="00104A30" w:rsidRDefault="002F12F7">
      <w:pPr>
        <w:pStyle w:val="li1"/>
        <w:numPr>
          <w:ilvl w:val="1"/>
          <w:numId w:val="22"/>
        </w:numPr>
      </w:pPr>
      <w:r>
        <w:t>&lt;xa-</w:t>
      </w:r>
      <w:proofErr w:type="spellStart"/>
      <w:r>
        <w:t>datasource</w:t>
      </w:r>
      <w:proofErr w:type="spellEnd"/>
      <w:r>
        <w:t xml:space="preserve"> </w:t>
      </w:r>
      <w:proofErr w:type="spellStart"/>
      <w:r>
        <w:t>jndi</w:t>
      </w:r>
      <w:proofErr w:type="spellEnd"/>
      <w:r>
        <w:t>-name="</w:t>
      </w:r>
      <w:proofErr w:type="spellStart"/>
      <w:r>
        <w:t>jdbc</w:t>
      </w:r>
      <w:proofErr w:type="spellEnd"/>
      <w:r>
        <w:t>/</w:t>
      </w:r>
      <w:proofErr w:type="spellStart"/>
      <w:r>
        <w:t>TaxDataSource</w:t>
      </w:r>
      <w:proofErr w:type="spellEnd"/>
      <w:r>
        <w:t>" pool-name="</w:t>
      </w:r>
      <w:proofErr w:type="spellStart"/>
      <w:r>
        <w:t>TaxD</w:t>
      </w:r>
      <w:proofErr w:type="spellEnd"/>
      <w:r>
        <w:br/>
      </w:r>
      <w:proofErr w:type="spellStart"/>
      <w:r>
        <w:t>ataSourceDS</w:t>
      </w:r>
      <w:proofErr w:type="spellEnd"/>
      <w:r>
        <w:t>" enabled="true" use-java-context="true"&gt;</w:t>
      </w:r>
    </w:p>
    <w:p w14:paraId="3A93C84E" w14:textId="77777777" w:rsidR="00104A30" w:rsidRDefault="002F12F7">
      <w:pPr>
        <w:pStyle w:val="li"/>
        <w:numPr>
          <w:ilvl w:val="0"/>
          <w:numId w:val="23"/>
        </w:numPr>
      </w:pPr>
      <w:r>
        <w:t xml:space="preserve">Change the </w:t>
      </w:r>
      <w:proofErr w:type="spellStart"/>
      <w:r>
        <w:t>TaxDataSource</w:t>
      </w:r>
      <w:proofErr w:type="spellEnd"/>
      <w:r>
        <w:t xml:space="preserve"> values in </w:t>
      </w:r>
      <w:r>
        <w:rPr>
          <w:rStyle w:val="i"/>
        </w:rPr>
        <w:t>determination-xa-ds.xml</w:t>
      </w:r>
      <w:r>
        <w:t xml:space="preserve"> that </w:t>
      </w:r>
      <w:proofErr w:type="gramStart"/>
      <w:r>
        <w:t>correspond</w:t>
      </w:r>
      <w:proofErr w:type="gramEnd"/>
      <w:r>
        <w:t xml:space="preserve"> to the elements in the table below. The sample snippet that follows the table has bold entries highlighting the values to change.</w:t>
      </w:r>
    </w:p>
    <w:p w14:paraId="527826DC"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508"/>
        <w:gridCol w:w="6021"/>
      </w:tblGrid>
      <w:tr w:rsidR="00104A30" w14:paraId="1849B5B8" w14:textId="77777777">
        <w:trPr>
          <w:tblHeader/>
        </w:trPr>
        <w:tc>
          <w:tcPr>
            <w:tcW w:w="724.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677AD8C" w14:textId="77777777" w:rsidR="00104A30" w:rsidRDefault="002F12F7">
            <w:pPr>
              <w:pStyle w:val="th"/>
            </w:pPr>
            <w:r>
              <w:lastRenderedPageBreak/>
              <w:t>Tax Data Source (jdbc/TaxDataSource)</w:t>
            </w:r>
          </w:p>
        </w:tc>
      </w:tr>
      <w:tr w:rsidR="00104A30" w14:paraId="4EBFFDCB" w14:textId="77777777">
        <w:trPr>
          <w:tblHeader/>
        </w:trPr>
        <w:tc>
          <w:tcPr>
            <w:tcW w:w="309.7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5ECD0FDC" w14:textId="77777777" w:rsidR="00104A30" w:rsidRDefault="002F12F7">
            <w:pPr>
              <w:pStyle w:val="th1"/>
            </w:pPr>
            <w:r>
              <w:t>Element</w:t>
            </w:r>
          </w:p>
        </w:tc>
        <w:tc>
          <w:tcPr>
            <w:tcW w:w="414.7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7BE657B7" w14:textId="77777777" w:rsidR="00104A30" w:rsidRDefault="002F12F7">
            <w:pPr>
              <w:pStyle w:val="th1"/>
            </w:pPr>
            <w:r>
              <w:t>Description</w:t>
            </w:r>
          </w:p>
        </w:tc>
      </w:tr>
      <w:tr w:rsidR="00104A30" w14:paraId="267026EE" w14:textId="77777777">
        <w:tc>
          <w:tcPr>
            <w:tcW w:w="30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6782765" w14:textId="77777777" w:rsidR="00104A30" w:rsidRDefault="002F12F7">
            <w:pPr>
              <w:pStyle w:val="td2"/>
            </w:pPr>
            <w:r>
              <w:t>&lt;xa-</w:t>
            </w:r>
            <w:proofErr w:type="spellStart"/>
            <w:r>
              <w:t>datasource</w:t>
            </w:r>
            <w:proofErr w:type="spellEnd"/>
            <w:r>
              <w:t xml:space="preserve">-property name="URL"&gt; </w:t>
            </w:r>
            <w:r>
              <w:br/>
            </w:r>
            <w:proofErr w:type="spellStart"/>
            <w:proofErr w:type="gramStart"/>
            <w:r>
              <w:t>jdbc:oracle</w:t>
            </w:r>
            <w:proofErr w:type="gramEnd"/>
            <w:r>
              <w:t>:</w:t>
            </w:r>
            <w:proofErr w:type="gramStart"/>
            <w:r>
              <w:t>thin</w:t>
            </w:r>
            <w:proofErr w:type="spellEnd"/>
            <w:r>
              <w:t>:@</w:t>
            </w:r>
            <w:proofErr w:type="spellStart"/>
            <w:r>
              <w:rPr>
                <w:rStyle w:val="spanUIElement"/>
              </w:rPr>
              <w:t>host</w:t>
            </w:r>
            <w:r>
              <w:t>:</w:t>
            </w:r>
            <w:r>
              <w:rPr>
                <w:rStyle w:val="spanUIElement"/>
              </w:rPr>
              <w:t>port</w:t>
            </w:r>
            <w:proofErr w:type="spellEnd"/>
            <w:proofErr w:type="gramEnd"/>
            <w:r>
              <w:t>/</w:t>
            </w:r>
            <w:r>
              <w:rPr>
                <w:rStyle w:val="spanUIElement"/>
              </w:rPr>
              <w:t>server</w:t>
            </w:r>
            <w:r>
              <w:br/>
              <w:t>&lt;/xa-</w:t>
            </w:r>
            <w:proofErr w:type="spellStart"/>
            <w:r>
              <w:t>datasource</w:t>
            </w:r>
            <w:proofErr w:type="spellEnd"/>
            <w:r>
              <w:t>-property&gt;</w:t>
            </w:r>
          </w:p>
        </w:tc>
        <w:tc>
          <w:tcPr>
            <w:tcW w:w="41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A8C0E94" w14:textId="77777777" w:rsidR="00104A30" w:rsidRDefault="002F12F7">
            <w:pPr>
              <w:pStyle w:val="p2"/>
            </w:pPr>
            <w:r>
              <w:t>Replace the following with values for your implementation:</w:t>
            </w:r>
          </w:p>
          <w:p w14:paraId="2A182925" w14:textId="77777777" w:rsidR="00104A30" w:rsidRDefault="002F12F7">
            <w:pPr>
              <w:pStyle w:val="li2"/>
              <w:numPr>
                <w:ilvl w:val="0"/>
                <w:numId w:val="24"/>
              </w:numPr>
            </w:pPr>
            <w:r>
              <w:rPr>
                <w:rStyle w:val="spanUIElement"/>
              </w:rPr>
              <w:t>host</w:t>
            </w:r>
            <w:r>
              <w:t>: The name of the system hosting the database.</w:t>
            </w:r>
          </w:p>
          <w:p w14:paraId="7BEF4110" w14:textId="77777777" w:rsidR="00104A30" w:rsidRDefault="002F12F7">
            <w:pPr>
              <w:pStyle w:val="li2"/>
              <w:numPr>
                <w:ilvl w:val="0"/>
                <w:numId w:val="24"/>
              </w:numPr>
            </w:pPr>
            <w:r>
              <w:rPr>
                <w:rStyle w:val="spanUIElement"/>
              </w:rPr>
              <w:t>port</w:t>
            </w:r>
            <w:r>
              <w:t>: The database port; the default is 1521.</w:t>
            </w:r>
          </w:p>
          <w:p w14:paraId="249FEDBD" w14:textId="77777777" w:rsidR="00104A30" w:rsidRDefault="002F12F7">
            <w:pPr>
              <w:pStyle w:val="li2"/>
              <w:numPr>
                <w:ilvl w:val="0"/>
                <w:numId w:val="24"/>
              </w:numPr>
              <w:spacing w:after="6.65pt"/>
            </w:pPr>
            <w:r>
              <w:rPr>
                <w:rStyle w:val="spanUIElement"/>
              </w:rPr>
              <w:t>server</w:t>
            </w:r>
            <w:r>
              <w:t>: The name of your Oracle service.</w:t>
            </w:r>
          </w:p>
        </w:tc>
      </w:tr>
      <w:tr w:rsidR="00104A30" w14:paraId="538AC45F" w14:textId="77777777">
        <w:tc>
          <w:tcPr>
            <w:tcW w:w="309.7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379245F0" w14:textId="77777777" w:rsidR="00104A30" w:rsidRDefault="002F12F7">
            <w:pPr>
              <w:pStyle w:val="td2"/>
            </w:pPr>
            <w:r>
              <w:t>&lt;xa-</w:t>
            </w:r>
            <w:proofErr w:type="spellStart"/>
            <w:r>
              <w:t>datasource</w:t>
            </w:r>
            <w:proofErr w:type="spellEnd"/>
            <w:r>
              <w:t>-property name="User"&gt;</w:t>
            </w:r>
            <w:proofErr w:type="gramStart"/>
            <w:r>
              <w:rPr>
                <w:rStyle w:val="spanUIElement"/>
              </w:rPr>
              <w:t>user name</w:t>
            </w:r>
            <w:proofErr w:type="gramEnd"/>
            <w:r>
              <w:br/>
              <w:t>&lt;/xa-</w:t>
            </w:r>
            <w:proofErr w:type="spellStart"/>
            <w:r>
              <w:t>datasource</w:t>
            </w:r>
            <w:proofErr w:type="spellEnd"/>
            <w:r>
              <w:t>-property&gt;</w:t>
            </w:r>
          </w:p>
        </w:tc>
        <w:tc>
          <w:tcPr>
            <w:tcW w:w="414.7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191DAFD" w14:textId="77777777" w:rsidR="00104A30" w:rsidRDefault="002F12F7">
            <w:pPr>
              <w:pStyle w:val="td2"/>
            </w:pPr>
            <w:r>
              <w:t xml:space="preserve">Replace </w:t>
            </w:r>
            <w:proofErr w:type="gramStart"/>
            <w:r>
              <w:rPr>
                <w:rStyle w:val="spanUIElement"/>
              </w:rPr>
              <w:t>user name</w:t>
            </w:r>
            <w:proofErr w:type="gramEnd"/>
            <w:r>
              <w:t xml:space="preserve"> with the Tax schema </w:t>
            </w:r>
            <w:proofErr w:type="gramStart"/>
            <w:r>
              <w:t>user name</w:t>
            </w:r>
            <w:proofErr w:type="gramEnd"/>
            <w:r>
              <w:t xml:space="preserve"> (for example, SBXTAX).</w:t>
            </w:r>
          </w:p>
        </w:tc>
      </w:tr>
      <w:tr w:rsidR="00104A30" w14:paraId="19675EF1" w14:textId="77777777">
        <w:tc>
          <w:tcPr>
            <w:tcW w:w="309.75pt" w:type="dxa"/>
            <w:tcBorders>
              <w:top w:val="single" w:sz="6" w:space="0" w:color="404040"/>
              <w:end w:val="single" w:sz="6" w:space="0" w:color="404040"/>
            </w:tcBorders>
            <w:tcMar>
              <w:top w:w="5pt" w:type="dxa"/>
              <w:start w:w="3.75pt" w:type="dxa"/>
              <w:bottom w:w="5pt" w:type="dxa"/>
              <w:end w:w="3.75pt" w:type="dxa"/>
            </w:tcMar>
          </w:tcPr>
          <w:p w14:paraId="0D9C4DA7" w14:textId="77777777" w:rsidR="00104A30" w:rsidRDefault="002F12F7">
            <w:pPr>
              <w:pStyle w:val="td2"/>
            </w:pPr>
            <w:r>
              <w:t>&lt;xa-</w:t>
            </w:r>
            <w:proofErr w:type="spellStart"/>
            <w:r>
              <w:t>datasource</w:t>
            </w:r>
            <w:proofErr w:type="spellEnd"/>
            <w:r>
              <w:t>-property name="Password"&gt;</w:t>
            </w:r>
            <w:r>
              <w:rPr>
                <w:rStyle w:val="spanUIElement"/>
              </w:rPr>
              <w:t>password</w:t>
            </w:r>
            <w:r>
              <w:br/>
              <w:t>&lt;/xa-</w:t>
            </w:r>
            <w:proofErr w:type="spellStart"/>
            <w:r>
              <w:t>datasource</w:t>
            </w:r>
            <w:proofErr w:type="spellEnd"/>
            <w:r>
              <w:t>-property&gt;</w:t>
            </w:r>
          </w:p>
        </w:tc>
        <w:tc>
          <w:tcPr>
            <w:tcW w:w="414.75pt" w:type="dxa"/>
            <w:tcBorders>
              <w:top w:val="single" w:sz="6" w:space="0" w:color="404040"/>
              <w:start w:val="single" w:sz="6" w:space="0" w:color="404040"/>
            </w:tcBorders>
            <w:tcMar>
              <w:top w:w="5pt" w:type="dxa"/>
              <w:start w:w="3.75pt" w:type="dxa"/>
              <w:bottom w:w="5pt" w:type="dxa"/>
              <w:end w:w="3.75pt" w:type="dxa"/>
            </w:tcMar>
          </w:tcPr>
          <w:p w14:paraId="405BB624" w14:textId="77777777" w:rsidR="00104A30" w:rsidRDefault="002F12F7">
            <w:pPr>
              <w:pStyle w:val="td2"/>
            </w:pPr>
            <w:r>
              <w:t xml:space="preserve">Replace </w:t>
            </w:r>
            <w:r>
              <w:rPr>
                <w:rStyle w:val="spanUIElement"/>
              </w:rPr>
              <w:t>password</w:t>
            </w:r>
            <w:r>
              <w:t xml:space="preserve"> with the Tax schema password (for example, SBXTAX).</w:t>
            </w:r>
          </w:p>
        </w:tc>
      </w:tr>
    </w:tbl>
    <w:p w14:paraId="2DB2118D" w14:textId="77777777" w:rsidR="00104A30" w:rsidRDefault="00104A30">
      <w:pPr>
        <w:spacing w:after="16pt"/>
      </w:pPr>
    </w:p>
    <w:p w14:paraId="23582B6F" w14:textId="77777777" w:rsidR="00104A30" w:rsidRDefault="002F12F7">
      <w:pPr>
        <w:pStyle w:val="li1"/>
        <w:numPr>
          <w:ilvl w:val="1"/>
          <w:numId w:val="25"/>
        </w:numPr>
      </w:pPr>
      <w:r>
        <w:t>&lt;xa-</w:t>
      </w:r>
      <w:proofErr w:type="spellStart"/>
      <w:r>
        <w:t>datasource</w:t>
      </w:r>
      <w:proofErr w:type="spellEnd"/>
      <w:r>
        <w:t>-property name="URL"&gt;</w:t>
      </w:r>
    </w:p>
    <w:p w14:paraId="088719AB" w14:textId="77777777" w:rsidR="00104A30" w:rsidRDefault="002F12F7">
      <w:pPr>
        <w:pStyle w:val="li1"/>
        <w:numPr>
          <w:ilvl w:val="2"/>
          <w:numId w:val="26"/>
        </w:numPr>
      </w:pPr>
      <w:proofErr w:type="spellStart"/>
      <w:proofErr w:type="gramStart"/>
      <w:r>
        <w:t>jdbc:oracle</w:t>
      </w:r>
      <w:proofErr w:type="gramEnd"/>
      <w:r>
        <w:t>:</w:t>
      </w:r>
      <w:proofErr w:type="gramStart"/>
      <w:r>
        <w:t>thin</w:t>
      </w:r>
      <w:proofErr w:type="spellEnd"/>
      <w:r>
        <w:t>:@</w:t>
      </w:r>
      <w:proofErr w:type="spellStart"/>
      <w:r>
        <w:rPr>
          <w:rStyle w:val="b1"/>
        </w:rPr>
        <w:t>host</w:t>
      </w:r>
      <w:r>
        <w:t>:</w:t>
      </w:r>
      <w:r>
        <w:rPr>
          <w:rStyle w:val="b1"/>
        </w:rPr>
        <w:t>port</w:t>
      </w:r>
      <w:proofErr w:type="spellEnd"/>
      <w:proofErr w:type="gramEnd"/>
      <w:r>
        <w:t>/</w:t>
      </w:r>
      <w:r>
        <w:rPr>
          <w:rStyle w:val="b1"/>
        </w:rPr>
        <w:t>service</w:t>
      </w:r>
    </w:p>
    <w:p w14:paraId="41F06E84" w14:textId="77777777" w:rsidR="00104A30" w:rsidRDefault="002F12F7">
      <w:pPr>
        <w:pStyle w:val="li1"/>
        <w:numPr>
          <w:ilvl w:val="1"/>
          <w:numId w:val="27"/>
        </w:numPr>
      </w:pPr>
      <w:r>
        <w:t>&lt;/xa-</w:t>
      </w:r>
      <w:proofErr w:type="spellStart"/>
      <w:r>
        <w:t>datasource</w:t>
      </w:r>
      <w:proofErr w:type="spellEnd"/>
      <w:r>
        <w:t>-property&gt;</w:t>
      </w:r>
    </w:p>
    <w:p w14:paraId="3FCC9D0A" w14:textId="77777777" w:rsidR="00104A30" w:rsidRDefault="002F12F7">
      <w:pPr>
        <w:pStyle w:val="li1"/>
        <w:numPr>
          <w:ilvl w:val="1"/>
          <w:numId w:val="27"/>
        </w:numPr>
      </w:pPr>
      <w:r>
        <w:t>&lt;xa-</w:t>
      </w:r>
      <w:proofErr w:type="spellStart"/>
      <w:r>
        <w:t>datasource</w:t>
      </w:r>
      <w:proofErr w:type="spellEnd"/>
      <w:r>
        <w:t>-property name="User"&gt;</w:t>
      </w:r>
    </w:p>
    <w:p w14:paraId="27B14F5E" w14:textId="77777777" w:rsidR="00104A30" w:rsidRDefault="002F12F7">
      <w:pPr>
        <w:pStyle w:val="li1"/>
        <w:numPr>
          <w:ilvl w:val="2"/>
          <w:numId w:val="28"/>
        </w:numPr>
      </w:pPr>
      <w:proofErr w:type="gramStart"/>
      <w:r>
        <w:rPr>
          <w:rStyle w:val="b1"/>
        </w:rPr>
        <w:t>user name</w:t>
      </w:r>
      <w:proofErr w:type="gramEnd"/>
    </w:p>
    <w:p w14:paraId="583E8E9B" w14:textId="77777777" w:rsidR="00104A30" w:rsidRDefault="002F12F7">
      <w:pPr>
        <w:pStyle w:val="li1"/>
        <w:numPr>
          <w:ilvl w:val="1"/>
          <w:numId w:val="29"/>
        </w:numPr>
      </w:pPr>
      <w:r>
        <w:t>&lt;/xa-</w:t>
      </w:r>
      <w:proofErr w:type="spellStart"/>
      <w:r>
        <w:t>datasource</w:t>
      </w:r>
      <w:proofErr w:type="spellEnd"/>
      <w:r>
        <w:t>-property&gt;</w:t>
      </w:r>
    </w:p>
    <w:p w14:paraId="72F1B8C1" w14:textId="77777777" w:rsidR="00104A30" w:rsidRDefault="002F12F7">
      <w:pPr>
        <w:pStyle w:val="li1"/>
        <w:numPr>
          <w:ilvl w:val="1"/>
          <w:numId w:val="29"/>
        </w:numPr>
      </w:pPr>
      <w:r>
        <w:t>&lt;xa-</w:t>
      </w:r>
      <w:proofErr w:type="spellStart"/>
      <w:r>
        <w:t>datasource</w:t>
      </w:r>
      <w:proofErr w:type="spellEnd"/>
      <w:r>
        <w:t>-property name="Password"&gt;</w:t>
      </w:r>
    </w:p>
    <w:p w14:paraId="3E49CC42" w14:textId="77777777" w:rsidR="00104A30" w:rsidRDefault="002F12F7">
      <w:pPr>
        <w:pStyle w:val="li1"/>
        <w:numPr>
          <w:ilvl w:val="2"/>
          <w:numId w:val="30"/>
        </w:numPr>
      </w:pPr>
      <w:r>
        <w:rPr>
          <w:rStyle w:val="b1"/>
        </w:rPr>
        <w:t>password</w:t>
      </w:r>
    </w:p>
    <w:p w14:paraId="302DDB77" w14:textId="77777777" w:rsidR="00104A30" w:rsidRDefault="002F12F7">
      <w:pPr>
        <w:pStyle w:val="li1"/>
        <w:numPr>
          <w:ilvl w:val="1"/>
          <w:numId w:val="31"/>
        </w:numPr>
      </w:pPr>
      <w:r>
        <w:t>&lt;/xa-</w:t>
      </w:r>
      <w:proofErr w:type="spellStart"/>
      <w:r>
        <w:t>datasource</w:t>
      </w:r>
      <w:proofErr w:type="spellEnd"/>
      <w:r>
        <w:t>-property&gt;</w:t>
      </w:r>
    </w:p>
    <w:p w14:paraId="6A4935C0" w14:textId="77777777" w:rsidR="00104A30" w:rsidRDefault="002F12F7">
      <w:pPr>
        <w:pStyle w:val="li"/>
        <w:numPr>
          <w:ilvl w:val="0"/>
          <w:numId w:val="32"/>
        </w:numPr>
      </w:pPr>
      <w:r>
        <w:t xml:space="preserve">Locate the </w:t>
      </w:r>
      <w:proofErr w:type="spellStart"/>
      <w:r>
        <w:t>TaxDataSource</w:t>
      </w:r>
      <w:proofErr w:type="spellEnd"/>
      <w:r>
        <w:t xml:space="preserve"> &lt;xa-pool&gt; section that looks like this:</w:t>
      </w:r>
    </w:p>
    <w:p w14:paraId="159FF892" w14:textId="77777777" w:rsidR="00104A30" w:rsidRDefault="002F12F7">
      <w:pPr>
        <w:pStyle w:val="li1"/>
        <w:numPr>
          <w:ilvl w:val="1"/>
          <w:numId w:val="33"/>
        </w:numPr>
      </w:pPr>
      <w:r>
        <w:t>&lt;xa-pool&gt;</w:t>
      </w:r>
    </w:p>
    <w:p w14:paraId="350FA925" w14:textId="77777777" w:rsidR="00104A30" w:rsidRDefault="002F12F7">
      <w:pPr>
        <w:pStyle w:val="li1"/>
        <w:numPr>
          <w:ilvl w:val="2"/>
          <w:numId w:val="34"/>
        </w:numPr>
      </w:pPr>
      <w:r>
        <w:t>&lt;is-same-rm-override&gt;false&lt;/is-same-rm-override&gt;</w:t>
      </w:r>
    </w:p>
    <w:p w14:paraId="34D8BB72" w14:textId="77777777" w:rsidR="00104A30" w:rsidRDefault="002F12F7">
      <w:pPr>
        <w:pStyle w:val="li1"/>
        <w:numPr>
          <w:ilvl w:val="2"/>
          <w:numId w:val="34"/>
        </w:numPr>
      </w:pPr>
      <w:r>
        <w:t>&lt;no-</w:t>
      </w:r>
      <w:proofErr w:type="spellStart"/>
      <w:r>
        <w:t>tx</w:t>
      </w:r>
      <w:proofErr w:type="spellEnd"/>
      <w:r>
        <w:t>-separate-pools&gt;false&lt;/no-</w:t>
      </w:r>
      <w:proofErr w:type="spellStart"/>
      <w:r>
        <w:t>tx</w:t>
      </w:r>
      <w:proofErr w:type="spellEnd"/>
      <w:r>
        <w:t>-separate-pools&gt;</w:t>
      </w:r>
    </w:p>
    <w:p w14:paraId="799BD76E" w14:textId="77777777" w:rsidR="00104A30" w:rsidRDefault="002F12F7">
      <w:pPr>
        <w:pStyle w:val="li1"/>
        <w:numPr>
          <w:ilvl w:val="1"/>
          <w:numId w:val="35"/>
        </w:numPr>
      </w:pPr>
      <w:r>
        <w:t>&lt;/xa-pool&gt;</w:t>
      </w:r>
    </w:p>
    <w:p w14:paraId="6AA4A10D" w14:textId="77777777" w:rsidR="00104A30" w:rsidRDefault="002F12F7">
      <w:pPr>
        <w:pStyle w:val="li"/>
        <w:numPr>
          <w:ilvl w:val="0"/>
          <w:numId w:val="36"/>
        </w:numPr>
      </w:pPr>
      <w:r>
        <w:t>Copy and paste the following bold lines into &lt;xa-pool&gt;: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0B50B84B" w14:textId="77777777">
        <w:trPr>
          <w:cantSplit/>
          <w:trHeight w:val="480"/>
        </w:trPr>
        <w:tc>
          <w:tcPr>
            <w:tcW w:w="0pt" w:type="dxa"/>
            <w:tcBorders>
              <w:start w:val="single" w:sz="18" w:space="10" w:color="FA6400"/>
            </w:tcBorders>
            <w:tcMar>
              <w:top w:w="0pt" w:type="dxa"/>
              <w:start w:w="10.50pt" w:type="dxa"/>
              <w:bottom w:w="0pt" w:type="dxa"/>
              <w:end w:w="0pt" w:type="dxa"/>
            </w:tcMar>
          </w:tcPr>
          <w:p w14:paraId="48C366EF" w14:textId="77777777" w:rsidR="00104A30" w:rsidRDefault="002F12F7">
            <w:pPr>
              <w:pStyle w:val="p4"/>
            </w:pPr>
            <w:r>
              <w:t>Remove the line numbers after you copy and paste.</w:t>
            </w:r>
            <w:r>
              <w:br/>
            </w:r>
          </w:p>
        </w:tc>
      </w:tr>
    </w:tbl>
    <w:p w14:paraId="32BAC414" w14:textId="77777777" w:rsidR="00104A30" w:rsidRDefault="002F12F7">
      <w:pPr>
        <w:pStyle w:val="li1"/>
        <w:numPr>
          <w:ilvl w:val="1"/>
          <w:numId w:val="37"/>
        </w:numPr>
      </w:pPr>
      <w:r>
        <w:t>&lt;xa-pool&gt;</w:t>
      </w:r>
    </w:p>
    <w:p w14:paraId="4200FAE6" w14:textId="77777777" w:rsidR="00104A30" w:rsidRDefault="002F12F7">
      <w:pPr>
        <w:pStyle w:val="li1"/>
        <w:numPr>
          <w:ilvl w:val="2"/>
          <w:numId w:val="38"/>
        </w:numPr>
      </w:pPr>
      <w:r>
        <w:t>&lt;is-same-rm-override&gt;false&lt;/is-same-rm-override&gt;</w:t>
      </w:r>
    </w:p>
    <w:p w14:paraId="3AA615E8" w14:textId="77777777" w:rsidR="00104A30" w:rsidRDefault="002F12F7">
      <w:pPr>
        <w:pStyle w:val="li1"/>
        <w:numPr>
          <w:ilvl w:val="2"/>
          <w:numId w:val="38"/>
        </w:numPr>
      </w:pPr>
      <w:r>
        <w:t>&lt;no-</w:t>
      </w:r>
      <w:proofErr w:type="spellStart"/>
      <w:r>
        <w:t>tx</w:t>
      </w:r>
      <w:proofErr w:type="spellEnd"/>
      <w:r>
        <w:t>-separate-pools&gt;false&lt;/no-</w:t>
      </w:r>
      <w:proofErr w:type="spellStart"/>
      <w:r>
        <w:t>tx</w:t>
      </w:r>
      <w:proofErr w:type="spellEnd"/>
      <w:r>
        <w:t>-separate-pools&gt;</w:t>
      </w:r>
    </w:p>
    <w:p w14:paraId="10A342A5" w14:textId="77777777" w:rsidR="00104A30" w:rsidRDefault="002F12F7">
      <w:pPr>
        <w:pStyle w:val="li1"/>
        <w:numPr>
          <w:ilvl w:val="2"/>
          <w:numId w:val="38"/>
        </w:numPr>
      </w:pPr>
      <w:r>
        <w:rPr>
          <w:rStyle w:val="b1"/>
        </w:rPr>
        <w:t>&lt;min-pool-size&gt;16&lt;/min-pool-size&gt;</w:t>
      </w:r>
    </w:p>
    <w:p w14:paraId="624073DA" w14:textId="77777777" w:rsidR="00104A30" w:rsidRDefault="002F12F7">
      <w:pPr>
        <w:pStyle w:val="li1"/>
        <w:numPr>
          <w:ilvl w:val="2"/>
          <w:numId w:val="38"/>
        </w:numPr>
      </w:pPr>
      <w:r>
        <w:rPr>
          <w:rStyle w:val="b1"/>
        </w:rPr>
        <w:t>&lt;max-pool-size&gt;64&lt;/max-pool-size&gt;</w:t>
      </w:r>
    </w:p>
    <w:p w14:paraId="5DA97013" w14:textId="77777777" w:rsidR="00104A30" w:rsidRDefault="002F12F7">
      <w:pPr>
        <w:pStyle w:val="li1"/>
        <w:numPr>
          <w:ilvl w:val="2"/>
          <w:numId w:val="38"/>
        </w:numPr>
      </w:pPr>
      <w:r>
        <w:rPr>
          <w:rStyle w:val="b1"/>
        </w:rPr>
        <w:t>&lt;prefill/&gt;</w:t>
      </w:r>
    </w:p>
    <w:p w14:paraId="483D68BC" w14:textId="77777777" w:rsidR="00104A30" w:rsidRDefault="002F12F7">
      <w:pPr>
        <w:pStyle w:val="li1"/>
        <w:numPr>
          <w:ilvl w:val="1"/>
          <w:numId w:val="39"/>
        </w:numPr>
      </w:pPr>
      <w:r>
        <w:lastRenderedPageBreak/>
        <w:t>&lt;/xa-pool&gt;</w:t>
      </w:r>
    </w:p>
    <w:p w14:paraId="76E7DA59" w14:textId="77777777" w:rsidR="00104A30" w:rsidRDefault="002F12F7">
      <w:pPr>
        <w:pStyle w:val="li"/>
        <w:numPr>
          <w:ilvl w:val="0"/>
          <w:numId w:val="40"/>
        </w:numPr>
        <w:spacing w:after="16pt"/>
      </w:pPr>
      <w:r>
        <w:t xml:space="preserve">When you finish editing the tax data source values, remain in the file and go to </w:t>
      </w:r>
      <w:r>
        <w:rPr>
          <w:rStyle w:val="xref"/>
        </w:rPr>
        <w:t xml:space="preserve">Audit Data Source (page </w:t>
      </w:r>
      <w:r>
        <w:fldChar w:fldCharType="begin"/>
      </w:r>
      <w:r>
        <w:instrText xml:space="preserve"> PAGEREF -1808472272 \h  \* MERGEFORMAT </w:instrText>
      </w:r>
      <w:r>
        <w:fldChar w:fldCharType="separate"/>
      </w:r>
      <w:r>
        <w:rPr>
          <w:rStyle w:val="xref"/>
        </w:rPr>
        <w:t>31</w:t>
      </w:r>
      <w:r>
        <w:rPr>
          <w:rStyle w:val="xref"/>
        </w:rPr>
        <w:fldChar w:fldCharType="end"/>
      </w:r>
      <w:r>
        <w:rPr>
          <w:rStyle w:val="xref"/>
        </w:rPr>
        <w:t>)</w:t>
      </w:r>
      <w:r>
        <w:t>.</w:t>
      </w:r>
    </w:p>
    <w:p w14:paraId="37B0714F" w14:textId="77777777" w:rsidR="00104A30" w:rsidRDefault="002F12F7">
      <w:pPr>
        <w:pStyle w:val="h3"/>
      </w:pPr>
      <w:bookmarkStart w:id="143" w:name="_Toc256000070"/>
      <w:bookmarkStart w:id="144" w:name="_Toc256000023"/>
      <w:bookmarkStart w:id="145" w:name="-1808472272"/>
      <w:r>
        <w:t>Audit Data Source</w:t>
      </w:r>
      <w:bookmarkEnd w:id="143"/>
      <w:bookmarkEnd w:id="144"/>
    </w:p>
    <w:bookmarkEnd w:id="145"/>
    <w:p w14:paraId="06F7A99C" w14:textId="77777777" w:rsidR="00104A30" w:rsidRDefault="002F12F7">
      <w:pPr>
        <w:pStyle w:val="p1"/>
      </w:pPr>
      <w:r>
        <w:t xml:space="preserve">Complete the following steps to edit the audit data source values in </w:t>
      </w:r>
      <w:r>
        <w:rPr>
          <w:rStyle w:val="i"/>
        </w:rPr>
        <w:t>determination-xa-ds.xml</w:t>
      </w:r>
      <w:r>
        <w:t>.</w:t>
      </w:r>
    </w:p>
    <w:p w14:paraId="66328B34" w14:textId="77777777" w:rsidR="00104A30" w:rsidRDefault="002F12F7">
      <w:pPr>
        <w:pStyle w:val="li"/>
        <w:numPr>
          <w:ilvl w:val="0"/>
          <w:numId w:val="41"/>
        </w:numPr>
        <w:spacing w:before="16pt"/>
      </w:pPr>
      <w:r>
        <w:t xml:space="preserve">Locate the section in </w:t>
      </w:r>
      <w:r>
        <w:rPr>
          <w:rStyle w:val="i"/>
        </w:rPr>
        <w:t>determination-xa-ds.xml</w:t>
      </w:r>
      <w:r>
        <w:t xml:space="preserve"> that starts with "</w:t>
      </w:r>
      <w:proofErr w:type="spellStart"/>
      <w:r>
        <w:t>jdbc</w:t>
      </w:r>
      <w:proofErr w:type="spellEnd"/>
      <w:r>
        <w:t>/</w:t>
      </w:r>
      <w:proofErr w:type="spellStart"/>
      <w:r>
        <w:t>AuditDataSource</w:t>
      </w:r>
      <w:proofErr w:type="spellEnd"/>
      <w:r>
        <w:t>."</w:t>
      </w:r>
    </w:p>
    <w:p w14:paraId="3C13394F" w14:textId="77777777" w:rsidR="00104A30" w:rsidRDefault="002F12F7">
      <w:pPr>
        <w:pStyle w:val="li1"/>
        <w:numPr>
          <w:ilvl w:val="1"/>
          <w:numId w:val="42"/>
        </w:numPr>
      </w:pPr>
      <w:r>
        <w:t>&lt;xa-</w:t>
      </w:r>
      <w:proofErr w:type="spellStart"/>
      <w:r>
        <w:t>datasource</w:t>
      </w:r>
      <w:proofErr w:type="spellEnd"/>
      <w:r>
        <w:t xml:space="preserve"> </w:t>
      </w:r>
      <w:proofErr w:type="spellStart"/>
      <w:r>
        <w:t>jndi</w:t>
      </w:r>
      <w:proofErr w:type="spellEnd"/>
      <w:r>
        <w:t>-name="</w:t>
      </w:r>
      <w:proofErr w:type="spellStart"/>
      <w:r>
        <w:t>jdbc</w:t>
      </w:r>
      <w:proofErr w:type="spellEnd"/>
      <w:r>
        <w:t>/</w:t>
      </w:r>
      <w:proofErr w:type="spellStart"/>
      <w:r>
        <w:t>AuditDataSource</w:t>
      </w:r>
      <w:proofErr w:type="spellEnd"/>
      <w:r>
        <w:t>" pool-name="Au</w:t>
      </w:r>
      <w:r>
        <w:br/>
      </w:r>
      <w:proofErr w:type="spellStart"/>
      <w:r>
        <w:t>ditSourceDS</w:t>
      </w:r>
      <w:proofErr w:type="spellEnd"/>
      <w:r>
        <w:t>" enabled="true" use-java-context="true"&gt;</w:t>
      </w:r>
    </w:p>
    <w:p w14:paraId="488A695C" w14:textId="77777777" w:rsidR="00104A30" w:rsidRDefault="002F12F7">
      <w:pPr>
        <w:pStyle w:val="li"/>
        <w:numPr>
          <w:ilvl w:val="0"/>
          <w:numId w:val="43"/>
        </w:numPr>
      </w:pPr>
      <w:r>
        <w:t xml:space="preserve">Change the </w:t>
      </w:r>
      <w:proofErr w:type="spellStart"/>
      <w:r>
        <w:t>AuditDataSource</w:t>
      </w:r>
      <w:proofErr w:type="spellEnd"/>
      <w:r>
        <w:t xml:space="preserve"> values in </w:t>
      </w:r>
      <w:r>
        <w:rPr>
          <w:rStyle w:val="i"/>
        </w:rPr>
        <w:t>determination-xa-ds.xml</w:t>
      </w:r>
      <w:r>
        <w:t xml:space="preserve"> that </w:t>
      </w:r>
      <w:proofErr w:type="gramStart"/>
      <w:r>
        <w:t>correspond</w:t>
      </w:r>
      <w:proofErr w:type="gramEnd"/>
      <w:r>
        <w:t xml:space="preserve"> to the elements in the table below. The sample snippet that follows the table has bold entries highlighting the values to change.</w:t>
      </w:r>
    </w:p>
    <w:p w14:paraId="00F8CA37"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4454"/>
        <w:gridCol w:w="6075"/>
      </w:tblGrid>
      <w:tr w:rsidR="00104A30" w14:paraId="312701A4" w14:textId="77777777">
        <w:trPr>
          <w:tblHeader/>
        </w:trPr>
        <w:tc>
          <w:tcPr>
            <w:tcW w:w="724.5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37240A6" w14:textId="77777777" w:rsidR="00104A30" w:rsidRDefault="002F12F7">
            <w:pPr>
              <w:pStyle w:val="th"/>
            </w:pPr>
            <w:r>
              <w:t>Audit Data Source (jdbc/AuditDataSource)</w:t>
            </w:r>
          </w:p>
        </w:tc>
      </w:tr>
      <w:tr w:rsidR="00104A30" w14:paraId="59C0A3DF" w14:textId="77777777">
        <w:trPr>
          <w:tblHeader/>
        </w:trPr>
        <w:tc>
          <w:tcPr>
            <w:tcW w:w="306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4076ADA5" w14:textId="77777777" w:rsidR="00104A30" w:rsidRDefault="002F12F7">
            <w:pPr>
              <w:pStyle w:val="th1"/>
            </w:pPr>
            <w:r>
              <w:t>Element</w:t>
            </w:r>
          </w:p>
        </w:tc>
        <w:tc>
          <w:tcPr>
            <w:tcW w:w="418.50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23F06E35" w14:textId="77777777" w:rsidR="00104A30" w:rsidRDefault="002F12F7">
            <w:pPr>
              <w:pStyle w:val="th1"/>
            </w:pPr>
            <w:r>
              <w:t>Description</w:t>
            </w:r>
          </w:p>
        </w:tc>
      </w:tr>
      <w:tr w:rsidR="00104A30" w14:paraId="7C678738" w14:textId="77777777">
        <w:tc>
          <w:tcPr>
            <w:tcW w:w="306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E5B79D4" w14:textId="77777777" w:rsidR="00104A30" w:rsidRDefault="002F12F7">
            <w:pPr>
              <w:pStyle w:val="td2"/>
            </w:pPr>
            <w:r>
              <w:t>&lt;xa-</w:t>
            </w:r>
            <w:proofErr w:type="spellStart"/>
            <w:r>
              <w:t>datasource</w:t>
            </w:r>
            <w:proofErr w:type="spellEnd"/>
            <w:r>
              <w:t xml:space="preserve">-property name="URL"&gt; </w:t>
            </w:r>
            <w:r>
              <w:br/>
            </w:r>
            <w:proofErr w:type="spellStart"/>
            <w:proofErr w:type="gramStart"/>
            <w:r>
              <w:t>jdbc:oracle</w:t>
            </w:r>
            <w:proofErr w:type="gramEnd"/>
            <w:r>
              <w:t>:</w:t>
            </w:r>
            <w:proofErr w:type="gramStart"/>
            <w:r>
              <w:t>thin</w:t>
            </w:r>
            <w:proofErr w:type="spellEnd"/>
            <w:r>
              <w:t>:@</w:t>
            </w:r>
            <w:proofErr w:type="spellStart"/>
            <w:r>
              <w:rPr>
                <w:rStyle w:val="spanUIElement"/>
              </w:rPr>
              <w:t>host</w:t>
            </w:r>
            <w:r>
              <w:t>:</w:t>
            </w:r>
            <w:r>
              <w:rPr>
                <w:rStyle w:val="spanUIElement"/>
              </w:rPr>
              <w:t>port</w:t>
            </w:r>
            <w:proofErr w:type="spellEnd"/>
            <w:proofErr w:type="gramEnd"/>
            <w:r>
              <w:rPr>
                <w:rStyle w:val="spanUIElement"/>
              </w:rPr>
              <w:t>/server</w:t>
            </w:r>
            <w:r>
              <w:br/>
              <w:t>&lt;/xa-</w:t>
            </w:r>
            <w:proofErr w:type="spellStart"/>
            <w:r>
              <w:t>datasource</w:t>
            </w:r>
            <w:proofErr w:type="spellEnd"/>
            <w:r>
              <w:t>-property&gt;</w:t>
            </w:r>
          </w:p>
        </w:tc>
        <w:tc>
          <w:tcPr>
            <w:tcW w:w="418.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65D8F5C" w14:textId="77777777" w:rsidR="00104A30" w:rsidRDefault="002F12F7">
            <w:pPr>
              <w:pStyle w:val="p2"/>
            </w:pPr>
            <w:r>
              <w:t>Replace the following with values for your implementation:</w:t>
            </w:r>
          </w:p>
          <w:p w14:paraId="6E5191FD" w14:textId="77777777" w:rsidR="00104A30" w:rsidRDefault="002F12F7">
            <w:pPr>
              <w:pStyle w:val="li2"/>
              <w:numPr>
                <w:ilvl w:val="0"/>
                <w:numId w:val="44"/>
              </w:numPr>
            </w:pPr>
            <w:r>
              <w:rPr>
                <w:rStyle w:val="spanUIElement"/>
              </w:rPr>
              <w:t>host</w:t>
            </w:r>
            <w:r>
              <w:t>: The name of the system hosting the database.</w:t>
            </w:r>
          </w:p>
          <w:p w14:paraId="4A5A8162" w14:textId="77777777" w:rsidR="00104A30" w:rsidRDefault="002F12F7">
            <w:pPr>
              <w:pStyle w:val="li2"/>
              <w:numPr>
                <w:ilvl w:val="0"/>
                <w:numId w:val="44"/>
              </w:numPr>
            </w:pPr>
            <w:r>
              <w:rPr>
                <w:rStyle w:val="spanUIElement"/>
              </w:rPr>
              <w:t>port</w:t>
            </w:r>
            <w:r>
              <w:t>: The database port; the default is 1521.</w:t>
            </w:r>
          </w:p>
          <w:p w14:paraId="0D226ACA" w14:textId="77777777" w:rsidR="00104A30" w:rsidRDefault="002F12F7">
            <w:pPr>
              <w:pStyle w:val="li2"/>
              <w:numPr>
                <w:ilvl w:val="0"/>
                <w:numId w:val="44"/>
              </w:numPr>
              <w:spacing w:after="6.65pt"/>
            </w:pPr>
            <w:r>
              <w:rPr>
                <w:rStyle w:val="spanUIElement"/>
              </w:rPr>
              <w:t>server</w:t>
            </w:r>
            <w:r>
              <w:t>: The name of your Oracle service.</w:t>
            </w:r>
          </w:p>
        </w:tc>
      </w:tr>
      <w:tr w:rsidR="00104A30" w14:paraId="4FB51339" w14:textId="77777777">
        <w:tc>
          <w:tcPr>
            <w:tcW w:w="306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ABB6642" w14:textId="77777777" w:rsidR="00104A30" w:rsidRDefault="002F12F7">
            <w:pPr>
              <w:pStyle w:val="td2"/>
            </w:pPr>
            <w:r>
              <w:t>&lt;xa-</w:t>
            </w:r>
            <w:proofErr w:type="spellStart"/>
            <w:r>
              <w:t>datasource</w:t>
            </w:r>
            <w:proofErr w:type="spellEnd"/>
            <w:r>
              <w:t>-property name="User"&gt;</w:t>
            </w:r>
            <w:proofErr w:type="gramStart"/>
            <w:r>
              <w:rPr>
                <w:rStyle w:val="spanUIElement"/>
              </w:rPr>
              <w:t>user name</w:t>
            </w:r>
            <w:proofErr w:type="gramEnd"/>
            <w:r>
              <w:br/>
              <w:t>&lt;/xa-</w:t>
            </w:r>
            <w:proofErr w:type="spellStart"/>
            <w:r>
              <w:t>datasource</w:t>
            </w:r>
            <w:proofErr w:type="spellEnd"/>
            <w:r>
              <w:t>-property&gt;</w:t>
            </w:r>
          </w:p>
        </w:tc>
        <w:tc>
          <w:tcPr>
            <w:tcW w:w="418.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24EAFA4" w14:textId="77777777" w:rsidR="00104A30" w:rsidRDefault="002F12F7">
            <w:pPr>
              <w:pStyle w:val="td2"/>
            </w:pPr>
            <w:r>
              <w:t xml:space="preserve">Replace </w:t>
            </w:r>
            <w:proofErr w:type="gramStart"/>
            <w:r>
              <w:rPr>
                <w:rStyle w:val="spanUIElement"/>
              </w:rPr>
              <w:t>user name</w:t>
            </w:r>
            <w:proofErr w:type="gramEnd"/>
            <w:r>
              <w:t xml:space="preserve"> with the Audit schema </w:t>
            </w:r>
            <w:proofErr w:type="gramStart"/>
            <w:r>
              <w:t>user name</w:t>
            </w:r>
            <w:proofErr w:type="gramEnd"/>
            <w:r>
              <w:t xml:space="preserve"> (for example, SBXAUD).</w:t>
            </w:r>
          </w:p>
        </w:tc>
      </w:tr>
      <w:tr w:rsidR="00104A30" w14:paraId="419A4C84" w14:textId="77777777">
        <w:tc>
          <w:tcPr>
            <w:tcW w:w="306pt" w:type="dxa"/>
            <w:tcBorders>
              <w:top w:val="single" w:sz="6" w:space="0" w:color="404040"/>
              <w:end w:val="single" w:sz="6" w:space="0" w:color="404040"/>
            </w:tcBorders>
            <w:tcMar>
              <w:top w:w="5pt" w:type="dxa"/>
              <w:start w:w="3.75pt" w:type="dxa"/>
              <w:bottom w:w="5pt" w:type="dxa"/>
              <w:end w:w="3.75pt" w:type="dxa"/>
            </w:tcMar>
          </w:tcPr>
          <w:p w14:paraId="70AF5A3B" w14:textId="77777777" w:rsidR="00104A30" w:rsidRDefault="002F12F7">
            <w:pPr>
              <w:pStyle w:val="td2"/>
            </w:pPr>
            <w:r>
              <w:t>&lt;xa-</w:t>
            </w:r>
            <w:proofErr w:type="spellStart"/>
            <w:r>
              <w:t>datasource</w:t>
            </w:r>
            <w:proofErr w:type="spellEnd"/>
            <w:r>
              <w:t>-property name="Password"&gt;</w:t>
            </w:r>
            <w:r>
              <w:rPr>
                <w:rStyle w:val="spanUIElement"/>
              </w:rPr>
              <w:t>password</w:t>
            </w:r>
            <w:r>
              <w:br/>
              <w:t>&lt;/xa-</w:t>
            </w:r>
            <w:proofErr w:type="spellStart"/>
            <w:r>
              <w:t>datasource</w:t>
            </w:r>
            <w:proofErr w:type="spellEnd"/>
            <w:r>
              <w:t>-property&gt;</w:t>
            </w:r>
          </w:p>
        </w:tc>
        <w:tc>
          <w:tcPr>
            <w:tcW w:w="418.50pt" w:type="dxa"/>
            <w:tcBorders>
              <w:top w:val="single" w:sz="6" w:space="0" w:color="404040"/>
              <w:start w:val="single" w:sz="6" w:space="0" w:color="404040"/>
            </w:tcBorders>
            <w:tcMar>
              <w:top w:w="5pt" w:type="dxa"/>
              <w:start w:w="3.75pt" w:type="dxa"/>
              <w:bottom w:w="5pt" w:type="dxa"/>
              <w:end w:w="3.75pt" w:type="dxa"/>
            </w:tcMar>
          </w:tcPr>
          <w:p w14:paraId="12257230" w14:textId="77777777" w:rsidR="00104A30" w:rsidRDefault="002F12F7">
            <w:pPr>
              <w:pStyle w:val="td2"/>
            </w:pPr>
            <w:r>
              <w:t xml:space="preserve">Replace </w:t>
            </w:r>
            <w:r>
              <w:rPr>
                <w:rStyle w:val="spanUIElement"/>
              </w:rPr>
              <w:t>password</w:t>
            </w:r>
            <w:r>
              <w:t xml:space="preserve"> with the Audit schema password (for example, SBXAUD).</w:t>
            </w:r>
          </w:p>
        </w:tc>
      </w:tr>
    </w:tbl>
    <w:p w14:paraId="57763CD1" w14:textId="77777777" w:rsidR="00104A30" w:rsidRDefault="00104A30">
      <w:pPr>
        <w:spacing w:after="16pt"/>
      </w:pPr>
    </w:p>
    <w:p w14:paraId="6E080819" w14:textId="77777777" w:rsidR="00104A30" w:rsidRDefault="002F12F7">
      <w:pPr>
        <w:pStyle w:val="li1"/>
        <w:numPr>
          <w:ilvl w:val="1"/>
          <w:numId w:val="45"/>
        </w:numPr>
      </w:pPr>
      <w:r>
        <w:t>&lt;xa-</w:t>
      </w:r>
      <w:proofErr w:type="spellStart"/>
      <w:r>
        <w:t>datasource</w:t>
      </w:r>
      <w:proofErr w:type="spellEnd"/>
      <w:r>
        <w:t>-property name="URL"&gt;</w:t>
      </w:r>
    </w:p>
    <w:p w14:paraId="452B8FAF" w14:textId="77777777" w:rsidR="00104A30" w:rsidRDefault="002F12F7">
      <w:pPr>
        <w:pStyle w:val="li1"/>
        <w:numPr>
          <w:ilvl w:val="2"/>
          <w:numId w:val="46"/>
        </w:numPr>
      </w:pPr>
      <w:proofErr w:type="spellStart"/>
      <w:proofErr w:type="gramStart"/>
      <w:r>
        <w:t>jdbc:oracle</w:t>
      </w:r>
      <w:proofErr w:type="gramEnd"/>
      <w:r>
        <w:t>:</w:t>
      </w:r>
      <w:proofErr w:type="gramStart"/>
      <w:r>
        <w:t>thin</w:t>
      </w:r>
      <w:proofErr w:type="spellEnd"/>
      <w:r>
        <w:t>:@</w:t>
      </w:r>
      <w:proofErr w:type="spellStart"/>
      <w:r>
        <w:rPr>
          <w:rStyle w:val="b1"/>
        </w:rPr>
        <w:t>host</w:t>
      </w:r>
      <w:r>
        <w:t>:</w:t>
      </w:r>
      <w:r>
        <w:rPr>
          <w:rStyle w:val="b1"/>
        </w:rPr>
        <w:t>port</w:t>
      </w:r>
      <w:proofErr w:type="spellEnd"/>
      <w:proofErr w:type="gramEnd"/>
      <w:r>
        <w:t>/</w:t>
      </w:r>
      <w:r>
        <w:rPr>
          <w:rStyle w:val="b1"/>
        </w:rPr>
        <w:t>service</w:t>
      </w:r>
    </w:p>
    <w:p w14:paraId="3333F5EE" w14:textId="77777777" w:rsidR="00104A30" w:rsidRDefault="002F12F7">
      <w:pPr>
        <w:pStyle w:val="li1"/>
        <w:numPr>
          <w:ilvl w:val="1"/>
          <w:numId w:val="47"/>
        </w:numPr>
      </w:pPr>
      <w:r>
        <w:t>&lt;/xa-</w:t>
      </w:r>
      <w:proofErr w:type="spellStart"/>
      <w:r>
        <w:t>datasource</w:t>
      </w:r>
      <w:proofErr w:type="spellEnd"/>
      <w:r>
        <w:t>-property&gt;</w:t>
      </w:r>
    </w:p>
    <w:p w14:paraId="6B6E7EA1" w14:textId="77777777" w:rsidR="00104A30" w:rsidRDefault="002F12F7">
      <w:pPr>
        <w:pStyle w:val="li1"/>
        <w:numPr>
          <w:ilvl w:val="1"/>
          <w:numId w:val="47"/>
        </w:numPr>
      </w:pPr>
      <w:r>
        <w:t>&lt;xa-</w:t>
      </w:r>
      <w:proofErr w:type="spellStart"/>
      <w:r>
        <w:t>datasource</w:t>
      </w:r>
      <w:proofErr w:type="spellEnd"/>
      <w:r>
        <w:t>-property name="User"&gt;</w:t>
      </w:r>
    </w:p>
    <w:p w14:paraId="08FCD828" w14:textId="77777777" w:rsidR="00104A30" w:rsidRDefault="002F12F7">
      <w:pPr>
        <w:pStyle w:val="li1"/>
        <w:numPr>
          <w:ilvl w:val="2"/>
          <w:numId w:val="48"/>
        </w:numPr>
      </w:pPr>
      <w:proofErr w:type="gramStart"/>
      <w:r>
        <w:rPr>
          <w:rStyle w:val="b1"/>
        </w:rPr>
        <w:t>user name</w:t>
      </w:r>
      <w:proofErr w:type="gramEnd"/>
    </w:p>
    <w:p w14:paraId="66FD3F22" w14:textId="77777777" w:rsidR="00104A30" w:rsidRDefault="002F12F7">
      <w:pPr>
        <w:pStyle w:val="li1"/>
        <w:numPr>
          <w:ilvl w:val="1"/>
          <w:numId w:val="49"/>
        </w:numPr>
      </w:pPr>
      <w:r>
        <w:t>&lt;/xa-</w:t>
      </w:r>
      <w:proofErr w:type="spellStart"/>
      <w:r>
        <w:t>datasource</w:t>
      </w:r>
      <w:proofErr w:type="spellEnd"/>
      <w:r>
        <w:t>-property&gt;</w:t>
      </w:r>
    </w:p>
    <w:p w14:paraId="1C6BFBEE" w14:textId="77777777" w:rsidR="00104A30" w:rsidRDefault="002F12F7">
      <w:pPr>
        <w:pStyle w:val="li1"/>
        <w:numPr>
          <w:ilvl w:val="1"/>
          <w:numId w:val="49"/>
        </w:numPr>
      </w:pPr>
      <w:r>
        <w:t>&lt;xa-</w:t>
      </w:r>
      <w:proofErr w:type="spellStart"/>
      <w:r>
        <w:t>datasource</w:t>
      </w:r>
      <w:proofErr w:type="spellEnd"/>
      <w:r>
        <w:t>-property name="Password"&gt;</w:t>
      </w:r>
    </w:p>
    <w:p w14:paraId="75ACA79C" w14:textId="77777777" w:rsidR="00104A30" w:rsidRDefault="002F12F7">
      <w:pPr>
        <w:pStyle w:val="li1"/>
        <w:numPr>
          <w:ilvl w:val="2"/>
          <w:numId w:val="50"/>
        </w:numPr>
      </w:pPr>
      <w:r>
        <w:rPr>
          <w:rStyle w:val="b1"/>
        </w:rPr>
        <w:t>password</w:t>
      </w:r>
    </w:p>
    <w:p w14:paraId="7BA6F6D1" w14:textId="77777777" w:rsidR="00104A30" w:rsidRDefault="002F12F7">
      <w:pPr>
        <w:pStyle w:val="li1"/>
        <w:numPr>
          <w:ilvl w:val="1"/>
          <w:numId w:val="51"/>
        </w:numPr>
      </w:pPr>
      <w:r>
        <w:lastRenderedPageBreak/>
        <w:t>&lt;/xa-</w:t>
      </w:r>
      <w:proofErr w:type="spellStart"/>
      <w:r>
        <w:t>datasource</w:t>
      </w:r>
      <w:proofErr w:type="spellEnd"/>
      <w:r>
        <w:t>-property&gt;</w:t>
      </w:r>
    </w:p>
    <w:p w14:paraId="4F57A689" w14:textId="77777777" w:rsidR="00104A30" w:rsidRDefault="002F12F7">
      <w:pPr>
        <w:pStyle w:val="li"/>
        <w:numPr>
          <w:ilvl w:val="0"/>
          <w:numId w:val="52"/>
        </w:numPr>
      </w:pPr>
      <w:r>
        <w:t xml:space="preserve">Locate the </w:t>
      </w:r>
      <w:proofErr w:type="spellStart"/>
      <w:r>
        <w:t>AuditDataSource</w:t>
      </w:r>
      <w:proofErr w:type="spellEnd"/>
      <w:r>
        <w:t xml:space="preserve"> &lt;xa-pool&gt; section that looks like this:</w:t>
      </w:r>
    </w:p>
    <w:p w14:paraId="709CC449" w14:textId="77777777" w:rsidR="00104A30" w:rsidRDefault="002F12F7">
      <w:pPr>
        <w:pStyle w:val="li1"/>
        <w:numPr>
          <w:ilvl w:val="1"/>
          <w:numId w:val="53"/>
        </w:numPr>
      </w:pPr>
      <w:r>
        <w:t>&lt;xa-pool&gt;</w:t>
      </w:r>
    </w:p>
    <w:p w14:paraId="492321A6" w14:textId="77777777" w:rsidR="00104A30" w:rsidRDefault="002F12F7">
      <w:pPr>
        <w:pStyle w:val="li1"/>
        <w:numPr>
          <w:ilvl w:val="2"/>
          <w:numId w:val="54"/>
        </w:numPr>
      </w:pPr>
      <w:r>
        <w:t>&lt;is-same-rm-override&gt;false&lt;/is-same-rm-override&gt;</w:t>
      </w:r>
    </w:p>
    <w:p w14:paraId="63CEC454" w14:textId="77777777" w:rsidR="00104A30" w:rsidRDefault="002F12F7">
      <w:pPr>
        <w:pStyle w:val="li1"/>
        <w:numPr>
          <w:ilvl w:val="2"/>
          <w:numId w:val="54"/>
        </w:numPr>
      </w:pPr>
      <w:r>
        <w:t>&lt;no-</w:t>
      </w:r>
      <w:proofErr w:type="spellStart"/>
      <w:r>
        <w:t>tx</w:t>
      </w:r>
      <w:proofErr w:type="spellEnd"/>
      <w:r>
        <w:t>-separate-pools&gt;false&lt;/no-</w:t>
      </w:r>
      <w:proofErr w:type="spellStart"/>
      <w:r>
        <w:t>tx</w:t>
      </w:r>
      <w:proofErr w:type="spellEnd"/>
      <w:r>
        <w:t>-separate-pools&gt;</w:t>
      </w:r>
    </w:p>
    <w:p w14:paraId="0E4EC15B" w14:textId="77777777" w:rsidR="00104A30" w:rsidRDefault="002F12F7">
      <w:pPr>
        <w:pStyle w:val="li1"/>
        <w:numPr>
          <w:ilvl w:val="1"/>
          <w:numId w:val="55"/>
        </w:numPr>
      </w:pPr>
      <w:r>
        <w:t>&lt;/xa-pool&gt;</w:t>
      </w:r>
    </w:p>
    <w:p w14:paraId="7E5C76AE" w14:textId="77777777" w:rsidR="00104A30" w:rsidRDefault="002F12F7">
      <w:pPr>
        <w:pStyle w:val="li"/>
        <w:numPr>
          <w:ilvl w:val="0"/>
          <w:numId w:val="56"/>
        </w:numPr>
      </w:pPr>
      <w:r>
        <w:t>Copy and paste the following bold lines into &lt;xa-pool&gt;: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57BC7D9" w14:textId="77777777">
        <w:trPr>
          <w:cantSplit/>
          <w:trHeight w:val="480"/>
        </w:trPr>
        <w:tc>
          <w:tcPr>
            <w:tcW w:w="0pt" w:type="dxa"/>
            <w:tcBorders>
              <w:start w:val="single" w:sz="18" w:space="10" w:color="FA6400"/>
            </w:tcBorders>
            <w:tcMar>
              <w:top w:w="0pt" w:type="dxa"/>
              <w:start w:w="10.50pt" w:type="dxa"/>
              <w:bottom w:w="0pt" w:type="dxa"/>
              <w:end w:w="0pt" w:type="dxa"/>
            </w:tcMar>
          </w:tcPr>
          <w:p w14:paraId="3C41DB03" w14:textId="77777777" w:rsidR="00104A30" w:rsidRDefault="002F12F7">
            <w:pPr>
              <w:pStyle w:val="p4"/>
            </w:pPr>
            <w:r>
              <w:t>Remove the line numbers after you copy and paste.</w:t>
            </w:r>
            <w:r>
              <w:br/>
            </w:r>
          </w:p>
        </w:tc>
      </w:tr>
    </w:tbl>
    <w:p w14:paraId="38AEADCB" w14:textId="77777777" w:rsidR="00104A30" w:rsidRDefault="002F12F7">
      <w:pPr>
        <w:pStyle w:val="li1"/>
        <w:numPr>
          <w:ilvl w:val="1"/>
          <w:numId w:val="57"/>
        </w:numPr>
      </w:pPr>
      <w:r>
        <w:t>&lt;xa-pool&gt;</w:t>
      </w:r>
    </w:p>
    <w:p w14:paraId="204E160C" w14:textId="77777777" w:rsidR="00104A30" w:rsidRDefault="002F12F7">
      <w:pPr>
        <w:pStyle w:val="li1"/>
        <w:numPr>
          <w:ilvl w:val="2"/>
          <w:numId w:val="58"/>
        </w:numPr>
      </w:pPr>
      <w:r>
        <w:t>&lt;is-same-rm-override&gt;false&lt;/is-same-rm-override&gt;</w:t>
      </w:r>
    </w:p>
    <w:p w14:paraId="6EB080E8" w14:textId="77777777" w:rsidR="00104A30" w:rsidRDefault="002F12F7">
      <w:pPr>
        <w:pStyle w:val="li1"/>
        <w:numPr>
          <w:ilvl w:val="2"/>
          <w:numId w:val="58"/>
        </w:numPr>
      </w:pPr>
      <w:r>
        <w:t>&lt;no-</w:t>
      </w:r>
      <w:proofErr w:type="spellStart"/>
      <w:r>
        <w:t>tx</w:t>
      </w:r>
      <w:proofErr w:type="spellEnd"/>
      <w:r>
        <w:t>-separate-pools&gt;false&lt;/no-</w:t>
      </w:r>
      <w:proofErr w:type="spellStart"/>
      <w:r>
        <w:t>tx</w:t>
      </w:r>
      <w:proofErr w:type="spellEnd"/>
      <w:r>
        <w:t>-separate-pools&gt;</w:t>
      </w:r>
    </w:p>
    <w:p w14:paraId="044E271E" w14:textId="77777777" w:rsidR="00104A30" w:rsidRDefault="002F12F7">
      <w:pPr>
        <w:pStyle w:val="li1"/>
        <w:numPr>
          <w:ilvl w:val="2"/>
          <w:numId w:val="58"/>
        </w:numPr>
      </w:pPr>
      <w:r>
        <w:rPr>
          <w:rStyle w:val="b1"/>
        </w:rPr>
        <w:t>&lt;min-pool-size&gt;16&lt;/min-pool-size&gt;</w:t>
      </w:r>
    </w:p>
    <w:p w14:paraId="453F4D7D" w14:textId="77777777" w:rsidR="00104A30" w:rsidRDefault="002F12F7">
      <w:pPr>
        <w:pStyle w:val="li1"/>
        <w:numPr>
          <w:ilvl w:val="2"/>
          <w:numId w:val="58"/>
        </w:numPr>
      </w:pPr>
      <w:r>
        <w:rPr>
          <w:rStyle w:val="b1"/>
        </w:rPr>
        <w:t>&lt;max-pool-size&gt;64&lt;/max-pool-size&gt;</w:t>
      </w:r>
    </w:p>
    <w:p w14:paraId="288C98F7" w14:textId="77777777" w:rsidR="00104A30" w:rsidRDefault="002F12F7">
      <w:pPr>
        <w:pStyle w:val="li1"/>
        <w:numPr>
          <w:ilvl w:val="2"/>
          <w:numId w:val="58"/>
        </w:numPr>
      </w:pPr>
      <w:r>
        <w:rPr>
          <w:rStyle w:val="b1"/>
        </w:rPr>
        <w:t>&lt;prefill/&gt;</w:t>
      </w:r>
    </w:p>
    <w:p w14:paraId="34D50C6E" w14:textId="77777777" w:rsidR="00104A30" w:rsidRDefault="002F12F7">
      <w:pPr>
        <w:pStyle w:val="li1"/>
        <w:numPr>
          <w:ilvl w:val="1"/>
          <w:numId w:val="59"/>
        </w:numPr>
      </w:pPr>
      <w:r>
        <w:t>&lt;/xa-pool&gt;</w:t>
      </w:r>
    </w:p>
    <w:p w14:paraId="6C4AA37C" w14:textId="77777777" w:rsidR="00104A30" w:rsidRDefault="002F12F7">
      <w:pPr>
        <w:pStyle w:val="li"/>
        <w:numPr>
          <w:ilvl w:val="0"/>
          <w:numId w:val="60"/>
        </w:numPr>
        <w:spacing w:after="16pt"/>
      </w:pPr>
      <w:r>
        <w:t>When you finish editing the audit data source values, save and close the file.</w:t>
      </w:r>
    </w:p>
    <w:p w14:paraId="066ECFD9" w14:textId="77777777" w:rsidR="00104A30" w:rsidRDefault="002F12F7">
      <w:pPr>
        <w:pStyle w:val="h2"/>
      </w:pPr>
      <w:bookmarkStart w:id="146" w:name="_Toc256000071"/>
      <w:bookmarkStart w:id="147" w:name="_Toc256000024"/>
      <w:r>
        <w:t>Creating Determination Data Sources for JPA</w:t>
      </w:r>
      <w:bookmarkEnd w:id="146"/>
      <w:bookmarkEnd w:id="147"/>
    </w:p>
    <w:p w14:paraId="64287ECA" w14:textId="77777777" w:rsidR="00104A30" w:rsidRDefault="002F12F7">
      <w:pPr>
        <w:pStyle w:val="li"/>
        <w:numPr>
          <w:ilvl w:val="0"/>
          <w:numId w:val="61"/>
        </w:numPr>
        <w:spacing w:before="16pt"/>
      </w:pPr>
      <w:r>
        <w:t xml:space="preserve">Locate </w:t>
      </w:r>
      <w:r>
        <w:rPr>
          <w:rStyle w:val="i"/>
        </w:rPr>
        <w:t>context.xml</w:t>
      </w:r>
      <w:r>
        <w:t xml:space="preserve"> in the </w:t>
      </w:r>
      <w:r>
        <w:rPr>
          <w:rStyle w:val="i"/>
        </w:rPr>
        <w:t>conf</w:t>
      </w:r>
      <w:r>
        <w:t xml:space="preserve"> directory under </w:t>
      </w:r>
      <w:r>
        <w:rPr>
          <w:rStyle w:val="i"/>
        </w:rPr>
        <w:t>&lt;</w:t>
      </w:r>
      <w:proofErr w:type="spellStart"/>
      <w:r>
        <w:rPr>
          <w:rStyle w:val="i"/>
        </w:rPr>
        <w:t>TomcatBaseDirectory</w:t>
      </w:r>
      <w:proofErr w:type="spellEnd"/>
      <w:r>
        <w:rPr>
          <w:rStyle w:val="i"/>
        </w:rPr>
        <w:t>&gt;</w:t>
      </w:r>
      <w:r>
        <w:t>.</w:t>
      </w:r>
    </w:p>
    <w:p w14:paraId="0094E5C0" w14:textId="77777777" w:rsidR="00104A30" w:rsidRDefault="002F12F7">
      <w:pPr>
        <w:pStyle w:val="li"/>
        <w:numPr>
          <w:ilvl w:val="0"/>
          <w:numId w:val="61"/>
        </w:numPr>
      </w:pPr>
      <w:r>
        <w:t>Open the file in a text editor.</w:t>
      </w:r>
    </w:p>
    <w:p w14:paraId="6B3EAC79" w14:textId="77777777" w:rsidR="00104A30" w:rsidRDefault="002F12F7">
      <w:pPr>
        <w:pStyle w:val="li"/>
        <w:numPr>
          <w:ilvl w:val="0"/>
          <w:numId w:val="61"/>
        </w:numPr>
      </w:pPr>
      <w:r>
        <w:t>Locate the &lt;Context&gt; element. Add the Data Source References.</w:t>
      </w:r>
    </w:p>
    <w:tbl>
      <w:tblPr>
        <w:tblW w:w="100.0%" w:type="pct"/>
        <w:tblInd w:w="18pt" w:type="dxa"/>
        <w:tblLook w:firstRow="1" w:lastRow="0" w:firstColumn="1" w:lastColumn="0" w:noHBand="0" w:noVBand="1"/>
      </w:tblPr>
      <w:tblGrid>
        <w:gridCol w:w="10545"/>
      </w:tblGrid>
      <w:tr w:rsidR="00104A30" w14:paraId="5D3B7AAC" w14:textId="77777777">
        <w:tc>
          <w:tcPr>
            <w:tcW w:w="0pt" w:type="dxa"/>
          </w:tcPr>
          <w:p w14:paraId="16B2B862" w14:textId="77777777" w:rsidR="00E87662" w:rsidRDefault="002F12F7">
            <w:pPr>
              <w:pStyle w:val="pCodeBlock"/>
              <w:rPr>
                <w:ins w:id="148" w:author="Kornipati, Kranthi K. (TR Technology)" w:date="2025-06-17T12:40:00Z" w16du:dateUtc="2025-06-17T07:10:00Z"/>
              </w:rPr>
            </w:pPr>
            <w:r>
              <w:t>&lt;</w:t>
            </w:r>
            <w:proofErr w:type="spellStart"/>
            <w:r>
              <w:t>ResourceLink</w:t>
            </w:r>
            <w:proofErr w:type="spellEnd"/>
            <w:r>
              <w:t xml:space="preserve"> name="</w:t>
            </w:r>
            <w:proofErr w:type="spellStart"/>
            <w:r>
              <w:t>jdbc</w:t>
            </w:r>
            <w:proofErr w:type="spellEnd"/>
            <w:r>
              <w:t>/</w:t>
            </w:r>
            <w:proofErr w:type="spellStart"/>
            <w:r>
              <w:t>TaxDataSource</w:t>
            </w:r>
            <w:proofErr w:type="spellEnd"/>
            <w:r>
              <w:t>" auth="Container" type="</w:t>
            </w:r>
            <w:proofErr w:type="spellStart"/>
            <w:proofErr w:type="gramStart"/>
            <w:r>
              <w:t>javax.sql.DataSource</w:t>
            </w:r>
            <w:proofErr w:type="spellEnd"/>
            <w:proofErr w:type="gramEnd"/>
            <w:r>
              <w:t>" global="</w:t>
            </w:r>
            <w:proofErr w:type="spellStart"/>
            <w:r>
              <w:t>jdbc</w:t>
            </w:r>
            <w:proofErr w:type="spellEnd"/>
            <w:r>
              <w:t>/</w:t>
            </w:r>
            <w:proofErr w:type="spellStart"/>
            <w:r>
              <w:t>TaxDataSource</w:t>
            </w:r>
            <w:proofErr w:type="spellEnd"/>
            <w:r>
              <w:t xml:space="preserve">"/&gt; </w:t>
            </w:r>
          </w:p>
          <w:p w14:paraId="5E6B80DD" w14:textId="4812DCF0" w:rsidR="00104A30" w:rsidRDefault="002F12F7">
            <w:pPr>
              <w:pStyle w:val="pCodeBlock"/>
            </w:pPr>
            <w:r>
              <w:t>&lt;</w:t>
            </w:r>
            <w:proofErr w:type="spellStart"/>
            <w:r>
              <w:t>ResourceLink</w:t>
            </w:r>
            <w:proofErr w:type="spellEnd"/>
            <w:r>
              <w:t xml:space="preserve"> name="</w:t>
            </w:r>
            <w:proofErr w:type="spellStart"/>
            <w:r>
              <w:t>jdbc</w:t>
            </w:r>
            <w:proofErr w:type="spellEnd"/>
            <w:r>
              <w:t>/</w:t>
            </w:r>
            <w:proofErr w:type="spellStart"/>
            <w:r>
              <w:t>AuditDataSource</w:t>
            </w:r>
            <w:proofErr w:type="spellEnd"/>
            <w:r>
              <w:t>" auth="Container" type="</w:t>
            </w:r>
            <w:proofErr w:type="spellStart"/>
            <w:proofErr w:type="gramStart"/>
            <w:r>
              <w:t>javax.sql.DataSource</w:t>
            </w:r>
            <w:proofErr w:type="spellEnd"/>
            <w:proofErr w:type="gramEnd"/>
            <w:r>
              <w:t>" global="</w:t>
            </w:r>
            <w:proofErr w:type="spellStart"/>
            <w:r>
              <w:t>jdbc</w:t>
            </w:r>
            <w:proofErr w:type="spellEnd"/>
            <w:r>
              <w:t>/</w:t>
            </w:r>
            <w:proofErr w:type="spellStart"/>
            <w:r>
              <w:t>AuditDataSource</w:t>
            </w:r>
            <w:proofErr w:type="spellEnd"/>
            <w:r>
              <w:t>"/&gt;</w:t>
            </w:r>
          </w:p>
        </w:tc>
      </w:tr>
    </w:tbl>
    <w:p w14:paraId="4DDDF0E6" w14:textId="530391D1" w:rsidR="00104A30" w:rsidRDefault="002F12F7">
      <w:pPr>
        <w:pStyle w:val="li"/>
        <w:numPr>
          <w:ilvl w:val="0"/>
          <w:numId w:val="61"/>
        </w:numPr>
      </w:pPr>
      <w:r>
        <w:t>Save and close the file.</w:t>
      </w:r>
      <w:ins w:id="149" w:author="Kornipati, Kranthi K. (TR Technology)" w:date="2025-06-17T12:41:00Z" w16du:dateUtc="2025-06-17T07:11:00Z">
        <w:r w:rsidR="00E87662">
          <w:t xml:space="preserve">   </w:t>
        </w:r>
      </w:ins>
    </w:p>
    <w:p w14:paraId="566F8E48" w14:textId="77777777" w:rsidR="00104A30" w:rsidRDefault="002F12F7">
      <w:pPr>
        <w:pStyle w:val="li"/>
        <w:numPr>
          <w:ilvl w:val="0"/>
          <w:numId w:val="61"/>
        </w:numPr>
      </w:pPr>
      <w:r>
        <w:t xml:space="preserve">Stay on the same folder and locate </w:t>
      </w:r>
      <w:r>
        <w:rPr>
          <w:rStyle w:val="i"/>
        </w:rPr>
        <w:t>Server.xml</w:t>
      </w:r>
      <w:r>
        <w:t xml:space="preserve"> in </w:t>
      </w:r>
      <w:r>
        <w:rPr>
          <w:rStyle w:val="i"/>
        </w:rPr>
        <w:t>conf</w:t>
      </w:r>
      <w:r>
        <w:t xml:space="preserve"> directory itself.</w:t>
      </w:r>
    </w:p>
    <w:p w14:paraId="10B23B1F" w14:textId="77777777" w:rsidR="00104A30" w:rsidRDefault="002F12F7">
      <w:pPr>
        <w:pStyle w:val="li"/>
        <w:numPr>
          <w:ilvl w:val="0"/>
          <w:numId w:val="61"/>
        </w:numPr>
      </w:pPr>
      <w:r>
        <w:t>Locate the &lt;</w:t>
      </w:r>
      <w:proofErr w:type="spellStart"/>
      <w:r>
        <w:t>GlobalNamingResources</w:t>
      </w:r>
      <w:proofErr w:type="spellEnd"/>
      <w:r>
        <w:t xml:space="preserve">&gt; </w:t>
      </w:r>
      <w:proofErr w:type="gramStart"/>
      <w:r>
        <w:t>element, and</w:t>
      </w:r>
      <w:proofErr w:type="gramEnd"/>
      <w:r>
        <w:t xml:space="preserve"> then add Data Sources in &lt;Resource&gt; element.</w:t>
      </w:r>
    </w:p>
    <w:p w14:paraId="2092DB5F"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4"/>
        <w:gridCol w:w="5265"/>
      </w:tblGrid>
      <w:tr w:rsidR="00104A30" w14:paraId="599D489F" w14:textId="77777777">
        <w:trPr>
          <w:tblHeader/>
        </w:trPr>
        <w:tc>
          <w:tcPr>
            <w:tcW w:w="447.05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3CF68D73" w14:textId="77777777" w:rsidR="00104A30" w:rsidRDefault="002F12F7">
            <w:pPr>
              <w:pStyle w:val="th"/>
            </w:pPr>
            <w:r>
              <w:lastRenderedPageBreak/>
              <w:t xml:space="preserve"> Tax Data Source (jdbc/TaxDataSource)</w:t>
            </w:r>
          </w:p>
        </w:tc>
      </w:tr>
      <w:tr w:rsidR="00104A30" w14:paraId="280C2478" w14:textId="77777777">
        <w:trPr>
          <w:tblHeader/>
        </w:trPr>
        <w:tc>
          <w:tcPr>
            <w:tcW w:w="223.5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1F7DF6C" w14:textId="77777777" w:rsidR="00104A30" w:rsidRDefault="002F12F7">
            <w:pPr>
              <w:pStyle w:val="th1"/>
            </w:pPr>
            <w:r>
              <w:t>Element</w:t>
            </w:r>
          </w:p>
        </w:tc>
        <w:tc>
          <w:tcPr>
            <w:tcW w:w="223.5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1D42D5AE" w14:textId="77777777" w:rsidR="00104A30" w:rsidRDefault="002F12F7">
            <w:pPr>
              <w:pStyle w:val="th1"/>
            </w:pPr>
            <w:r>
              <w:t>Description</w:t>
            </w:r>
          </w:p>
        </w:tc>
      </w:tr>
      <w:tr w:rsidR="00104A30" w14:paraId="7D242E45"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4DFD92C" w14:textId="77777777" w:rsidR="00104A30" w:rsidRDefault="002F12F7">
            <w:pPr>
              <w:pStyle w:val="p2"/>
            </w:pPr>
            <w:proofErr w:type="spellStart"/>
            <w:proofErr w:type="gramStart"/>
            <w:r>
              <w:t>jdbc:oracle</w:t>
            </w:r>
            <w:proofErr w:type="gramEnd"/>
            <w:r>
              <w:t>:</w:t>
            </w:r>
            <w:proofErr w:type="gramStart"/>
            <w:r>
              <w:t>thin</w:t>
            </w:r>
            <w:proofErr w:type="spellEnd"/>
            <w:r>
              <w:t>:@</w:t>
            </w:r>
            <w:proofErr w:type="spellStart"/>
            <w:r>
              <w:t>host:port</w:t>
            </w:r>
            <w:proofErr w:type="gramEnd"/>
            <w:r>
              <w:t>:service</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A9B550F" w14:textId="77777777" w:rsidR="00104A30" w:rsidRDefault="002F12F7">
            <w:pPr>
              <w:pStyle w:val="p2"/>
            </w:pPr>
            <w:r>
              <w:t>Replace the following with values for your implementation:</w:t>
            </w:r>
          </w:p>
          <w:p w14:paraId="441B05D4" w14:textId="77777777" w:rsidR="00104A30" w:rsidRDefault="002F12F7">
            <w:pPr>
              <w:pStyle w:val="p3"/>
              <w:numPr>
                <w:ilvl w:val="0"/>
                <w:numId w:val="62"/>
              </w:numPr>
            </w:pPr>
            <w:r>
              <w:rPr>
                <w:rStyle w:val="spanUIElement"/>
              </w:rPr>
              <w:t>host:</w:t>
            </w:r>
            <w:r>
              <w:t xml:space="preserve"> The name of the system hosting the database.</w:t>
            </w:r>
          </w:p>
          <w:p w14:paraId="5BBB66A3" w14:textId="77777777" w:rsidR="00104A30" w:rsidRDefault="002F12F7">
            <w:pPr>
              <w:pStyle w:val="p3"/>
              <w:numPr>
                <w:ilvl w:val="0"/>
                <w:numId w:val="62"/>
              </w:numPr>
            </w:pPr>
            <w:r>
              <w:rPr>
                <w:rStyle w:val="spanUIElement"/>
              </w:rPr>
              <w:t>port:</w:t>
            </w:r>
            <w:r>
              <w:t xml:space="preserve"> The database port; the default is 1521.</w:t>
            </w:r>
          </w:p>
          <w:p w14:paraId="3F5D6623" w14:textId="77777777" w:rsidR="00104A30" w:rsidRDefault="002F12F7">
            <w:pPr>
              <w:pStyle w:val="p3"/>
              <w:numPr>
                <w:ilvl w:val="0"/>
                <w:numId w:val="62"/>
              </w:numPr>
              <w:spacing w:after="6.65pt"/>
            </w:pPr>
            <w:r>
              <w:rPr>
                <w:rStyle w:val="spanUIElement"/>
              </w:rPr>
              <w:t>server:</w:t>
            </w:r>
            <w:r>
              <w:t xml:space="preserve"> The name of your Oracle service.</w:t>
            </w:r>
          </w:p>
        </w:tc>
      </w:tr>
      <w:tr w:rsidR="00104A30" w14:paraId="48C21134"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00FF9EF" w14:textId="77777777" w:rsidR="00104A30" w:rsidRDefault="002F12F7">
            <w:pPr>
              <w:pStyle w:val="p2"/>
            </w:pPr>
            <w:r>
              <w:t xml:space="preserve">username="username" </w:t>
            </w:r>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FF4432E" w14:textId="77777777" w:rsidR="00104A30" w:rsidRDefault="002F12F7">
            <w:pPr>
              <w:pStyle w:val="p2"/>
            </w:pPr>
            <w:r>
              <w:t xml:space="preserve">Replace </w:t>
            </w:r>
            <w:proofErr w:type="gramStart"/>
            <w:r>
              <w:rPr>
                <w:rStyle w:val="spanUIElement"/>
              </w:rPr>
              <w:t>user name</w:t>
            </w:r>
            <w:proofErr w:type="gramEnd"/>
            <w:r>
              <w:t xml:space="preserve"> with the Tax schema </w:t>
            </w:r>
            <w:proofErr w:type="gramStart"/>
            <w:r>
              <w:t>user name</w:t>
            </w:r>
            <w:proofErr w:type="gramEnd"/>
            <w:r>
              <w:t xml:space="preserve"> (for example, SBXTAX).</w:t>
            </w:r>
          </w:p>
        </w:tc>
      </w:tr>
      <w:tr w:rsidR="00104A30" w14:paraId="02BAA399"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81ADB65" w14:textId="77777777" w:rsidR="00104A30" w:rsidRDefault="002F12F7">
            <w:pPr>
              <w:pStyle w:val="p2"/>
            </w:pPr>
            <w:r>
              <w:t>password="password"</w:t>
            </w:r>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95F93ED" w14:textId="77777777" w:rsidR="00104A30" w:rsidRDefault="002F12F7">
            <w:pPr>
              <w:pStyle w:val="p2"/>
            </w:pPr>
            <w:r>
              <w:t xml:space="preserve">Replace </w:t>
            </w:r>
            <w:proofErr w:type="gramStart"/>
            <w:r>
              <w:rPr>
                <w:rStyle w:val="spanUIElement"/>
              </w:rPr>
              <w:t>user name</w:t>
            </w:r>
            <w:proofErr w:type="gramEnd"/>
            <w:r>
              <w:t xml:space="preserve"> with the Tax schema </w:t>
            </w:r>
            <w:proofErr w:type="gramStart"/>
            <w:r>
              <w:t>user name</w:t>
            </w:r>
            <w:proofErr w:type="gramEnd"/>
            <w:r>
              <w:t xml:space="preserve"> (for example, SBXTAX).</w:t>
            </w:r>
          </w:p>
        </w:tc>
      </w:tr>
      <w:tr w:rsidR="00104A30" w14:paraId="23D74110"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D22D669" w14:textId="77777777" w:rsidR="00104A30" w:rsidRDefault="002F12F7">
            <w:pPr>
              <w:pStyle w:val="p2"/>
            </w:pPr>
            <w:proofErr w:type="spellStart"/>
            <w:r>
              <w:t>testWhileIdle</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C884BF8" w14:textId="77777777" w:rsidR="00104A30" w:rsidRDefault="002F12F7">
            <w:pPr>
              <w:pStyle w:val="p2"/>
            </w:pPr>
            <w:r>
              <w:t>(</w:t>
            </w:r>
            <w:proofErr w:type="spellStart"/>
            <w:r>
              <w:t>boolean</w:t>
            </w:r>
            <w:proofErr w:type="spellEnd"/>
            <w:r>
              <w:t xml:space="preserve">) The indication of whether objects will be validated by the idle object </w:t>
            </w:r>
            <w:proofErr w:type="gramStart"/>
            <w:r>
              <w:t>evictor</w:t>
            </w:r>
            <w:proofErr w:type="gramEnd"/>
            <w:r>
              <w:t xml:space="preserve"> (if any). If an object fails to validate, it will be dropped from the pool. The default value is </w:t>
            </w:r>
            <w:proofErr w:type="gramStart"/>
            <w:r>
              <w:rPr>
                <w:rStyle w:val="spanCodeSample"/>
              </w:rPr>
              <w:t>false</w:t>
            </w:r>
            <w:proofErr w:type="gramEnd"/>
            <w:r>
              <w:t xml:space="preserve"> and this property </w:t>
            </w:r>
            <w:proofErr w:type="gramStart"/>
            <w:r>
              <w:t>has to</w:t>
            </w:r>
            <w:proofErr w:type="gramEnd"/>
            <w:r>
              <w:t xml:space="preserve"> be set </w:t>
            </w:r>
            <w:proofErr w:type="gramStart"/>
            <w:r>
              <w:t>in order for</w:t>
            </w:r>
            <w:proofErr w:type="gramEnd"/>
            <w:r>
              <w:t xml:space="preserve"> the pool cleaner/test thread to run (see also </w:t>
            </w:r>
            <w:proofErr w:type="spellStart"/>
            <w:r>
              <w:rPr>
                <w:rStyle w:val="spanCodeSample"/>
              </w:rPr>
              <w:t>timeBetweenEvictionRunsMillis</w:t>
            </w:r>
            <w:proofErr w:type="spellEnd"/>
            <w:r>
              <w:t>).</w:t>
            </w:r>
          </w:p>
        </w:tc>
      </w:tr>
      <w:tr w:rsidR="00104A30" w14:paraId="42356D33"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3E7BFBB" w14:textId="77777777" w:rsidR="00104A30" w:rsidRDefault="002F12F7">
            <w:pPr>
              <w:pStyle w:val="p2"/>
            </w:pPr>
            <w:proofErr w:type="spellStart"/>
            <w:r>
              <w:t>timeBetweenEvictionRunsMillis</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CB33643" w14:textId="77777777" w:rsidR="00104A30" w:rsidRDefault="002F12F7">
            <w:pPr>
              <w:pStyle w:val="p2"/>
            </w:pPr>
            <w:r>
              <w:t xml:space="preserve">(int) The number of milliseconds to sleep between runs of the idle connection validation/cleaner thread. This value should not be set under 1 second. It dictates how often we check for idle, abandoned connections, and how often we validate idle connections. The default value is </w:t>
            </w:r>
            <w:r>
              <w:rPr>
                <w:rStyle w:val="spanCodeSample"/>
              </w:rPr>
              <w:t>5000</w:t>
            </w:r>
            <w:r>
              <w:t xml:space="preserve"> (5 seconds).</w:t>
            </w:r>
          </w:p>
        </w:tc>
      </w:tr>
      <w:tr w:rsidR="00104A30" w14:paraId="475EFDB9"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6AB1499" w14:textId="77777777" w:rsidR="00104A30" w:rsidRDefault="002F12F7">
            <w:pPr>
              <w:pStyle w:val="p2"/>
            </w:pPr>
            <w:proofErr w:type="spellStart"/>
            <w:r>
              <w:t>maxActive</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C41E79B" w14:textId="77777777" w:rsidR="00104A30" w:rsidRDefault="002F12F7">
            <w:pPr>
              <w:pStyle w:val="p2"/>
            </w:pPr>
            <w:r>
              <w:t xml:space="preserve">(int) The maximum number of active connections that can be allocated from this pool at the same time. The default value is </w:t>
            </w:r>
            <w:r>
              <w:rPr>
                <w:rStyle w:val="spanCodeSample"/>
              </w:rPr>
              <w:t>100</w:t>
            </w:r>
            <w:r>
              <w:t>.</w:t>
            </w:r>
          </w:p>
        </w:tc>
      </w:tr>
      <w:tr w:rsidR="00104A30" w14:paraId="4805F37D"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23888F0" w14:textId="77777777" w:rsidR="00104A30" w:rsidRDefault="002F12F7">
            <w:pPr>
              <w:pStyle w:val="p2"/>
            </w:pPr>
            <w:proofErr w:type="spellStart"/>
            <w:r>
              <w:lastRenderedPageBreak/>
              <w:t>maxIdle</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DEA13C9" w14:textId="77777777" w:rsidR="00104A30" w:rsidRDefault="002F12F7">
            <w:pPr>
              <w:pStyle w:val="p2"/>
            </w:pPr>
            <w:r>
              <w:t xml:space="preserve">(int) The maximum number of connections that should be </w:t>
            </w:r>
            <w:proofErr w:type="gramStart"/>
            <w:r>
              <w:t>kept in the pool at all times</w:t>
            </w:r>
            <w:proofErr w:type="gramEnd"/>
            <w:r>
              <w:t xml:space="preserve">. Default value is </w:t>
            </w:r>
            <w:r>
              <w:rPr>
                <w:rStyle w:val="spanCodeSample"/>
              </w:rPr>
              <w:t>maxActive:100</w:t>
            </w:r>
            <w:r>
              <w:t xml:space="preserve">. Idle connections are checked periodically (if enabled) and connections that </w:t>
            </w:r>
            <w:proofErr w:type="gramStart"/>
            <w:r>
              <w:t>been</w:t>
            </w:r>
            <w:proofErr w:type="gramEnd"/>
            <w:r>
              <w:t xml:space="preserve"> idle for longer than</w:t>
            </w:r>
            <w:r>
              <w:rPr>
                <w:rStyle w:val="spanCodeSample"/>
              </w:rPr>
              <w:t xml:space="preserve"> </w:t>
            </w:r>
            <w:proofErr w:type="spellStart"/>
            <w:r>
              <w:rPr>
                <w:rStyle w:val="spanCodeSample"/>
              </w:rPr>
              <w:t>minEvictableIdleTimeMillis</w:t>
            </w:r>
            <w:proofErr w:type="spellEnd"/>
            <w:r>
              <w:t xml:space="preserve"> will be released. (Also see </w:t>
            </w:r>
            <w:proofErr w:type="spellStart"/>
            <w:r>
              <w:rPr>
                <w:rStyle w:val="spanCodeSample"/>
              </w:rPr>
              <w:t>testWhileIdle</w:t>
            </w:r>
            <w:proofErr w:type="spellEnd"/>
            <w:r>
              <w:t>).</w:t>
            </w:r>
          </w:p>
        </w:tc>
      </w:tr>
      <w:tr w:rsidR="00104A30" w14:paraId="75E2F9E9"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5AEAC9" w14:textId="77777777" w:rsidR="00104A30" w:rsidRDefault="002F12F7">
            <w:pPr>
              <w:pStyle w:val="p2"/>
            </w:pPr>
            <w:proofErr w:type="spellStart"/>
            <w:r>
              <w:t>initialSize</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5EDFBD5" w14:textId="77777777" w:rsidR="00104A30" w:rsidRDefault="002F12F7">
            <w:pPr>
              <w:pStyle w:val="p2"/>
            </w:pPr>
            <w:r>
              <w:t xml:space="preserve">(int)The initial number of connections that are created when the pool is started. Default value is </w:t>
            </w:r>
            <w:r>
              <w:rPr>
                <w:rStyle w:val="spanCodeSample"/>
              </w:rPr>
              <w:t>10</w:t>
            </w:r>
            <w:r>
              <w:t>.</w:t>
            </w:r>
          </w:p>
        </w:tc>
      </w:tr>
      <w:tr w:rsidR="00104A30" w14:paraId="573D4FD8"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F9A5030" w14:textId="77777777" w:rsidR="00104A30" w:rsidRDefault="002F12F7">
            <w:pPr>
              <w:pStyle w:val="p2"/>
            </w:pPr>
            <w:proofErr w:type="spellStart"/>
            <w:r>
              <w:t>suspectTimeout</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E0314AE" w14:textId="77777777" w:rsidR="00104A30" w:rsidRDefault="002F12F7">
            <w:pPr>
              <w:pStyle w:val="p2"/>
            </w:pPr>
            <w:r>
              <w:t xml:space="preserve">(int) Timeout value in seconds. Default value is </w:t>
            </w:r>
            <w:r>
              <w:rPr>
                <w:rStyle w:val="spanCodeSample"/>
              </w:rPr>
              <w:t>0</w:t>
            </w:r>
            <w:r>
              <w:t xml:space="preserve">. </w:t>
            </w:r>
            <w:proofErr w:type="gramStart"/>
            <w:r>
              <w:t>Similar to</w:t>
            </w:r>
            <w:proofErr w:type="gramEnd"/>
            <w:r>
              <w:t xml:space="preserve"> </w:t>
            </w:r>
            <w:proofErr w:type="spellStart"/>
            <w:r>
              <w:t>to</w:t>
            </w:r>
            <w:proofErr w:type="spellEnd"/>
            <w:r>
              <w:t xml:space="preserve"> the </w:t>
            </w:r>
            <w:proofErr w:type="spellStart"/>
            <w:r>
              <w:rPr>
                <w:rStyle w:val="spanCodeSample"/>
              </w:rPr>
              <w:t>removeAbandonedTimeout</w:t>
            </w:r>
            <w:proofErr w:type="spellEnd"/>
            <w:r>
              <w:t xml:space="preserve"> value, but instead of treating the connection as abandoned, and potentially closing the connection, this simply logs the warning if </w:t>
            </w:r>
            <w:proofErr w:type="spellStart"/>
            <w:r>
              <w:rPr>
                <w:rStyle w:val="spanCodeSample"/>
              </w:rPr>
              <w:t>logAbandoned</w:t>
            </w:r>
            <w:proofErr w:type="spellEnd"/>
            <w:r>
              <w:t xml:space="preserve"> is set to true. If this value is equal or less than 0, no suspect checking will be performed. Suspect checking only takes place if the timeout value is larger than 0 and the connection was not abandoned or if abandon check is disabled. If a connection is </w:t>
            </w:r>
            <w:proofErr w:type="gramStart"/>
            <w:r>
              <w:t>suspect</w:t>
            </w:r>
            <w:proofErr w:type="gramEnd"/>
            <w:r>
              <w:t xml:space="preserve"> a WARN message gets logged and a JMX notification gets sent once.</w:t>
            </w:r>
          </w:p>
        </w:tc>
      </w:tr>
      <w:tr w:rsidR="00104A30" w14:paraId="0A79EFFA"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62CFC64" w14:textId="77777777" w:rsidR="00104A30" w:rsidRDefault="002F12F7">
            <w:pPr>
              <w:pStyle w:val="p2"/>
            </w:pPr>
            <w:proofErr w:type="spellStart"/>
            <w:r>
              <w:t>removeAbandonedTimeout</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6DB69E2" w14:textId="77777777" w:rsidR="00104A30" w:rsidRDefault="002F12F7">
            <w:pPr>
              <w:pStyle w:val="p2"/>
            </w:pPr>
            <w:r>
              <w:t xml:space="preserve">(int) Timeout in seconds before an </w:t>
            </w:r>
            <w:proofErr w:type="gramStart"/>
            <w:r>
              <w:t>abandoned(</w:t>
            </w:r>
            <w:proofErr w:type="gramEnd"/>
            <w:r>
              <w:t xml:space="preserve">in use) connection can be removed. The default value is </w:t>
            </w:r>
            <w:r>
              <w:rPr>
                <w:rStyle w:val="spanCodeSample"/>
              </w:rPr>
              <w:t>60</w:t>
            </w:r>
            <w:r>
              <w:t xml:space="preserve"> (60 seconds). The value should be set to the longest running query your applications might have.</w:t>
            </w:r>
          </w:p>
        </w:tc>
      </w:tr>
      <w:tr w:rsidR="00104A30" w14:paraId="6B8567CF"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2F7FA61" w14:textId="77777777" w:rsidR="00104A30" w:rsidRDefault="002F12F7">
            <w:pPr>
              <w:pStyle w:val="p2"/>
            </w:pPr>
            <w:proofErr w:type="spellStart"/>
            <w:r>
              <w:t>removeAbandoned</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E4D0352" w14:textId="77777777" w:rsidR="00104A30" w:rsidRDefault="002F12F7">
            <w:pPr>
              <w:pStyle w:val="p2"/>
            </w:pPr>
            <w:r>
              <w:t>(</w:t>
            </w:r>
            <w:proofErr w:type="spellStart"/>
            <w:r>
              <w:t>boolean</w:t>
            </w:r>
            <w:proofErr w:type="spellEnd"/>
            <w:r>
              <w:t xml:space="preserve">) Flag to remove abandoned connections if they exceed the </w:t>
            </w:r>
            <w:proofErr w:type="spellStart"/>
            <w:r>
              <w:rPr>
                <w:rStyle w:val="spanCodeSample"/>
              </w:rPr>
              <w:t>removeAbandonedTimeout</w:t>
            </w:r>
            <w:proofErr w:type="spellEnd"/>
            <w:r>
              <w:t xml:space="preserve">. If set to true a connection is considered abandoned and is eligible for removal if it has been in use longer than the </w:t>
            </w:r>
            <w:proofErr w:type="spellStart"/>
            <w:r>
              <w:rPr>
                <w:rStyle w:val="spanCodeSample"/>
              </w:rPr>
              <w:t>removeAbandonedTimeout</w:t>
            </w:r>
            <w:proofErr w:type="spellEnd"/>
            <w:r>
              <w:t xml:space="preserve">. Setting this to </w:t>
            </w:r>
            <w:r>
              <w:rPr>
                <w:rStyle w:val="spanCodeSample"/>
              </w:rPr>
              <w:t>true</w:t>
            </w:r>
            <w:r>
              <w:t xml:space="preserve"> can recover </w:t>
            </w:r>
            <w:proofErr w:type="spellStart"/>
            <w:proofErr w:type="gramStart"/>
            <w:r>
              <w:t>db</w:t>
            </w:r>
            <w:proofErr w:type="spellEnd"/>
            <w:proofErr w:type="gramEnd"/>
            <w:r>
              <w:t xml:space="preserve"> connections from applications that fail to close a connection. See also </w:t>
            </w:r>
            <w:proofErr w:type="spellStart"/>
            <w:r>
              <w:rPr>
                <w:rStyle w:val="spanCodeSample"/>
              </w:rPr>
              <w:t>logAbandoned</w:t>
            </w:r>
            <w:proofErr w:type="spellEnd"/>
            <w:r>
              <w:t xml:space="preserve">. The default value is </w:t>
            </w:r>
            <w:r>
              <w:rPr>
                <w:rStyle w:val="spanCodeSample"/>
              </w:rPr>
              <w:t>false</w:t>
            </w:r>
            <w:r>
              <w:t>.</w:t>
            </w:r>
          </w:p>
        </w:tc>
      </w:tr>
      <w:tr w:rsidR="00104A30" w14:paraId="55C35948"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7EC6D40" w14:textId="77777777" w:rsidR="00104A30" w:rsidRDefault="002F12F7">
            <w:pPr>
              <w:pStyle w:val="p2"/>
            </w:pPr>
            <w:proofErr w:type="spellStart"/>
            <w:r>
              <w:lastRenderedPageBreak/>
              <w:t>logAbandoned</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4283699" w14:textId="77777777" w:rsidR="00104A30" w:rsidRDefault="002F12F7">
            <w:pPr>
              <w:pStyle w:val="p2"/>
            </w:pPr>
            <w:r>
              <w:t>(</w:t>
            </w:r>
            <w:proofErr w:type="spellStart"/>
            <w:r>
              <w:t>boolean</w:t>
            </w:r>
            <w:proofErr w:type="spellEnd"/>
            <w:r>
              <w:t xml:space="preserve">) Flag to log stack traces for application code which abandoned a Connection. Logging of abandoned Connections adds overhead for every Connection borrow because a stack trace </w:t>
            </w:r>
            <w:proofErr w:type="gramStart"/>
            <w:r>
              <w:t>has to</w:t>
            </w:r>
            <w:proofErr w:type="gramEnd"/>
            <w:r>
              <w:t xml:space="preserve"> be generated. The default value is </w:t>
            </w:r>
            <w:r>
              <w:rPr>
                <w:rStyle w:val="spanCodeSample"/>
              </w:rPr>
              <w:t>false</w:t>
            </w:r>
            <w:r>
              <w:t>.</w:t>
            </w:r>
          </w:p>
        </w:tc>
      </w:tr>
      <w:tr w:rsidR="00104A30" w14:paraId="3BF3D5DD"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24506DB" w14:textId="77777777" w:rsidR="00104A30" w:rsidRDefault="002F12F7">
            <w:pPr>
              <w:pStyle w:val="p2"/>
            </w:pPr>
            <w:proofErr w:type="spellStart"/>
            <w:r>
              <w:t>minEvictableIdleTimeMillis</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D24E861" w14:textId="77777777" w:rsidR="00104A30" w:rsidRDefault="002F12F7">
            <w:pPr>
              <w:pStyle w:val="p2"/>
            </w:pPr>
            <w:r>
              <w:t xml:space="preserve">(int) The minimum amount of time an object may sit idle in the pool before it is eligible for eviction. The default value is </w:t>
            </w:r>
            <w:r>
              <w:rPr>
                <w:rStyle w:val="spanCodeSample"/>
              </w:rPr>
              <w:t>60000</w:t>
            </w:r>
            <w:r>
              <w:t xml:space="preserve"> (60 seconds).</w:t>
            </w:r>
          </w:p>
        </w:tc>
      </w:tr>
      <w:tr w:rsidR="00104A30" w14:paraId="08D6EA8E" w14:textId="77777777">
        <w:tc>
          <w:tcPr>
            <w:tcW w:w="223.5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1460463F" w14:textId="77777777" w:rsidR="00104A30" w:rsidRDefault="002F12F7">
            <w:pPr>
              <w:pStyle w:val="p2"/>
            </w:pPr>
            <w:proofErr w:type="spellStart"/>
            <w:r>
              <w:t>jmxEnabled</w:t>
            </w:r>
            <w:proofErr w:type="spellEnd"/>
          </w:p>
        </w:tc>
        <w:tc>
          <w:tcPr>
            <w:tcW w:w="223.5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C7392E3" w14:textId="77777777" w:rsidR="00104A30" w:rsidRDefault="002F12F7">
            <w:pPr>
              <w:pStyle w:val="p2"/>
            </w:pPr>
            <w:r>
              <w:t>(</w:t>
            </w:r>
            <w:proofErr w:type="spellStart"/>
            <w:r>
              <w:t>boolean</w:t>
            </w:r>
            <w:proofErr w:type="spellEnd"/>
            <w:r>
              <w:t>) Register the pool with JMX or not. The default value is true.</w:t>
            </w:r>
          </w:p>
        </w:tc>
      </w:tr>
      <w:tr w:rsidR="00104A30" w14:paraId="16D89573" w14:textId="77777777">
        <w:tc>
          <w:tcPr>
            <w:tcW w:w="447.05pt" w:type="dxa"/>
            <w:gridSpan w:val="2"/>
            <w:tcBorders>
              <w:top w:val="single" w:sz="6" w:space="0" w:color="404040"/>
              <w:end w:val="single" w:sz="6" w:space="0" w:color="404040"/>
            </w:tcBorders>
            <w:tcMar>
              <w:top w:w="5pt" w:type="dxa"/>
              <w:start w:w="3.75pt" w:type="dxa"/>
              <w:bottom w:w="5pt" w:type="dxa"/>
              <w:end w:w="3.75pt" w:type="dxa"/>
            </w:tcMar>
          </w:tcPr>
          <w:tbl>
            <w:tblPr>
              <w:tblW w:w="100.0%" w:type="pct"/>
              <w:tblInd w:w="18pt" w:type="dxa"/>
              <w:tblLayout w:type="fixed"/>
              <w:tblLook w:firstRow="1" w:lastRow="0" w:firstColumn="1" w:lastColumn="0" w:noHBand="0" w:noVBand="1"/>
            </w:tblPr>
            <w:tblGrid>
              <w:gridCol w:w="10379"/>
            </w:tblGrid>
            <w:tr w:rsidR="00104A30" w14:paraId="3484F0D6" w14:textId="77777777">
              <w:tc>
                <w:tcPr>
                  <w:tcW w:w="0pt" w:type="dxa"/>
                </w:tcPr>
                <w:p w14:paraId="37F10621" w14:textId="77777777" w:rsidR="00104A30" w:rsidRDefault="002F12F7">
                  <w:pPr>
                    <w:pStyle w:val="pCodeBlock1"/>
                  </w:pPr>
                  <w:r>
                    <w:t>&lt;Resource name="</w:t>
                  </w:r>
                  <w:proofErr w:type="spellStart"/>
                  <w:r>
                    <w:t>jdbc</w:t>
                  </w:r>
                  <w:proofErr w:type="spellEnd"/>
                  <w:r>
                    <w:t>/</w:t>
                  </w:r>
                  <w:proofErr w:type="spellStart"/>
                  <w:r>
                    <w:t>TaxDataSource</w:t>
                  </w:r>
                  <w:proofErr w:type="spellEnd"/>
                  <w:r>
                    <w:t>" auth="Container" type="</w:t>
                  </w:r>
                  <w:proofErr w:type="spellStart"/>
                  <w:r>
                    <w:t>javax.sql.DataSource</w:t>
                  </w:r>
                  <w:proofErr w:type="spellEnd"/>
                  <w:r>
                    <w:t>" factory="</w:t>
                  </w:r>
                  <w:proofErr w:type="spellStart"/>
                  <w:r>
                    <w:t>org.apache.tomcat.jdbc.pool.DataSourceFactory</w:t>
                  </w:r>
                  <w:proofErr w:type="spellEnd"/>
                  <w:r>
                    <w:t xml:space="preserve">" </w:t>
                  </w:r>
                  <w:proofErr w:type="spellStart"/>
                  <w:r>
                    <w:t>driverClassName</w:t>
                  </w:r>
                  <w:proofErr w:type="spellEnd"/>
                  <w:r>
                    <w:t>="</w:t>
                  </w:r>
                  <w:proofErr w:type="spellStart"/>
                  <w:r>
                    <w:t>oracle.jdbc.driver.OracleDriver</w:t>
                  </w:r>
                  <w:proofErr w:type="spellEnd"/>
                  <w:r>
                    <w:t xml:space="preserve">" </w:t>
                  </w:r>
                  <w:proofErr w:type="spellStart"/>
                  <w:r>
                    <w:t>url</w:t>
                  </w:r>
                  <w:proofErr w:type="spellEnd"/>
                  <w:r>
                    <w:t>="</w:t>
                  </w:r>
                  <w:proofErr w:type="spellStart"/>
                  <w:r>
                    <w:t>jdbc:oracle:thin</w:t>
                  </w:r>
                  <w:proofErr w:type="spellEnd"/>
                  <w:r>
                    <w:t>:@</w:t>
                  </w:r>
                  <w:proofErr w:type="spellStart"/>
                  <w:r>
                    <w:t>host:port:service</w:t>
                  </w:r>
                  <w:proofErr w:type="spellEnd"/>
                  <w:r>
                    <w:t xml:space="preserve">" username="username" password="password" </w:t>
                  </w:r>
                  <w:proofErr w:type="spellStart"/>
                  <w:r>
                    <w:t>testWhileIdle</w:t>
                  </w:r>
                  <w:proofErr w:type="spellEnd"/>
                  <w:r>
                    <w:t xml:space="preserve">="true" </w:t>
                  </w:r>
                  <w:proofErr w:type="spellStart"/>
                  <w:r>
                    <w:t>timeBetweenEvictionRunsMillis</w:t>
                  </w:r>
                  <w:proofErr w:type="spellEnd"/>
                  <w:r>
                    <w:t xml:space="preserve">="240000" </w:t>
                  </w:r>
                  <w:proofErr w:type="spellStart"/>
                  <w:r>
                    <w:t>maxActive</w:t>
                  </w:r>
                  <w:proofErr w:type="spellEnd"/>
                  <w:r>
                    <w:t xml:space="preserve">="64" </w:t>
                  </w:r>
                  <w:proofErr w:type="spellStart"/>
                  <w:r>
                    <w:t>maxIdle</w:t>
                  </w:r>
                  <w:proofErr w:type="spellEnd"/>
                  <w:r>
                    <w:t xml:space="preserve">="16" </w:t>
                  </w:r>
                  <w:proofErr w:type="spellStart"/>
                  <w:r>
                    <w:t>initialSize</w:t>
                  </w:r>
                  <w:proofErr w:type="spellEnd"/>
                  <w:r>
                    <w:t xml:space="preserve">="16" </w:t>
                  </w:r>
                  <w:proofErr w:type="spellStart"/>
                  <w:r>
                    <w:t>suspectTimeout</w:t>
                  </w:r>
                  <w:proofErr w:type="spellEnd"/>
                  <w:r>
                    <w:t xml:space="preserve">="1800" </w:t>
                  </w:r>
                  <w:proofErr w:type="spellStart"/>
                  <w:r>
                    <w:t>removeAbandonedTimeout</w:t>
                  </w:r>
                  <w:proofErr w:type="spellEnd"/>
                  <w:r>
                    <w:t xml:space="preserve">="100" </w:t>
                  </w:r>
                  <w:proofErr w:type="spellStart"/>
                  <w:r>
                    <w:t>removeAbandoned</w:t>
                  </w:r>
                  <w:proofErr w:type="spellEnd"/>
                  <w:r>
                    <w:t xml:space="preserve">="true" </w:t>
                  </w:r>
                  <w:proofErr w:type="spellStart"/>
                  <w:r>
                    <w:t>logAbandoned</w:t>
                  </w:r>
                  <w:proofErr w:type="spellEnd"/>
                  <w:r>
                    <w:t xml:space="preserve">="true" </w:t>
                  </w:r>
                  <w:proofErr w:type="spellStart"/>
                  <w:r>
                    <w:t>minEvictableIdleTimeMillis</w:t>
                  </w:r>
                  <w:proofErr w:type="spellEnd"/>
                  <w:r>
                    <w:t xml:space="preserve">="60000" </w:t>
                  </w:r>
                  <w:proofErr w:type="spellStart"/>
                  <w:r>
                    <w:t>jmxEnabled</w:t>
                  </w:r>
                  <w:proofErr w:type="spellEnd"/>
                  <w:r>
                    <w:t>="false"/&gt;</w:t>
                  </w:r>
                </w:p>
              </w:tc>
            </w:tr>
          </w:tbl>
          <w:p w14:paraId="6B181B34" w14:textId="77777777" w:rsidR="00104A30" w:rsidRDefault="00104A30"/>
        </w:tc>
      </w:tr>
    </w:tbl>
    <w:p w14:paraId="0DEA247D" w14:textId="77777777" w:rsidR="00104A30" w:rsidRDefault="00104A30">
      <w:pPr>
        <w:spacing w:after="16pt"/>
      </w:pPr>
    </w:p>
    <w:p w14:paraId="6A867C5D" w14:textId="77777777" w:rsidR="00104A30" w:rsidRDefault="002F12F7">
      <w:pPr>
        <w:pStyle w:val="p1"/>
      </w:pPr>
      <w:r>
        <w:t> </w:t>
      </w:r>
    </w:p>
    <w:p w14:paraId="445DFB63"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5265"/>
        <w:gridCol w:w="5264"/>
      </w:tblGrid>
      <w:tr w:rsidR="00104A30" w14:paraId="6738E064" w14:textId="77777777">
        <w:trPr>
          <w:tblHeader/>
        </w:trPr>
        <w:tc>
          <w:tcPr>
            <w:tcW w:w="574.30pt" w:type="dxa"/>
            <w:gridSpan w:val="2"/>
            <w:tcBorders>
              <w:bottom w:val="single" w:sz="6" w:space="0" w:color="404040"/>
              <w:end w:val="single" w:sz="6" w:space="0" w:color="404040"/>
            </w:tcBorders>
            <w:shd w:val="clear" w:color="auto" w:fill="FA6400"/>
            <w:tcMar>
              <w:top w:w="5pt" w:type="dxa"/>
              <w:start w:w="3.75pt" w:type="dxa"/>
              <w:bottom w:w="5pt" w:type="dxa"/>
              <w:end w:w="3.75pt" w:type="dxa"/>
            </w:tcMar>
          </w:tcPr>
          <w:p w14:paraId="6481EB9D" w14:textId="555C1303" w:rsidR="00104A30" w:rsidRDefault="002F12F7">
            <w:pPr>
              <w:pStyle w:val="th"/>
            </w:pPr>
            <w:r>
              <w:t xml:space="preserve"> Audit Data Source (JDBC/</w:t>
            </w:r>
            <w:ins w:id="150" w:author="Kornipati, Kranthi K. (TR Technology)" w:date="2025-06-16T20:19:00Z" w16du:dateUtc="2025-06-16T14:49:00Z">
              <w:r w:rsidR="009E7E27">
                <w:t>AUDIT</w:t>
              </w:r>
            </w:ins>
            <w:del w:id="151" w:author="Kornipati, Kranthi K. (TR Technology)" w:date="2025-06-16T20:19:00Z" w16du:dateUtc="2025-06-16T14:49:00Z">
              <w:r w:rsidDel="009E7E27">
                <w:delText>Tax</w:delText>
              </w:r>
            </w:del>
            <w:r>
              <w:t>DataSource)</w:t>
            </w:r>
          </w:p>
        </w:tc>
      </w:tr>
      <w:tr w:rsidR="00104A30" w14:paraId="6D2FF2F9" w14:textId="77777777">
        <w:trPr>
          <w:tblHeader/>
        </w:trPr>
        <w:tc>
          <w:tcPr>
            <w:tcW w:w="287.15pt" w:type="dxa"/>
            <w:tcBorders>
              <w:top w:val="single" w:sz="6" w:space="0" w:color="404040"/>
              <w:bottom w:val="single" w:sz="6" w:space="0" w:color="404040"/>
              <w:end w:val="single" w:sz="6" w:space="0" w:color="404040"/>
            </w:tcBorders>
            <w:shd w:val="clear" w:color="auto" w:fill="D0D0D0"/>
            <w:tcMar>
              <w:top w:w="5pt" w:type="dxa"/>
              <w:start w:w="3.75pt" w:type="dxa"/>
              <w:bottom w:w="5pt" w:type="dxa"/>
              <w:end w:w="3.75pt" w:type="dxa"/>
            </w:tcMar>
          </w:tcPr>
          <w:p w14:paraId="0C054DEC" w14:textId="77777777" w:rsidR="00104A30" w:rsidRDefault="002F12F7">
            <w:pPr>
              <w:pStyle w:val="th1"/>
            </w:pPr>
            <w:r>
              <w:t>Element</w:t>
            </w:r>
          </w:p>
        </w:tc>
        <w:tc>
          <w:tcPr>
            <w:tcW w:w="287.15pt" w:type="dxa"/>
            <w:tcBorders>
              <w:top w:val="single" w:sz="6" w:space="0" w:color="404040"/>
              <w:start w:val="single" w:sz="6" w:space="0" w:color="404040"/>
              <w:bottom w:val="single" w:sz="6" w:space="0" w:color="404040"/>
            </w:tcBorders>
            <w:shd w:val="clear" w:color="auto" w:fill="D0D0D0"/>
            <w:tcMar>
              <w:top w:w="5pt" w:type="dxa"/>
              <w:start w:w="3.75pt" w:type="dxa"/>
              <w:bottom w:w="5pt" w:type="dxa"/>
              <w:end w:w="3.75pt" w:type="dxa"/>
            </w:tcMar>
          </w:tcPr>
          <w:p w14:paraId="428B184C" w14:textId="77777777" w:rsidR="00104A30" w:rsidRDefault="002F12F7">
            <w:pPr>
              <w:pStyle w:val="th1"/>
            </w:pPr>
            <w:r>
              <w:t>Description</w:t>
            </w:r>
          </w:p>
        </w:tc>
      </w:tr>
      <w:tr w:rsidR="00104A30" w14:paraId="1EA282C0"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38932B7" w14:textId="77777777" w:rsidR="00104A30" w:rsidRDefault="002F12F7">
            <w:pPr>
              <w:pStyle w:val="p2"/>
            </w:pPr>
            <w:proofErr w:type="spellStart"/>
            <w:proofErr w:type="gramStart"/>
            <w:r>
              <w:t>jdbc:oracle</w:t>
            </w:r>
            <w:proofErr w:type="gramEnd"/>
            <w:r>
              <w:t>:</w:t>
            </w:r>
            <w:proofErr w:type="gramStart"/>
            <w:r>
              <w:t>thin</w:t>
            </w:r>
            <w:proofErr w:type="spellEnd"/>
            <w:r>
              <w:t>:@</w:t>
            </w:r>
            <w:proofErr w:type="spellStart"/>
            <w:r>
              <w:t>host:port</w:t>
            </w:r>
            <w:proofErr w:type="gramEnd"/>
            <w:r>
              <w:t>:service</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16B84DA" w14:textId="77777777" w:rsidR="00104A30" w:rsidRDefault="002F12F7">
            <w:pPr>
              <w:pStyle w:val="p2"/>
            </w:pPr>
            <w:r>
              <w:t>Replace the following with values for your implementation:</w:t>
            </w:r>
          </w:p>
          <w:p w14:paraId="34D46807" w14:textId="77777777" w:rsidR="00104A30" w:rsidRDefault="002F12F7">
            <w:pPr>
              <w:pStyle w:val="p3"/>
              <w:numPr>
                <w:ilvl w:val="0"/>
                <w:numId w:val="63"/>
              </w:numPr>
            </w:pPr>
            <w:r>
              <w:rPr>
                <w:rStyle w:val="spanUIElement"/>
              </w:rPr>
              <w:t>host:</w:t>
            </w:r>
            <w:r>
              <w:t xml:space="preserve"> The name of the system hosting the database.</w:t>
            </w:r>
          </w:p>
          <w:p w14:paraId="53A79D4C" w14:textId="77777777" w:rsidR="00104A30" w:rsidRDefault="002F12F7">
            <w:pPr>
              <w:pStyle w:val="p3"/>
              <w:numPr>
                <w:ilvl w:val="0"/>
                <w:numId w:val="63"/>
              </w:numPr>
            </w:pPr>
            <w:r>
              <w:rPr>
                <w:rStyle w:val="spanUIElement"/>
              </w:rPr>
              <w:lastRenderedPageBreak/>
              <w:t>port:</w:t>
            </w:r>
            <w:r>
              <w:t xml:space="preserve"> The database port; the default is 1521.</w:t>
            </w:r>
          </w:p>
          <w:p w14:paraId="604A54C2" w14:textId="77777777" w:rsidR="00104A30" w:rsidRDefault="002F12F7">
            <w:pPr>
              <w:pStyle w:val="p3"/>
              <w:numPr>
                <w:ilvl w:val="0"/>
                <w:numId w:val="63"/>
              </w:numPr>
              <w:spacing w:after="6.65pt"/>
            </w:pPr>
            <w:r>
              <w:rPr>
                <w:rStyle w:val="spanUIElement"/>
              </w:rPr>
              <w:t>server:</w:t>
            </w:r>
            <w:r>
              <w:t xml:space="preserve"> The name of your Oracle service.</w:t>
            </w:r>
          </w:p>
        </w:tc>
      </w:tr>
      <w:tr w:rsidR="00104A30" w14:paraId="6130C710"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7EC548" w14:textId="77777777" w:rsidR="00104A30" w:rsidRDefault="002F12F7">
            <w:pPr>
              <w:pStyle w:val="p2"/>
            </w:pPr>
            <w:r>
              <w:lastRenderedPageBreak/>
              <w:t xml:space="preserve">username="username" </w:t>
            </w:r>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634A94" w14:textId="77777777" w:rsidR="00104A30" w:rsidRDefault="002F12F7">
            <w:pPr>
              <w:pStyle w:val="p2"/>
            </w:pPr>
            <w:r>
              <w:t xml:space="preserve">Replace </w:t>
            </w:r>
            <w:proofErr w:type="gramStart"/>
            <w:r>
              <w:rPr>
                <w:rStyle w:val="spanUIElement"/>
              </w:rPr>
              <w:t>user name</w:t>
            </w:r>
            <w:proofErr w:type="gramEnd"/>
            <w:r>
              <w:t xml:space="preserve"> with the Tax schema </w:t>
            </w:r>
            <w:proofErr w:type="gramStart"/>
            <w:r>
              <w:t>user name</w:t>
            </w:r>
            <w:proofErr w:type="gramEnd"/>
            <w:r>
              <w:t xml:space="preserve"> (for example, SBXAUD).</w:t>
            </w:r>
          </w:p>
        </w:tc>
      </w:tr>
      <w:tr w:rsidR="00104A30" w14:paraId="50F77627"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7518C9A" w14:textId="77777777" w:rsidR="00104A30" w:rsidRDefault="002F12F7">
            <w:pPr>
              <w:pStyle w:val="p2"/>
            </w:pPr>
            <w:r>
              <w:t>password="password"</w:t>
            </w:r>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E8BB6F9" w14:textId="77777777" w:rsidR="00104A30" w:rsidRDefault="002F12F7">
            <w:pPr>
              <w:pStyle w:val="p2"/>
            </w:pPr>
            <w:r>
              <w:t xml:space="preserve">Replace </w:t>
            </w:r>
            <w:proofErr w:type="gramStart"/>
            <w:r>
              <w:rPr>
                <w:rStyle w:val="spanUIElement"/>
              </w:rPr>
              <w:t>user name</w:t>
            </w:r>
            <w:proofErr w:type="gramEnd"/>
            <w:r>
              <w:t xml:space="preserve"> with the Tax schema </w:t>
            </w:r>
            <w:proofErr w:type="gramStart"/>
            <w:r>
              <w:t>user name</w:t>
            </w:r>
            <w:proofErr w:type="gramEnd"/>
            <w:r>
              <w:t xml:space="preserve"> (for example, SBXAUD).</w:t>
            </w:r>
          </w:p>
        </w:tc>
      </w:tr>
      <w:tr w:rsidR="00104A30" w14:paraId="12D72B12"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07C8E36" w14:textId="77777777" w:rsidR="00104A30" w:rsidRDefault="002F12F7">
            <w:pPr>
              <w:pStyle w:val="p2"/>
            </w:pPr>
            <w:proofErr w:type="spellStart"/>
            <w:r>
              <w:t>testWhileIdle</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5687182" w14:textId="77777777" w:rsidR="00104A30" w:rsidRDefault="002F12F7">
            <w:pPr>
              <w:pStyle w:val="p2"/>
            </w:pPr>
            <w:r>
              <w:t>(</w:t>
            </w:r>
            <w:proofErr w:type="spellStart"/>
            <w:r>
              <w:t>boolean</w:t>
            </w:r>
            <w:proofErr w:type="spellEnd"/>
            <w:r>
              <w:t xml:space="preserve">) The indication of whether objects will be validated by the idle object </w:t>
            </w:r>
            <w:proofErr w:type="gramStart"/>
            <w:r>
              <w:t>evictor</w:t>
            </w:r>
            <w:proofErr w:type="gramEnd"/>
            <w:r>
              <w:t xml:space="preserve"> (if any). If an object fails to validate, it will be dropped from the pool. The default value is </w:t>
            </w:r>
            <w:proofErr w:type="gramStart"/>
            <w:r>
              <w:rPr>
                <w:rStyle w:val="spanCodeSample"/>
              </w:rPr>
              <w:t>false</w:t>
            </w:r>
            <w:proofErr w:type="gramEnd"/>
            <w:r>
              <w:t xml:space="preserve"> and this property </w:t>
            </w:r>
            <w:proofErr w:type="gramStart"/>
            <w:r>
              <w:t>has to</w:t>
            </w:r>
            <w:proofErr w:type="gramEnd"/>
            <w:r>
              <w:t xml:space="preserve"> be set </w:t>
            </w:r>
            <w:proofErr w:type="gramStart"/>
            <w:r>
              <w:t>in order for</w:t>
            </w:r>
            <w:proofErr w:type="gramEnd"/>
            <w:r>
              <w:t xml:space="preserve"> the pool cleaner/test thread to run (also see </w:t>
            </w:r>
            <w:proofErr w:type="spellStart"/>
            <w:r>
              <w:rPr>
                <w:rStyle w:val="spanCodeSample"/>
              </w:rPr>
              <w:t>timeBetweenEvictionRunsMillis</w:t>
            </w:r>
            <w:proofErr w:type="spellEnd"/>
            <w:r>
              <w:t>).</w:t>
            </w:r>
          </w:p>
        </w:tc>
      </w:tr>
      <w:tr w:rsidR="00104A30" w14:paraId="2434791B"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39C16C5" w14:textId="77777777" w:rsidR="00104A30" w:rsidRDefault="002F12F7">
            <w:pPr>
              <w:pStyle w:val="p2"/>
            </w:pPr>
            <w:proofErr w:type="spellStart"/>
            <w:r>
              <w:t>timeBetweenEvictionRunsMillis</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6227D79" w14:textId="77777777" w:rsidR="00104A30" w:rsidRDefault="002F12F7">
            <w:pPr>
              <w:pStyle w:val="p2"/>
            </w:pPr>
            <w:r>
              <w:t xml:space="preserve"> (int) The number of milliseconds to sleep between runs of the idle connection validation/cleaner thread. This value should not be set under 1 second. It dictates how often we check for idle, abandoned connections, and how often we validate idle connections. The default value is </w:t>
            </w:r>
            <w:r>
              <w:rPr>
                <w:rStyle w:val="spanCodeSample"/>
              </w:rPr>
              <w:t>5000</w:t>
            </w:r>
            <w:r>
              <w:t xml:space="preserve"> (5 seconds).</w:t>
            </w:r>
          </w:p>
        </w:tc>
      </w:tr>
      <w:tr w:rsidR="00104A30" w14:paraId="786C4E50"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C16B4E3" w14:textId="77777777" w:rsidR="00104A30" w:rsidRDefault="002F12F7">
            <w:pPr>
              <w:pStyle w:val="p2"/>
            </w:pPr>
            <w:proofErr w:type="spellStart"/>
            <w:r>
              <w:t>maxActive</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E262528" w14:textId="77777777" w:rsidR="00104A30" w:rsidRDefault="002F12F7">
            <w:pPr>
              <w:pStyle w:val="p2"/>
            </w:pPr>
            <w:r>
              <w:t xml:space="preserve">(int) The maximum number of active connections that can be allocated from this pool at the same time. The default value is </w:t>
            </w:r>
            <w:r>
              <w:rPr>
                <w:rStyle w:val="spanCodeSample"/>
              </w:rPr>
              <w:t>100</w:t>
            </w:r>
            <w:r>
              <w:t>.</w:t>
            </w:r>
          </w:p>
        </w:tc>
      </w:tr>
      <w:tr w:rsidR="00104A30" w14:paraId="10968FEB"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E054AA5" w14:textId="77777777" w:rsidR="00104A30" w:rsidRDefault="002F12F7">
            <w:pPr>
              <w:pStyle w:val="p2"/>
            </w:pPr>
            <w:proofErr w:type="spellStart"/>
            <w:r>
              <w:t>maxIdle</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C0D983F" w14:textId="77777777" w:rsidR="00104A30" w:rsidRDefault="002F12F7">
            <w:pPr>
              <w:pStyle w:val="p2"/>
            </w:pPr>
            <w:r>
              <w:t xml:space="preserve">(int) The maximum number of connections that should be </w:t>
            </w:r>
            <w:proofErr w:type="gramStart"/>
            <w:r>
              <w:t>kept in the pool at all times</w:t>
            </w:r>
            <w:proofErr w:type="gramEnd"/>
            <w:r>
              <w:t xml:space="preserve">. Default value is </w:t>
            </w:r>
            <w:r>
              <w:rPr>
                <w:rStyle w:val="spanCodeSample"/>
              </w:rPr>
              <w:t>maxActive:100</w:t>
            </w:r>
            <w:r>
              <w:t xml:space="preserve">. Idle connections are checked periodically (if enabled) and connections that </w:t>
            </w:r>
            <w:proofErr w:type="gramStart"/>
            <w:r>
              <w:t>been</w:t>
            </w:r>
            <w:proofErr w:type="gramEnd"/>
            <w:r>
              <w:t xml:space="preserve"> idle for longer than </w:t>
            </w:r>
            <w:proofErr w:type="spellStart"/>
            <w:r>
              <w:rPr>
                <w:rStyle w:val="spanCodeSample"/>
              </w:rPr>
              <w:t>minEvictableIdleTimeMillis</w:t>
            </w:r>
            <w:proofErr w:type="spellEnd"/>
            <w:r>
              <w:t xml:space="preserve"> will be released (see also </w:t>
            </w:r>
            <w:proofErr w:type="spellStart"/>
            <w:r>
              <w:rPr>
                <w:rStyle w:val="spanCodeSample"/>
              </w:rPr>
              <w:t>testWhileIdle</w:t>
            </w:r>
            <w:proofErr w:type="spellEnd"/>
            <w:r>
              <w:t>).</w:t>
            </w:r>
          </w:p>
        </w:tc>
      </w:tr>
      <w:tr w:rsidR="00104A30" w14:paraId="7B043CFE"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B1BD47A" w14:textId="77777777" w:rsidR="00104A30" w:rsidRDefault="002F12F7">
            <w:pPr>
              <w:pStyle w:val="p2"/>
            </w:pPr>
            <w:proofErr w:type="spellStart"/>
            <w:r>
              <w:lastRenderedPageBreak/>
              <w:t>initialSize</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5B34FAB" w14:textId="77777777" w:rsidR="00104A30" w:rsidRDefault="002F12F7">
            <w:pPr>
              <w:pStyle w:val="p2"/>
            </w:pPr>
            <w:r>
              <w:t xml:space="preserve">(int)The initial number of connections that are created when the pool is started. Default value is </w:t>
            </w:r>
            <w:r>
              <w:rPr>
                <w:rStyle w:val="spanCodeSample"/>
              </w:rPr>
              <w:t>10</w:t>
            </w:r>
            <w:r>
              <w:t>.</w:t>
            </w:r>
          </w:p>
        </w:tc>
      </w:tr>
      <w:tr w:rsidR="00104A30" w14:paraId="4738A1A2"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CA4CF70" w14:textId="77777777" w:rsidR="00104A30" w:rsidRDefault="002F12F7">
            <w:pPr>
              <w:pStyle w:val="p2"/>
            </w:pPr>
            <w:proofErr w:type="spellStart"/>
            <w:r>
              <w:t>suspectTimeout</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09B6DC93" w14:textId="77777777" w:rsidR="00104A30" w:rsidRDefault="002F12F7">
            <w:pPr>
              <w:pStyle w:val="p2"/>
            </w:pPr>
            <w:r>
              <w:t xml:space="preserve">(int) Timeout value in seconds. Default value is </w:t>
            </w:r>
            <w:r>
              <w:rPr>
                <w:rStyle w:val="spanCodeSample"/>
              </w:rPr>
              <w:t>0</w:t>
            </w:r>
            <w:r>
              <w:t xml:space="preserve">. </w:t>
            </w:r>
            <w:proofErr w:type="gramStart"/>
            <w:r>
              <w:t>Similar to</w:t>
            </w:r>
            <w:proofErr w:type="gramEnd"/>
            <w:r>
              <w:t xml:space="preserve"> the </w:t>
            </w:r>
            <w:proofErr w:type="spellStart"/>
            <w:r>
              <w:rPr>
                <w:rStyle w:val="spanCodeSample"/>
              </w:rPr>
              <w:t>removeAbandonedTimeout</w:t>
            </w:r>
            <w:proofErr w:type="spellEnd"/>
            <w:r>
              <w:t xml:space="preserve"> value but instead of treating the connection as abandoned, and potentially closing the connection, this simply logs the warning if </w:t>
            </w:r>
            <w:proofErr w:type="spellStart"/>
            <w:r>
              <w:rPr>
                <w:rStyle w:val="spanCodeSample"/>
              </w:rPr>
              <w:t>logAbandoned</w:t>
            </w:r>
            <w:proofErr w:type="spellEnd"/>
            <w:r>
              <w:t xml:space="preserve"> is set to </w:t>
            </w:r>
            <w:r>
              <w:rPr>
                <w:rStyle w:val="spanCodeSample"/>
              </w:rPr>
              <w:t>true</w:t>
            </w:r>
            <w:r>
              <w:t xml:space="preserve">. If this value is equal or less than 0, no suspect checking will be performed. Suspect checking only takes place if the timeout value is larger than 0 and the connection was not abandoned or if abandon check is disabled. If a connection is </w:t>
            </w:r>
            <w:proofErr w:type="gramStart"/>
            <w:r>
              <w:t>suspect</w:t>
            </w:r>
            <w:proofErr w:type="gramEnd"/>
            <w:r>
              <w:t xml:space="preserve"> a WARN message gets logged and a JMX notification gets sent once.</w:t>
            </w:r>
          </w:p>
        </w:tc>
      </w:tr>
      <w:tr w:rsidR="00104A30" w14:paraId="2D3D57CD"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29DA076" w14:textId="77777777" w:rsidR="00104A30" w:rsidRDefault="002F12F7">
            <w:pPr>
              <w:pStyle w:val="p2"/>
            </w:pPr>
            <w:proofErr w:type="spellStart"/>
            <w:r>
              <w:t>removeAbandonedTimeout</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5421BC30" w14:textId="77777777" w:rsidR="00104A30" w:rsidRDefault="002F12F7">
            <w:pPr>
              <w:pStyle w:val="p2"/>
            </w:pPr>
            <w:r>
              <w:t xml:space="preserve">(int) Timeout in seconds before an </w:t>
            </w:r>
            <w:proofErr w:type="gramStart"/>
            <w:r>
              <w:t>abandoned(</w:t>
            </w:r>
            <w:proofErr w:type="gramEnd"/>
            <w:r>
              <w:t xml:space="preserve">in use) connection can be removed. The default value is </w:t>
            </w:r>
            <w:r>
              <w:rPr>
                <w:rStyle w:val="spanCodeSample"/>
              </w:rPr>
              <w:t>60</w:t>
            </w:r>
            <w:r>
              <w:t xml:space="preserve"> (60 seconds). The value should be set to the longest running query your applications might have.</w:t>
            </w:r>
          </w:p>
        </w:tc>
      </w:tr>
      <w:tr w:rsidR="00104A30" w14:paraId="7F2A9967"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55E2F90" w14:textId="77777777" w:rsidR="00104A30" w:rsidRDefault="002F12F7">
            <w:pPr>
              <w:pStyle w:val="p2"/>
            </w:pPr>
            <w:proofErr w:type="spellStart"/>
            <w:r>
              <w:t>removeAbandoned</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295363DB" w14:textId="77777777" w:rsidR="00104A30" w:rsidRDefault="002F12F7">
            <w:pPr>
              <w:pStyle w:val="p2"/>
            </w:pPr>
            <w:r>
              <w:t>(</w:t>
            </w:r>
            <w:proofErr w:type="spellStart"/>
            <w:r>
              <w:t>boolean</w:t>
            </w:r>
            <w:proofErr w:type="spellEnd"/>
            <w:r>
              <w:t xml:space="preserve">) Flag to remove abandoned connections if they exceed the </w:t>
            </w:r>
            <w:proofErr w:type="spellStart"/>
            <w:r>
              <w:rPr>
                <w:rStyle w:val="spanCodeSample"/>
              </w:rPr>
              <w:t>removeAbandonedTimeout</w:t>
            </w:r>
            <w:proofErr w:type="spellEnd"/>
            <w:r>
              <w:t xml:space="preserve">. If set to true a connection is considered abandoned and eligible for removal if it has been in use longer than the </w:t>
            </w:r>
            <w:proofErr w:type="spellStart"/>
            <w:r>
              <w:rPr>
                <w:rStyle w:val="spanCodeSample"/>
              </w:rPr>
              <w:t>removeAbandonedTimeout</w:t>
            </w:r>
            <w:proofErr w:type="spellEnd"/>
            <w:r>
              <w:t xml:space="preserve">. Setting this to </w:t>
            </w:r>
            <w:r>
              <w:rPr>
                <w:rStyle w:val="spanCodeSample"/>
              </w:rPr>
              <w:t>true</w:t>
            </w:r>
            <w:r>
              <w:t xml:space="preserve"> can recover </w:t>
            </w:r>
            <w:proofErr w:type="spellStart"/>
            <w:proofErr w:type="gramStart"/>
            <w:r>
              <w:t>db</w:t>
            </w:r>
            <w:proofErr w:type="spellEnd"/>
            <w:proofErr w:type="gramEnd"/>
            <w:r>
              <w:t xml:space="preserve"> connections from applications that fail to close a connection. See also </w:t>
            </w:r>
            <w:proofErr w:type="spellStart"/>
            <w:r>
              <w:rPr>
                <w:rStyle w:val="spanCodeSample"/>
              </w:rPr>
              <w:t>logAbandoned</w:t>
            </w:r>
            <w:proofErr w:type="spellEnd"/>
            <w:r>
              <w:t xml:space="preserve">. The default value is </w:t>
            </w:r>
            <w:r>
              <w:rPr>
                <w:rStyle w:val="spanCodeSample"/>
              </w:rPr>
              <w:t>false</w:t>
            </w:r>
            <w:r>
              <w:t>.</w:t>
            </w:r>
          </w:p>
        </w:tc>
      </w:tr>
      <w:tr w:rsidR="00104A30" w14:paraId="37343F01"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204C043F" w14:textId="77777777" w:rsidR="00104A30" w:rsidRDefault="002F12F7">
            <w:pPr>
              <w:pStyle w:val="p2"/>
            </w:pPr>
            <w:proofErr w:type="spellStart"/>
            <w:r>
              <w:t>logAbandoned</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1F4BBA3B" w14:textId="77777777" w:rsidR="00104A30" w:rsidRDefault="002F12F7">
            <w:pPr>
              <w:pStyle w:val="p2"/>
            </w:pPr>
            <w:r>
              <w:t>(</w:t>
            </w:r>
            <w:proofErr w:type="spellStart"/>
            <w:r>
              <w:t>boolean</w:t>
            </w:r>
            <w:proofErr w:type="spellEnd"/>
            <w:r>
              <w:t xml:space="preserve">) Flag to log stack traces for application code which abandoned a Connection. Logging of abandoned Connections adds overhead for every Connection borrow because a stack trace </w:t>
            </w:r>
            <w:proofErr w:type="gramStart"/>
            <w:r>
              <w:t>has to</w:t>
            </w:r>
            <w:proofErr w:type="gramEnd"/>
            <w:r>
              <w:t xml:space="preserve"> be generated. The default value is </w:t>
            </w:r>
            <w:r>
              <w:rPr>
                <w:rStyle w:val="spanCodeSample"/>
              </w:rPr>
              <w:t>false</w:t>
            </w:r>
            <w:r>
              <w:t>.</w:t>
            </w:r>
          </w:p>
        </w:tc>
      </w:tr>
      <w:tr w:rsidR="00104A30" w14:paraId="3D756069"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A61CD79" w14:textId="77777777" w:rsidR="00104A30" w:rsidRDefault="002F12F7">
            <w:pPr>
              <w:pStyle w:val="p2"/>
            </w:pPr>
            <w:proofErr w:type="spellStart"/>
            <w:r>
              <w:lastRenderedPageBreak/>
              <w:t>minEvictableIdleTimeMillis</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45147911" w14:textId="77777777" w:rsidR="00104A30" w:rsidRDefault="002F12F7">
            <w:pPr>
              <w:pStyle w:val="p2"/>
            </w:pPr>
            <w:r>
              <w:t xml:space="preserve">(int) The minimum amount of time an object may sit idle in the pool before it is eligible for eviction. The default value is </w:t>
            </w:r>
            <w:r>
              <w:rPr>
                <w:rStyle w:val="spanCodeSample"/>
              </w:rPr>
              <w:t>60000</w:t>
            </w:r>
            <w:r>
              <w:t xml:space="preserve"> (60 seconds).</w:t>
            </w:r>
          </w:p>
        </w:tc>
      </w:tr>
      <w:tr w:rsidR="00104A30" w14:paraId="5A55B147" w14:textId="77777777">
        <w:tc>
          <w:tcPr>
            <w:tcW w:w="287.15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5B0070D0" w14:textId="77777777" w:rsidR="00104A30" w:rsidRDefault="002F12F7">
            <w:pPr>
              <w:pStyle w:val="p2"/>
            </w:pPr>
            <w:proofErr w:type="spellStart"/>
            <w:r>
              <w:t>jmxEnabled</w:t>
            </w:r>
            <w:proofErr w:type="spellEnd"/>
          </w:p>
        </w:tc>
        <w:tc>
          <w:tcPr>
            <w:tcW w:w="287.1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3AF4BF25" w14:textId="77777777" w:rsidR="00104A30" w:rsidRDefault="002F12F7">
            <w:pPr>
              <w:pStyle w:val="p2"/>
            </w:pPr>
            <w:r>
              <w:t>(</w:t>
            </w:r>
            <w:proofErr w:type="spellStart"/>
            <w:r>
              <w:t>boolean</w:t>
            </w:r>
            <w:proofErr w:type="spellEnd"/>
            <w:r>
              <w:t xml:space="preserve">) Register the pool with JMX or not. The default value is </w:t>
            </w:r>
            <w:r>
              <w:rPr>
                <w:rStyle w:val="spanCodeSample"/>
              </w:rPr>
              <w:t>true</w:t>
            </w:r>
            <w:r>
              <w:t>.</w:t>
            </w:r>
          </w:p>
        </w:tc>
      </w:tr>
      <w:tr w:rsidR="00104A30" w14:paraId="2F52F8F9" w14:textId="77777777">
        <w:tc>
          <w:tcPr>
            <w:tcW w:w="574.30pt" w:type="dxa"/>
            <w:gridSpan w:val="2"/>
            <w:tcBorders>
              <w:top w:val="single" w:sz="6" w:space="0" w:color="404040"/>
              <w:end w:val="single" w:sz="6" w:space="0" w:color="404040"/>
            </w:tcBorders>
            <w:tcMar>
              <w:top w:w="5pt" w:type="dxa"/>
              <w:start w:w="3.75pt" w:type="dxa"/>
              <w:bottom w:w="5pt" w:type="dxa"/>
              <w:end w:w="3.75pt" w:type="dxa"/>
            </w:tcMar>
          </w:tcPr>
          <w:p w14:paraId="247ECB88" w14:textId="77777777" w:rsidR="00104A30" w:rsidRDefault="002F12F7">
            <w:pPr>
              <w:pStyle w:val="pCodeBlock2"/>
            </w:pPr>
            <w:r>
              <w:t>&lt;Resource name="</w:t>
            </w:r>
            <w:proofErr w:type="spellStart"/>
            <w:r>
              <w:t>jdbc</w:t>
            </w:r>
            <w:proofErr w:type="spellEnd"/>
            <w:r>
              <w:t>/</w:t>
            </w:r>
            <w:proofErr w:type="spellStart"/>
            <w:r>
              <w:t>AuditDataSource</w:t>
            </w:r>
            <w:proofErr w:type="spellEnd"/>
            <w:r>
              <w:t>" auth="Container" type="</w:t>
            </w:r>
            <w:proofErr w:type="spellStart"/>
            <w:r>
              <w:t>javax.sql.DataSource</w:t>
            </w:r>
            <w:proofErr w:type="spellEnd"/>
            <w:r>
              <w:t>" factory="</w:t>
            </w:r>
            <w:proofErr w:type="spellStart"/>
            <w:r>
              <w:t>org.apache.tomcat.jdbc.pool.DataSourceFactory</w:t>
            </w:r>
            <w:proofErr w:type="spellEnd"/>
            <w:r>
              <w:t xml:space="preserve">" </w:t>
            </w:r>
            <w:proofErr w:type="spellStart"/>
            <w:r>
              <w:t>driverClassName</w:t>
            </w:r>
            <w:proofErr w:type="spellEnd"/>
            <w:r>
              <w:t>="</w:t>
            </w:r>
            <w:proofErr w:type="spellStart"/>
            <w:r>
              <w:t>oracle.jdbc.driver.OracleDriver</w:t>
            </w:r>
            <w:proofErr w:type="spellEnd"/>
            <w:r>
              <w:t xml:space="preserve">" </w:t>
            </w:r>
            <w:proofErr w:type="spellStart"/>
            <w:r>
              <w:t>url</w:t>
            </w:r>
            <w:proofErr w:type="spellEnd"/>
            <w:r>
              <w:t>="</w:t>
            </w:r>
            <w:proofErr w:type="spellStart"/>
            <w:r>
              <w:t>jdbc:oracle:thin</w:t>
            </w:r>
            <w:proofErr w:type="spellEnd"/>
            <w:r>
              <w:t>:@</w:t>
            </w:r>
            <w:proofErr w:type="spellStart"/>
            <w:r>
              <w:t>host:port:service</w:t>
            </w:r>
            <w:proofErr w:type="spellEnd"/>
            <w:r>
              <w:t xml:space="preserve">" username="username" password="password" </w:t>
            </w:r>
            <w:proofErr w:type="spellStart"/>
            <w:r>
              <w:t>testWhileIdle</w:t>
            </w:r>
            <w:proofErr w:type="spellEnd"/>
            <w:r>
              <w:t xml:space="preserve">="true" </w:t>
            </w:r>
            <w:proofErr w:type="spellStart"/>
            <w:r>
              <w:t>timeBetweenEvictionRunsMillis</w:t>
            </w:r>
            <w:proofErr w:type="spellEnd"/>
            <w:r>
              <w:t xml:space="preserve">="240000" </w:t>
            </w:r>
            <w:proofErr w:type="spellStart"/>
            <w:r>
              <w:t>maxActive</w:t>
            </w:r>
            <w:proofErr w:type="spellEnd"/>
            <w:r>
              <w:t xml:space="preserve">="64" </w:t>
            </w:r>
            <w:proofErr w:type="spellStart"/>
            <w:r>
              <w:t>maxIdle</w:t>
            </w:r>
            <w:proofErr w:type="spellEnd"/>
            <w:r>
              <w:t xml:space="preserve">="16" </w:t>
            </w:r>
            <w:proofErr w:type="spellStart"/>
            <w:r>
              <w:t>initialSize</w:t>
            </w:r>
            <w:proofErr w:type="spellEnd"/>
            <w:r>
              <w:t xml:space="preserve">="16" </w:t>
            </w:r>
            <w:proofErr w:type="spellStart"/>
            <w:r>
              <w:t>suspectTimeout</w:t>
            </w:r>
            <w:proofErr w:type="spellEnd"/>
            <w:r>
              <w:t xml:space="preserve">="1800" </w:t>
            </w:r>
            <w:proofErr w:type="spellStart"/>
            <w:r>
              <w:t>removeAbandonedTimeout</w:t>
            </w:r>
            <w:proofErr w:type="spellEnd"/>
            <w:r>
              <w:t xml:space="preserve">="100" </w:t>
            </w:r>
            <w:proofErr w:type="spellStart"/>
            <w:r>
              <w:t>removeAbandoned</w:t>
            </w:r>
            <w:proofErr w:type="spellEnd"/>
            <w:r>
              <w:t xml:space="preserve">="true" </w:t>
            </w:r>
            <w:proofErr w:type="spellStart"/>
            <w:r>
              <w:t>logAbandoned</w:t>
            </w:r>
            <w:proofErr w:type="spellEnd"/>
            <w:r>
              <w:t xml:space="preserve">="true" </w:t>
            </w:r>
            <w:proofErr w:type="spellStart"/>
            <w:r>
              <w:t>minEvictableIdleTimeMillis</w:t>
            </w:r>
            <w:proofErr w:type="spellEnd"/>
            <w:r>
              <w:t xml:space="preserve">="60000" </w:t>
            </w:r>
            <w:proofErr w:type="spellStart"/>
            <w:r>
              <w:t>jmxEnabled</w:t>
            </w:r>
            <w:proofErr w:type="spellEnd"/>
            <w:r>
              <w:t>="false"/&gt;</w:t>
            </w:r>
          </w:p>
        </w:tc>
      </w:tr>
    </w:tbl>
    <w:p w14:paraId="1D2636C2" w14:textId="77777777" w:rsidR="00104A30" w:rsidRDefault="00104A30">
      <w:pPr>
        <w:spacing w:after="16pt"/>
      </w:pPr>
    </w:p>
    <w:p w14:paraId="5E0F8332" w14:textId="77777777" w:rsidR="00104A30" w:rsidRDefault="002F12F7">
      <w:pPr>
        <w:pStyle w:val="li"/>
        <w:numPr>
          <w:ilvl w:val="0"/>
          <w:numId w:val="64"/>
        </w:numPr>
        <w:spacing w:after="16pt"/>
      </w:pPr>
      <w:r>
        <w:t>Save and close the file.</w:t>
      </w:r>
    </w:p>
    <w:p w14:paraId="14290363" w14:textId="77777777" w:rsidR="00104A30" w:rsidRDefault="002F12F7">
      <w:pPr>
        <w:pStyle w:val="h2"/>
      </w:pPr>
      <w:bookmarkStart w:id="152" w:name="_Toc256000072"/>
      <w:bookmarkStart w:id="153" w:name="_Toc256000025"/>
      <w:r>
        <w:t>Encrypting Tomcat Data Source Credentials</w:t>
      </w:r>
      <w:bookmarkEnd w:id="152"/>
      <w:bookmarkEnd w:id="153"/>
    </w:p>
    <w:p w14:paraId="0473A7DD" w14:textId="77777777" w:rsidR="00104A30" w:rsidRDefault="002F12F7">
      <w:pPr>
        <w:pStyle w:val="p1"/>
      </w:pPr>
      <w:r>
        <w:t>The steps below take you through the process of encrypting Tomcat data source credentials for both tax data source and audit data source using the AES-256 standard. Encrypting Tomcat data source credentials is optional.</w:t>
      </w:r>
    </w:p>
    <w:p w14:paraId="63FB73EB" w14:textId="77777777" w:rsidR="00104A30" w:rsidRDefault="002F12F7">
      <w:pPr>
        <w:pStyle w:val="p1"/>
      </w:pPr>
      <w:r>
        <w:t>To encrypt Tomcat data source credentials:</w:t>
      </w:r>
    </w:p>
    <w:p w14:paraId="409AE5C6" w14:textId="77777777" w:rsidR="00104A30" w:rsidRDefault="002F12F7">
      <w:pPr>
        <w:pStyle w:val="li"/>
        <w:numPr>
          <w:ilvl w:val="0"/>
          <w:numId w:val="65"/>
        </w:numPr>
        <w:spacing w:before="16pt"/>
      </w:pPr>
      <w:r>
        <w:t xml:space="preserve">Locate the </w:t>
      </w:r>
      <w:r>
        <w:rPr>
          <w:rStyle w:val="i"/>
        </w:rPr>
        <w:t>encryptData.jar</w:t>
      </w:r>
      <w:r>
        <w:t xml:space="preserve"> file under the client directory where you unzipped the </w:t>
      </w:r>
      <w:r>
        <w:rPr>
          <w:rStyle w:val="i"/>
        </w:rPr>
        <w:t>ONESOURCEIDTDetermination_513xx.zip</w:t>
      </w:r>
      <w:r>
        <w:t xml:space="preserve"> file. The </w:t>
      </w:r>
      <w:r>
        <w:rPr>
          <w:rStyle w:val="i"/>
        </w:rPr>
        <w:t>encryptData.jar</w:t>
      </w:r>
      <w:r>
        <w:t xml:space="preserve"> file generates the encrypted value for the username and password text and uses AES-256 as the encoding mechanism.</w:t>
      </w:r>
    </w:p>
    <w:p w14:paraId="116DA9E2" w14:textId="77777777" w:rsidR="00104A30" w:rsidRDefault="002F12F7">
      <w:pPr>
        <w:pStyle w:val="li"/>
        <w:numPr>
          <w:ilvl w:val="0"/>
          <w:numId w:val="65"/>
        </w:numPr>
      </w:pPr>
      <w:r>
        <w:t>Open the Command Prompt window.</w:t>
      </w:r>
    </w:p>
    <w:p w14:paraId="371B0B7C" w14:textId="77777777" w:rsidR="00104A30" w:rsidRDefault="002F12F7">
      <w:pPr>
        <w:pStyle w:val="li"/>
        <w:numPr>
          <w:ilvl w:val="0"/>
          <w:numId w:val="65"/>
        </w:numPr>
      </w:pPr>
      <w:r>
        <w:t xml:space="preserve">Enter the following command, which will generate the encrypted values: </w:t>
      </w:r>
      <w:r>
        <w:rPr>
          <w:rStyle w:val="code"/>
        </w:rPr>
        <w:t>java -jar encryptData.jar</w:t>
      </w:r>
      <w:r>
        <w:t>. The following graphic shows an example:</w:t>
      </w:r>
    </w:p>
    <w:p w14:paraId="2394595C" w14:textId="77777777" w:rsidR="00104A30" w:rsidRDefault="002F12F7">
      <w:pPr>
        <w:pStyle w:val="p1"/>
      </w:pPr>
      <w:r>
        <w:rPr>
          <w:noProof/>
        </w:rPr>
        <w:lastRenderedPageBreak/>
        <w:drawing>
          <wp:inline distT="0" distB="0" distL="114300" distR="114300" wp14:anchorId="6274024B" wp14:editId="1788D80E">
            <wp:extent cx="5410200" cy="628650"/>
            <wp:effectExtent l="0" t="0" r="0" b="0"/>
            <wp:docPr id="1026" name="Image 102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73901988" name="Image 1026"/>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a:xfrm>
                      <a:off x="0" y="0"/>
                      <a:ext cx="5410200" cy="628650"/>
                    </a:xfrm>
                    <a:prstGeom prst="rect">
                      <a:avLst/>
                    </a:prstGeom>
                    <a:noFill/>
                    <a:ln>
                      <a:noFill/>
                    </a:ln>
                  </pic:spPr>
                </pic:pic>
              </a:graphicData>
            </a:graphic>
          </wp:inline>
        </w:drawing>
      </w:r>
    </w:p>
    <w:p w14:paraId="0D34D293" w14:textId="77777777" w:rsidR="00104A30" w:rsidRDefault="002F12F7">
      <w:pPr>
        <w:pStyle w:val="li"/>
        <w:numPr>
          <w:ilvl w:val="0"/>
          <w:numId w:val="65"/>
        </w:numPr>
      </w:pPr>
      <w:r>
        <w:t xml:space="preserve">Update the </w:t>
      </w:r>
      <w:r>
        <w:rPr>
          <w:rStyle w:val="i"/>
        </w:rPr>
        <w:t>determination-xa-ds.xml</w:t>
      </w:r>
      <w:r>
        <w:t xml:space="preserve"> file in </w:t>
      </w:r>
      <w:r>
        <w:rPr>
          <w:rStyle w:val="i"/>
        </w:rPr>
        <w:t>&lt;</w:t>
      </w:r>
      <w:proofErr w:type="spellStart"/>
      <w:r>
        <w:rPr>
          <w:rStyle w:val="i"/>
        </w:rPr>
        <w:t>TomcatBaseDirectory</w:t>
      </w:r>
      <w:proofErr w:type="spellEnd"/>
      <w:r>
        <w:rPr>
          <w:rStyle w:val="i"/>
        </w:rPr>
        <w:t>&gt;\lib</w:t>
      </w:r>
      <w:r>
        <w:t xml:space="preserve"> by replacing the existing username and password in the </w:t>
      </w:r>
      <w:r>
        <w:rPr>
          <w:rStyle w:val="code"/>
        </w:rPr>
        <w:t>&lt;xa-</w:t>
      </w:r>
      <w:proofErr w:type="spellStart"/>
      <w:r>
        <w:rPr>
          <w:rStyle w:val="code"/>
        </w:rPr>
        <w:t>datasource</w:t>
      </w:r>
      <w:proofErr w:type="spellEnd"/>
      <w:r>
        <w:rPr>
          <w:rStyle w:val="code"/>
        </w:rPr>
        <w:t>-property&gt;</w:t>
      </w:r>
      <w:r>
        <w:t xml:space="preserve"> tag with the encrypted username and password. The following graphic shows the </w:t>
      </w:r>
      <w:r>
        <w:rPr>
          <w:rStyle w:val="code"/>
        </w:rPr>
        <w:t>&lt;xa-</w:t>
      </w:r>
      <w:proofErr w:type="spellStart"/>
      <w:r>
        <w:rPr>
          <w:rStyle w:val="code"/>
        </w:rPr>
        <w:t>datasource</w:t>
      </w:r>
      <w:proofErr w:type="spellEnd"/>
      <w:r>
        <w:rPr>
          <w:rStyle w:val="code"/>
        </w:rPr>
        <w:t>-property&gt;</w:t>
      </w:r>
      <w:r>
        <w:t xml:space="preserve"> tag:</w:t>
      </w:r>
    </w:p>
    <w:p w14:paraId="3E7F1510" w14:textId="77777777" w:rsidR="00104A30" w:rsidRDefault="002F12F7">
      <w:pPr>
        <w:pStyle w:val="p1"/>
        <w:spacing w:after="16pt"/>
        <w:rPr>
          <w:ins w:id="154" w:author="Kornipati, Kranthi K. (TR Technology)" w:date="2025-06-16T20:23:00Z" w16du:dateUtc="2025-06-16T14:53:00Z"/>
        </w:rPr>
      </w:pPr>
      <w:r>
        <w:rPr>
          <w:noProof/>
        </w:rPr>
        <w:drawing>
          <wp:inline distT="0" distB="0" distL="114300" distR="114300" wp14:anchorId="77D55EA2" wp14:editId="4F9C6CFA">
            <wp:extent cx="5410200" cy="2676525"/>
            <wp:effectExtent l="0" t="0" r="0" b="0"/>
            <wp:docPr id="1027" name="Image 102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46244059" name="Image 1027"/>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5410200" cy="2676525"/>
                    </a:xfrm>
                    <a:prstGeom prst="rect">
                      <a:avLst/>
                    </a:prstGeom>
                    <a:noFill/>
                    <a:ln>
                      <a:noFill/>
                    </a:ln>
                  </pic:spPr>
                </pic:pic>
              </a:graphicData>
            </a:graphic>
          </wp:inline>
        </w:drawing>
      </w:r>
    </w:p>
    <w:p w14:paraId="28D43CC5" w14:textId="0692130F" w:rsidR="009E7E27" w:rsidRPr="00020B89" w:rsidRDefault="007033FA">
      <w:pPr>
        <w:pStyle w:val="p1"/>
        <w:spacing w:after="16pt"/>
        <w:rPr>
          <w:ins w:id="155" w:author="Kornipati, Kranthi K. (TR Technology)" w:date="2025-06-16T20:23:00Z" w16du:dateUtc="2025-06-16T14:53:00Z"/>
          <w:b/>
          <w:bCs/>
          <w:sz w:val="23"/>
          <w:szCs w:val="23"/>
          <w:u w:val="single"/>
          <w:rPrChange w:id="156" w:author="Kornipati, Kranthi K. (TR Technology)" w:date="2025-06-26T14:40:00Z" w16du:dateUtc="2025-06-26T09:10:00Z">
            <w:rPr>
              <w:ins w:id="157" w:author="Kornipati, Kranthi K. (TR Technology)" w:date="2025-06-16T20:23:00Z" w16du:dateUtc="2025-06-16T14:53:00Z"/>
            </w:rPr>
          </w:rPrChange>
        </w:rPr>
      </w:pPr>
      <w:ins w:id="158" w:author="Kornipati, Kranthi K. (TR Technology)" w:date="2025-06-26T14:40:00Z" w16du:dateUtc="2025-06-26T09:10:00Z">
        <w:r w:rsidRPr="00020B89">
          <w:rPr>
            <w:b/>
            <w:bCs/>
            <w:sz w:val="23"/>
            <w:szCs w:val="23"/>
            <w:u w:val="single"/>
            <w:rPrChange w:id="159" w:author="Kornipati, Kranthi K. (TR Technology)" w:date="2025-06-26T14:40:00Z" w16du:dateUtc="2025-06-26T09:10:00Z">
              <w:rPr/>
            </w:rPrChange>
          </w:rPr>
          <w:t>For Java 17</w:t>
        </w:r>
      </w:ins>
    </w:p>
    <w:p w14:paraId="3AA55873" w14:textId="52FE0E0A" w:rsidR="009E7E27" w:rsidRDefault="009E7E27" w:rsidP="009E7E27">
      <w:pPr>
        <w:pStyle w:val="p1"/>
        <w:rPr>
          <w:ins w:id="160" w:author="Kornipati, Kranthi K. (TR Technology)" w:date="2025-06-16T20:23:00Z" w16du:dateUtc="2025-06-16T14:53:00Z"/>
        </w:rPr>
      </w:pPr>
      <w:ins w:id="161" w:author="Kornipati, Kranthi K. (TR Technology)" w:date="2025-06-16T20:23:00Z" w16du:dateUtc="2025-06-16T14:53:00Z">
        <w:r>
          <w:t>To encrypt Tomcat data source credentials for Java17:</w:t>
        </w:r>
      </w:ins>
    </w:p>
    <w:p w14:paraId="743EF915" w14:textId="7E00A659" w:rsidR="009E7E27" w:rsidRDefault="009E7E27" w:rsidP="00CA0650">
      <w:pPr>
        <w:pStyle w:val="li"/>
        <w:numPr>
          <w:ilvl w:val="0"/>
          <w:numId w:val="104"/>
        </w:numPr>
        <w:rPr>
          <w:ins w:id="162" w:author="Kornipati, Kranthi K. (TR Technology)" w:date="2025-06-16T20:23:00Z" w16du:dateUtc="2025-06-16T14:53:00Z"/>
        </w:rPr>
        <w:pPrChange w:id="163" w:author="Kornipati, Kranthi K. (TR Technology)" w:date="2025-06-26T14:41:00Z" w16du:dateUtc="2025-06-26T09:11:00Z">
          <w:pPr>
            <w:pStyle w:val="li"/>
            <w:numPr>
              <w:numId w:val="65"/>
            </w:numPr>
            <w:tabs>
              <w:tab w:val="num" w:pos="0pt"/>
            </w:tabs>
            <w:spacing w:before="16pt"/>
            <w:ind w:hanging="10.50pt"/>
          </w:pPr>
        </w:pPrChange>
      </w:pPr>
      <w:ins w:id="164" w:author="Kornipati, Kranthi K. (TR Technology)" w:date="2025-06-16T20:23:00Z" w16du:dateUtc="2025-06-16T14:53:00Z">
        <w:r>
          <w:t xml:space="preserve">Locate the </w:t>
        </w:r>
      </w:ins>
      <w:ins w:id="165" w:author="Kornipati, Kranthi K. (TR Technology)" w:date="2025-06-26T14:39:00Z" w16du:dateUtc="2025-06-26T09:09:00Z">
        <w:r w:rsidR="00C067FC" w:rsidRPr="009E7E27">
          <w:rPr>
            <w:rStyle w:val="i"/>
          </w:rPr>
          <w:t>encrypt_aes-256_data</w:t>
        </w:r>
      </w:ins>
      <w:ins w:id="166" w:author="Kornipati, Kranthi K. (TR Technology)" w:date="2025-06-16T20:23:00Z" w16du:dateUtc="2025-06-16T14:53:00Z">
        <w:r>
          <w:rPr>
            <w:rStyle w:val="i"/>
          </w:rPr>
          <w:t>.jar</w:t>
        </w:r>
        <w:r>
          <w:t xml:space="preserve"> file under the </w:t>
        </w:r>
      </w:ins>
      <w:ins w:id="167" w:author="Kornipati, Kranthi K. (TR Technology)" w:date="2025-06-26T14:40:00Z" w16du:dateUtc="2025-06-26T09:10:00Z">
        <w:r w:rsidR="007033FA">
          <w:t>documentation</w:t>
        </w:r>
      </w:ins>
      <w:ins w:id="168" w:author="Kornipati, Kranthi K. (TR Technology)" w:date="2025-06-16T20:23:00Z" w16du:dateUtc="2025-06-16T14:53:00Z">
        <w:r>
          <w:t xml:space="preserve"> directory where you unzipped the </w:t>
        </w:r>
        <w:r>
          <w:rPr>
            <w:rStyle w:val="i"/>
          </w:rPr>
          <w:t>ONESOURCEIDTDetermination_513</w:t>
        </w:r>
      </w:ins>
      <w:ins w:id="169" w:author="Kornipati, Kranthi K. (TR Technology)" w:date="2025-06-16T20:29:00Z" w16du:dateUtc="2025-06-16T14:59:00Z">
        <w:r>
          <w:rPr>
            <w:rStyle w:val="i"/>
          </w:rPr>
          <w:t>160</w:t>
        </w:r>
      </w:ins>
      <w:ins w:id="170" w:author="Kornipati, Kranthi K. (TR Technology)" w:date="2025-06-16T20:23:00Z" w16du:dateUtc="2025-06-16T14:53:00Z">
        <w:r>
          <w:rPr>
            <w:rStyle w:val="i"/>
          </w:rPr>
          <w:t>.zip</w:t>
        </w:r>
        <w:r>
          <w:t xml:space="preserve"> file. The </w:t>
        </w:r>
      </w:ins>
      <w:ins w:id="171" w:author="Kornipati, Kranthi K. (TR Technology)" w:date="2025-06-16T20:30:00Z" w16du:dateUtc="2025-06-16T15:00:00Z">
        <w:r w:rsidRPr="009E7E27">
          <w:rPr>
            <w:rStyle w:val="i"/>
          </w:rPr>
          <w:t>encrypt_aes-256_data</w:t>
        </w:r>
      </w:ins>
      <w:ins w:id="172" w:author="Kornipati, Kranthi K. (TR Technology)" w:date="2025-06-16T20:23:00Z" w16du:dateUtc="2025-06-16T14:53:00Z">
        <w:r>
          <w:rPr>
            <w:rStyle w:val="i"/>
          </w:rPr>
          <w:t>.jar</w:t>
        </w:r>
        <w:r>
          <w:t xml:space="preserve"> file generates the encrypted value for the username and password text and uses AES-256 as the encoding mechanism.</w:t>
        </w:r>
      </w:ins>
    </w:p>
    <w:p w14:paraId="2EE69B82" w14:textId="77777777" w:rsidR="009E7E27" w:rsidRDefault="009E7E27" w:rsidP="00CA0650">
      <w:pPr>
        <w:pStyle w:val="li"/>
        <w:numPr>
          <w:ilvl w:val="0"/>
          <w:numId w:val="104"/>
        </w:numPr>
        <w:rPr>
          <w:ins w:id="173" w:author="Kornipati, Kranthi K. (TR Technology)" w:date="2025-06-16T20:23:00Z" w16du:dateUtc="2025-06-16T14:53:00Z"/>
        </w:rPr>
        <w:pPrChange w:id="174" w:author="Kornipati, Kranthi K. (TR Technology)" w:date="2025-06-26T14:41:00Z" w16du:dateUtc="2025-06-26T09:11:00Z">
          <w:pPr>
            <w:pStyle w:val="li"/>
            <w:numPr>
              <w:numId w:val="65"/>
            </w:numPr>
            <w:tabs>
              <w:tab w:val="num" w:pos="0pt"/>
            </w:tabs>
            <w:ind w:hanging="10.50pt"/>
          </w:pPr>
        </w:pPrChange>
      </w:pPr>
      <w:ins w:id="175" w:author="Kornipati, Kranthi K. (TR Technology)" w:date="2025-06-16T20:23:00Z" w16du:dateUtc="2025-06-16T14:53:00Z">
        <w:r>
          <w:t>Open the Command Prompt window.</w:t>
        </w:r>
      </w:ins>
    </w:p>
    <w:p w14:paraId="473F540B" w14:textId="77777777" w:rsidR="003373D4" w:rsidRDefault="009E7E27" w:rsidP="00CA0650">
      <w:pPr>
        <w:pStyle w:val="li"/>
        <w:numPr>
          <w:ilvl w:val="0"/>
          <w:numId w:val="104"/>
        </w:numPr>
        <w:rPr>
          <w:ins w:id="176" w:author="Kornipati, Kranthi K. (TR Technology)" w:date="2025-06-26T14:41:00Z" w16du:dateUtc="2025-06-26T09:11:00Z"/>
        </w:rPr>
      </w:pPr>
      <w:ins w:id="177" w:author="Kornipati, Kranthi K. (TR Technology)" w:date="2025-06-16T20:23:00Z" w16du:dateUtc="2025-06-16T14:53:00Z">
        <w:r>
          <w:t xml:space="preserve">Enter the following command, which will generate the encrypted values: </w:t>
        </w:r>
        <w:r>
          <w:rPr>
            <w:rStyle w:val="code"/>
          </w:rPr>
          <w:t xml:space="preserve">java -jar </w:t>
        </w:r>
      </w:ins>
      <w:ins w:id="178" w:author="Kornipati, Kranthi K. (TR Technology)" w:date="2025-06-16T20:45:00Z" w16du:dateUtc="2025-06-16T15:15:00Z">
        <w:r w:rsidR="00BB789F" w:rsidRPr="009E7E27">
          <w:rPr>
            <w:rStyle w:val="i"/>
          </w:rPr>
          <w:t>encrypt_aes-256_data</w:t>
        </w:r>
      </w:ins>
      <w:ins w:id="179" w:author="Kornipati, Kranthi K. (TR Technology)" w:date="2025-06-16T20:23:00Z" w16du:dateUtc="2025-06-16T14:53:00Z">
        <w:r>
          <w:rPr>
            <w:rStyle w:val="code"/>
          </w:rPr>
          <w:t>.jar</w:t>
        </w:r>
        <w:r>
          <w:t xml:space="preserve">. </w:t>
        </w:r>
      </w:ins>
    </w:p>
    <w:p w14:paraId="5FE88DE3" w14:textId="0649F5AB" w:rsidR="009E7E27" w:rsidRDefault="009E7E27" w:rsidP="003373D4">
      <w:pPr>
        <w:pStyle w:val="li"/>
        <w:ind w:start="36pt"/>
        <w:rPr>
          <w:ins w:id="180" w:author="Kornipati, Kranthi K. (TR Technology)" w:date="2025-06-16T20:23:00Z" w16du:dateUtc="2025-06-16T14:53:00Z"/>
        </w:rPr>
        <w:pPrChange w:id="181" w:author="Kornipati, Kranthi K. (TR Technology)" w:date="2025-06-26T14:42:00Z" w16du:dateUtc="2025-06-26T09:12:00Z">
          <w:pPr>
            <w:pStyle w:val="li"/>
            <w:numPr>
              <w:numId w:val="65"/>
            </w:numPr>
            <w:tabs>
              <w:tab w:val="num" w:pos="0pt"/>
            </w:tabs>
            <w:ind w:hanging="10.50pt"/>
          </w:pPr>
        </w:pPrChange>
      </w:pPr>
      <w:ins w:id="182" w:author="Kornipati, Kranthi K. (TR Technology)" w:date="2025-06-16T20:23:00Z" w16du:dateUtc="2025-06-16T14:53:00Z">
        <w:r>
          <w:t xml:space="preserve">The following </w:t>
        </w:r>
      </w:ins>
      <w:ins w:id="183" w:author="Kornipati, Kranthi K. (TR Technology)" w:date="2025-06-26T14:42:00Z" w16du:dateUtc="2025-06-26T09:12:00Z">
        <w:r w:rsidR="003373D4">
          <w:t>screenshot</w:t>
        </w:r>
      </w:ins>
      <w:ins w:id="184" w:author="Kornipati, Kranthi K. (TR Technology)" w:date="2025-06-16T20:23:00Z" w16du:dateUtc="2025-06-16T14:53:00Z">
        <w:r>
          <w:t xml:space="preserve"> shows an example:</w:t>
        </w:r>
      </w:ins>
    </w:p>
    <w:p w14:paraId="2A73A842" w14:textId="77777777" w:rsidR="009E7E27" w:rsidRDefault="009E7E27">
      <w:pPr>
        <w:pStyle w:val="p1"/>
        <w:spacing w:after="16pt"/>
        <w:rPr>
          <w:ins w:id="185" w:author="Kornipati, Kranthi K. (TR Technology)" w:date="2025-06-17T13:04:00Z" w16du:dateUtc="2025-06-17T07:34:00Z"/>
        </w:rPr>
      </w:pPr>
    </w:p>
    <w:p w14:paraId="799AC84D" w14:textId="421963A9" w:rsidR="00574F39" w:rsidRDefault="00574F39">
      <w:pPr>
        <w:pStyle w:val="p1"/>
        <w:spacing w:after="16pt"/>
      </w:pPr>
      <w:ins w:id="186" w:author="Kornipati, Kranthi K. (TR Technology)" w:date="2025-06-17T13:04:00Z" w16du:dateUtc="2025-06-17T07:34:00Z">
        <w:r w:rsidRPr="00574F39">
          <w:rPr>
            <w:noProof/>
          </w:rPr>
          <w:lastRenderedPageBreak/>
          <w:drawing>
            <wp:inline distT="0" distB="0" distL="0" distR="0" wp14:anchorId="63112428" wp14:editId="25C63051">
              <wp:extent cx="6696075" cy="4993005"/>
              <wp:effectExtent l="0" t="0" r="9525" b="0"/>
              <wp:docPr id="1975361834" name="Picture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975361834" name=""/>
                      <pic:cNvPicPr/>
                    </pic:nvPicPr>
                    <pic:blipFill>
                      <a:blip r:embed="rId60"/>
                      <a:stretch>
                        <a:fillRect/>
                      </a:stretch>
                    </pic:blipFill>
                    <pic:spPr>
                      <a:xfrm>
                        <a:off x="0" y="0"/>
                        <a:ext cx="6696075" cy="4993005"/>
                      </a:xfrm>
                      <a:prstGeom prst="rect">
                        <a:avLst/>
                      </a:prstGeom>
                    </pic:spPr>
                  </pic:pic>
                </a:graphicData>
              </a:graphic>
            </wp:inline>
          </w:drawing>
        </w:r>
      </w:ins>
    </w:p>
    <w:p w14:paraId="2C57E17A" w14:textId="77777777" w:rsidR="00104A30" w:rsidRDefault="002F12F7">
      <w:pPr>
        <w:pStyle w:val="h2"/>
      </w:pPr>
      <w:bookmarkStart w:id="187" w:name="_Toc256000073"/>
      <w:bookmarkStart w:id="188" w:name="_Toc256000026"/>
      <w:bookmarkStart w:id="189" w:name="_Ref816753525"/>
      <w:r>
        <w:t>Deploying the Application</w:t>
      </w:r>
      <w:bookmarkEnd w:id="187"/>
      <w:bookmarkEnd w:id="188"/>
      <w:bookmarkEnd w:id="189"/>
    </w:p>
    <w:p w14:paraId="4271D6EB" w14:textId="77777777" w:rsidR="00104A30" w:rsidRDefault="002F12F7">
      <w:pPr>
        <w:pStyle w:val="p1"/>
      </w:pPr>
      <w:r>
        <w:t>Complete the following steps to deploy the Determination software:</w:t>
      </w:r>
    </w:p>
    <w:p w14:paraId="244EC7CB" w14:textId="77777777" w:rsidR="00104A30" w:rsidRDefault="002F12F7">
      <w:pPr>
        <w:pStyle w:val="li"/>
        <w:numPr>
          <w:ilvl w:val="0"/>
          <w:numId w:val="66"/>
        </w:numPr>
        <w:spacing w:before="16pt"/>
      </w:pPr>
      <w:r>
        <w:t>Ensure that Tomcat is stopped.</w:t>
      </w:r>
    </w:p>
    <w:p w14:paraId="7D538917" w14:textId="77777777" w:rsidR="00104A30" w:rsidRDefault="002F12F7">
      <w:pPr>
        <w:pStyle w:val="li"/>
        <w:numPr>
          <w:ilvl w:val="0"/>
          <w:numId w:val="66"/>
        </w:numPr>
      </w:pPr>
      <w:r>
        <w:t xml:space="preserve">Locate the following files in the </w:t>
      </w:r>
      <w:r>
        <w:rPr>
          <w:rStyle w:val="i"/>
        </w:rPr>
        <w:t>Tomcat</w:t>
      </w:r>
      <w:r>
        <w:t xml:space="preserve"> directory where you unzipped Determination. Insert them in the </w:t>
      </w:r>
      <w:r>
        <w:rPr>
          <w:rStyle w:val="i"/>
        </w:rPr>
        <w:t>webapps</w:t>
      </w:r>
      <w:r>
        <w:t xml:space="preserve"> directory under </w:t>
      </w:r>
      <w:r>
        <w:rPr>
          <w:rStyle w:val="i"/>
        </w:rPr>
        <w:t>&lt;</w:t>
      </w:r>
      <w:proofErr w:type="spellStart"/>
      <w:r>
        <w:rPr>
          <w:rStyle w:val="i"/>
        </w:rPr>
        <w:t>TomcatBaseDirectory</w:t>
      </w:r>
      <w:proofErr w:type="spellEnd"/>
      <w:r>
        <w:rPr>
          <w:rStyle w:val="i"/>
        </w:rPr>
        <w:t>&gt;</w:t>
      </w:r>
      <w:r>
        <w:t>:</w:t>
      </w:r>
    </w:p>
    <w:p w14:paraId="08BF291A" w14:textId="77777777" w:rsidR="00104A30" w:rsidRDefault="002F12F7">
      <w:pPr>
        <w:pStyle w:val="li"/>
        <w:numPr>
          <w:ilvl w:val="1"/>
          <w:numId w:val="67"/>
        </w:numPr>
      </w:pPr>
      <w:proofErr w:type="spellStart"/>
      <w:r>
        <w:rPr>
          <w:rStyle w:val="i"/>
        </w:rPr>
        <w:t>sabrix.war</w:t>
      </w:r>
      <w:proofErr w:type="spellEnd"/>
    </w:p>
    <w:p w14:paraId="289873BC" w14:textId="77777777" w:rsidR="00104A30" w:rsidRDefault="002F12F7">
      <w:pPr>
        <w:pStyle w:val="li"/>
        <w:numPr>
          <w:ilvl w:val="1"/>
          <w:numId w:val="67"/>
        </w:numPr>
      </w:pPr>
      <w:proofErr w:type="spellStart"/>
      <w:r>
        <w:rPr>
          <w:rStyle w:val="i"/>
        </w:rPr>
        <w:t>sabrix-extensions.war</w:t>
      </w:r>
      <w:proofErr w:type="spellEnd"/>
    </w:p>
    <w:p w14:paraId="7B9CA9FE" w14:textId="77777777" w:rsidR="00104A30" w:rsidRDefault="002F12F7">
      <w:pPr>
        <w:pStyle w:val="li"/>
        <w:numPr>
          <w:ilvl w:val="1"/>
          <w:numId w:val="67"/>
        </w:numPr>
      </w:pPr>
      <w:r>
        <w:rPr>
          <w:rStyle w:val="i"/>
        </w:rPr>
        <w:lastRenderedPageBreak/>
        <w:t>determination-</w:t>
      </w:r>
      <w:proofErr w:type="spellStart"/>
      <w:r>
        <w:rPr>
          <w:rStyle w:val="i"/>
        </w:rPr>
        <w:t>help.war</w:t>
      </w:r>
      <w:proofErr w:type="spellEnd"/>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5C8175B5" w14:textId="77777777">
        <w:trPr>
          <w:cantSplit/>
          <w:trHeight w:val="480"/>
        </w:trPr>
        <w:tc>
          <w:tcPr>
            <w:tcW w:w="0pt" w:type="dxa"/>
            <w:tcMar>
              <w:top w:w="0pt" w:type="dxa"/>
              <w:start w:w="10.50pt" w:type="dxa"/>
              <w:bottom w:w="0pt" w:type="dxa"/>
              <w:end w:w="0pt" w:type="dxa"/>
            </w:tcMar>
          </w:tcPr>
          <w:p w14:paraId="4432660A" w14:textId="77777777" w:rsidR="00104A30" w:rsidRDefault="002F12F7">
            <w:pPr>
              <w:pStyle w:val="p4"/>
            </w:pPr>
            <w:r>
              <w:t xml:space="preserve">Use only the .war files from the </w:t>
            </w:r>
            <w:r>
              <w:rPr>
                <w:rStyle w:val="i"/>
              </w:rPr>
              <w:t>Tomcat</w:t>
            </w:r>
            <w:r>
              <w:t xml:space="preserve"> directory where you unzipped Determination. Do not extract the .war files from the </w:t>
            </w:r>
            <w:proofErr w:type="spellStart"/>
            <w:r>
              <w:rPr>
                <w:rStyle w:val="i"/>
              </w:rPr>
              <w:t>sabrix.ear</w:t>
            </w:r>
            <w:proofErr w:type="spellEnd"/>
            <w:r>
              <w:t xml:space="preserve"> file.</w:t>
            </w:r>
            <w:r>
              <w:br/>
            </w:r>
          </w:p>
        </w:tc>
      </w:tr>
    </w:tbl>
    <w:p w14:paraId="6D8D860E" w14:textId="77777777" w:rsidR="00104A30" w:rsidRDefault="002F12F7">
      <w:pPr>
        <w:pStyle w:val="li"/>
        <w:numPr>
          <w:ilvl w:val="0"/>
          <w:numId w:val="68"/>
        </w:numPr>
        <w:spacing w:after="16pt"/>
      </w:pPr>
      <w:r>
        <w:t xml:space="preserve">In the </w:t>
      </w:r>
      <w:r>
        <w:rPr>
          <w:rStyle w:val="i"/>
        </w:rPr>
        <w:t>bin</w:t>
      </w:r>
      <w:r>
        <w:t xml:space="preserve"> directory under </w:t>
      </w:r>
      <w:r>
        <w:rPr>
          <w:rStyle w:val="i"/>
        </w:rPr>
        <w:t>&lt;</w:t>
      </w:r>
      <w:proofErr w:type="spellStart"/>
      <w:r>
        <w:rPr>
          <w:rStyle w:val="i"/>
        </w:rPr>
        <w:t>TomcatBaseDirectory</w:t>
      </w:r>
      <w:proofErr w:type="spellEnd"/>
      <w:r>
        <w:rPr>
          <w:rStyle w:val="i"/>
        </w:rPr>
        <w:t>&gt;</w:t>
      </w:r>
      <w:r>
        <w:t xml:space="preserve">, execute </w:t>
      </w:r>
      <w:r>
        <w:rPr>
          <w:rStyle w:val="i"/>
        </w:rPr>
        <w:t>startup.bat</w:t>
      </w:r>
      <w:r>
        <w:t xml:space="preserve"> (Windows) or </w:t>
      </w:r>
      <w:r>
        <w:rPr>
          <w:rStyle w:val="i"/>
        </w:rPr>
        <w:t>startup.sh</w:t>
      </w:r>
      <w:r>
        <w:t xml:space="preserve"> (Unix). Once the server displays the message that it is started, go to </w:t>
      </w:r>
      <w:r>
        <w:rPr>
          <w:rStyle w:val="xref"/>
        </w:rPr>
        <w:t xml:space="preserve">Running the Implementer (page </w:t>
      </w:r>
      <w:r>
        <w:fldChar w:fldCharType="begin"/>
      </w:r>
      <w:r>
        <w:instrText xml:space="preserve"> PAGEREF _Ref-500732073 \h  \* MERGEFORMAT </w:instrText>
      </w:r>
      <w:r>
        <w:fldChar w:fldCharType="separate"/>
      </w:r>
      <w:r>
        <w:rPr>
          <w:rStyle w:val="xref"/>
        </w:rPr>
        <w:t>45</w:t>
      </w:r>
      <w:r>
        <w:rPr>
          <w:rStyle w:val="xref"/>
        </w:rPr>
        <w:fldChar w:fldCharType="end"/>
      </w:r>
      <w:r>
        <w:rPr>
          <w:rStyle w:val="xref"/>
        </w:rPr>
        <w:t>)</w:t>
      </w:r>
      <w:r>
        <w:t>.</w:t>
      </w:r>
    </w:p>
    <w:p w14:paraId="695CB71A" w14:textId="77777777" w:rsidR="00104A30" w:rsidRDefault="00104A30">
      <w:pPr>
        <w:sectPr w:rsidR="00104A30">
          <w:headerReference w:type="even" r:id="rId61"/>
          <w:headerReference w:type="default" r:id="rId62"/>
          <w:footerReference w:type="even" r:id="rId63"/>
          <w:footerReference w:type="default" r:id="rId64"/>
          <w:headerReference w:type="first" r:id="rId65"/>
          <w:footerReference w:type="first" r:id="rId66"/>
          <w:pgSz w:w="612pt" w:h="792pt"/>
          <w:pgMar w:top="108pt" w:right="42pt" w:bottom="81pt" w:left="42.75pt" w:header="27.75pt" w:footer="36.75pt" w:gutter="0pt"/>
          <w:cols w:space="36pt"/>
          <w:titlePg/>
        </w:sectPr>
      </w:pPr>
    </w:p>
    <w:p w14:paraId="24E94F91" w14:textId="77777777" w:rsidR="00104A30" w:rsidRDefault="002F12F7">
      <w:pPr>
        <w:pStyle w:val="h1"/>
      </w:pPr>
      <w:bookmarkStart w:id="190" w:name="_Toc256000074"/>
      <w:bookmarkStart w:id="191" w:name="_Toc256000027"/>
      <w:r>
        <w:lastRenderedPageBreak/>
        <w:t>Duplicate Users</w:t>
      </w:r>
      <w:bookmarkEnd w:id="190"/>
      <w:bookmarkEnd w:id="191"/>
    </w:p>
    <w:p w14:paraId="259E2F77" w14:textId="77777777" w:rsidR="00104A30" w:rsidRDefault="002F12F7">
      <w:pPr>
        <w:pStyle w:val="p1"/>
      </w:pPr>
      <w:r>
        <w:t xml:space="preserve">Determination does not support duplicate </w:t>
      </w:r>
      <w:proofErr w:type="gramStart"/>
      <w:r>
        <w:t>user name</w:t>
      </w:r>
      <w:proofErr w:type="gramEnd"/>
      <w:r>
        <w:t xml:space="preserve"> entries in the database. During the installation process, the installer </w:t>
      </w:r>
      <w:proofErr w:type="gramStart"/>
      <w:r>
        <w:t>checks for</w:t>
      </w:r>
      <w:proofErr w:type="gramEnd"/>
      <w:r>
        <w:t xml:space="preserve"> duplicate </w:t>
      </w:r>
      <w:proofErr w:type="gramStart"/>
      <w:r>
        <w:t>user names</w:t>
      </w:r>
      <w:proofErr w:type="gramEnd"/>
      <w:r>
        <w:t>. When duplicate users are found, the installer appends "_DET513x</w:t>
      </w:r>
      <w:proofErr w:type="gramStart"/>
      <w:r>
        <w:t>_[</w:t>
      </w:r>
      <w:proofErr w:type="gramEnd"/>
      <w:r>
        <w:t>Sequential Number]" to those entries. For example, two entries for SMITH become SMITH_DET513x_1 and SMITH_DET513x_2.</w:t>
      </w:r>
    </w:p>
    <w:p w14:paraId="408FAE24" w14:textId="77777777" w:rsidR="00104A30" w:rsidRDefault="002F12F7">
      <w:pPr>
        <w:pStyle w:val="p1"/>
      </w:pPr>
      <w:r>
        <w:t xml:space="preserve">If found, the installer displays a list of duplicate </w:t>
      </w:r>
      <w:proofErr w:type="gramStart"/>
      <w:r>
        <w:t>user names</w:t>
      </w:r>
      <w:proofErr w:type="gramEnd"/>
      <w:r>
        <w:t xml:space="preserve"> and the new replacement names.</w:t>
      </w:r>
    </w:p>
    <w:p w14:paraId="6318609C" w14:textId="77777777" w:rsidR="00104A30" w:rsidRDefault="002F12F7">
      <w:pPr>
        <w:pStyle w:val="p1"/>
      </w:pPr>
      <w:r>
        <w:rPr>
          <w:rStyle w:val="code"/>
        </w:rPr>
        <w:t xml:space="preserve">5 duplicate </w:t>
      </w:r>
      <w:proofErr w:type="gramStart"/>
      <w:r>
        <w:rPr>
          <w:rStyle w:val="code"/>
        </w:rPr>
        <w:t>user names</w:t>
      </w:r>
      <w:proofErr w:type="gramEnd"/>
      <w:r>
        <w:rPr>
          <w:rStyle w:val="code"/>
        </w:rPr>
        <w:t xml:space="preserve"> found. Renamed the inactive duplicate data. | </w:t>
      </w:r>
      <w:proofErr w:type="gramStart"/>
      <w:r>
        <w:rPr>
          <w:rStyle w:val="code"/>
        </w:rPr>
        <w:t>User Name</w:t>
      </w:r>
      <w:proofErr w:type="gramEnd"/>
      <w:r>
        <w:rPr>
          <w:rStyle w:val="code"/>
        </w:rPr>
        <w:t xml:space="preserve"> | Renamed </w:t>
      </w:r>
      <w:proofErr w:type="gramStart"/>
      <w:r>
        <w:rPr>
          <w:rStyle w:val="code"/>
        </w:rPr>
        <w:t>User Name</w:t>
      </w:r>
      <w:proofErr w:type="gramEnd"/>
      <w:r>
        <w:rPr>
          <w:rStyle w:val="code"/>
        </w:rPr>
        <w:t xml:space="preserve"> | | </w:t>
      </w:r>
      <w:proofErr w:type="spellStart"/>
      <w:r>
        <w:rPr>
          <w:rStyle w:val="code"/>
        </w:rPr>
        <w:t>BobSmith</w:t>
      </w:r>
      <w:proofErr w:type="spellEnd"/>
      <w:r>
        <w:rPr>
          <w:rStyle w:val="code"/>
        </w:rPr>
        <w:t xml:space="preserve"> | BobSmith_DET513x_1 | | </w:t>
      </w:r>
      <w:proofErr w:type="spellStart"/>
      <w:r>
        <w:rPr>
          <w:rStyle w:val="code"/>
        </w:rPr>
        <w:t>BobSmith</w:t>
      </w:r>
      <w:proofErr w:type="spellEnd"/>
      <w:r>
        <w:rPr>
          <w:rStyle w:val="code"/>
        </w:rPr>
        <w:t xml:space="preserve"> | BobSmith_DET513x_2 | | </w:t>
      </w:r>
      <w:proofErr w:type="spellStart"/>
      <w:r>
        <w:rPr>
          <w:rStyle w:val="code"/>
        </w:rPr>
        <w:t>BobSmith</w:t>
      </w:r>
      <w:proofErr w:type="spellEnd"/>
      <w:r>
        <w:rPr>
          <w:rStyle w:val="code"/>
        </w:rPr>
        <w:t xml:space="preserve"> | BobSmith_DET513x_3 | | </w:t>
      </w:r>
      <w:proofErr w:type="spellStart"/>
      <w:r>
        <w:rPr>
          <w:rStyle w:val="code"/>
        </w:rPr>
        <w:t>MaryClark</w:t>
      </w:r>
      <w:proofErr w:type="spellEnd"/>
      <w:r>
        <w:rPr>
          <w:rStyle w:val="code"/>
        </w:rPr>
        <w:t xml:space="preserve"> | MaryClark_DET513x_4 | | </w:t>
      </w:r>
      <w:proofErr w:type="spellStart"/>
      <w:r>
        <w:rPr>
          <w:rStyle w:val="code"/>
        </w:rPr>
        <w:t>MaryClark</w:t>
      </w:r>
      <w:proofErr w:type="spellEnd"/>
      <w:r>
        <w:rPr>
          <w:rStyle w:val="code"/>
        </w:rPr>
        <w:t xml:space="preserve"> | MaryClark_DET513x_5|</w:t>
      </w:r>
    </w:p>
    <w:p w14:paraId="393F3017" w14:textId="77777777" w:rsidR="00104A30" w:rsidRDefault="002F12F7">
      <w:pPr>
        <w:pStyle w:val="p1"/>
      </w:pPr>
      <w:r>
        <w:t xml:space="preserve">If the installer cannot append a </w:t>
      </w:r>
      <w:proofErr w:type="gramStart"/>
      <w:r>
        <w:t>user name</w:t>
      </w:r>
      <w:proofErr w:type="gramEnd"/>
      <w:r>
        <w:t xml:space="preserve">, the installation fails. Duplicate </w:t>
      </w:r>
      <w:proofErr w:type="gramStart"/>
      <w:r>
        <w:t>user names</w:t>
      </w:r>
      <w:proofErr w:type="gramEnd"/>
      <w:r>
        <w:t xml:space="preserve"> that cannot be resolved are left in the database and must be modified manually before completing the installation. A message </w:t>
      </w:r>
      <w:proofErr w:type="gramStart"/>
      <w:r>
        <w:t>similar to</w:t>
      </w:r>
      <w:proofErr w:type="gramEnd"/>
      <w:r>
        <w:t xml:space="preserve"> the following displays:</w:t>
      </w:r>
    </w:p>
    <w:p w14:paraId="4824C004" w14:textId="77777777" w:rsidR="00104A30" w:rsidRDefault="002F12F7">
      <w:pPr>
        <w:pStyle w:val="p1"/>
      </w:pPr>
      <w:r>
        <w:rPr>
          <w:rStyle w:val="code"/>
        </w:rPr>
        <w:t xml:space="preserve">Aborting installation. 11 duplicate </w:t>
      </w:r>
      <w:proofErr w:type="gramStart"/>
      <w:r>
        <w:rPr>
          <w:rStyle w:val="code"/>
        </w:rPr>
        <w:t>user names</w:t>
      </w:r>
      <w:proofErr w:type="gramEnd"/>
      <w:r>
        <w:rPr>
          <w:rStyle w:val="code"/>
        </w:rPr>
        <w:t xml:space="preserve"> found with more than 60 characters after appending DET513x and maximum duplicate user count. Please remove or rename </w:t>
      </w:r>
      <w:proofErr w:type="gramStart"/>
      <w:r>
        <w:rPr>
          <w:rStyle w:val="code"/>
        </w:rPr>
        <w:t>these inactive duplicate user</w:t>
      </w:r>
      <w:proofErr w:type="gramEnd"/>
      <w:r>
        <w:rPr>
          <w:rStyle w:val="code"/>
        </w:rPr>
        <w:t xml:space="preserve"> manually. | </w:t>
      </w:r>
      <w:proofErr w:type="gramStart"/>
      <w:r>
        <w:rPr>
          <w:rStyle w:val="code"/>
        </w:rPr>
        <w:t>User Name</w:t>
      </w:r>
      <w:proofErr w:type="gramEnd"/>
      <w:r>
        <w:rPr>
          <w:rStyle w:val="code"/>
        </w:rPr>
        <w:t xml:space="preserve"> | | </w:t>
      </w:r>
      <w:proofErr w:type="spellStart"/>
      <w:r>
        <w:rPr>
          <w:rStyle w:val="code"/>
        </w:rPr>
        <w:t>MarkHam</w:t>
      </w:r>
      <w:proofErr w:type="spellEnd"/>
      <w:r>
        <w:rPr>
          <w:rStyle w:val="code"/>
        </w:rPr>
        <w:t xml:space="preserve"> | |</w:t>
      </w:r>
      <w:proofErr w:type="spellStart"/>
      <w:r>
        <w:rPr>
          <w:rStyle w:val="code"/>
        </w:rPr>
        <w:t>MarkHam</w:t>
      </w:r>
      <w:proofErr w:type="spellEnd"/>
      <w:r>
        <w:rPr>
          <w:rStyle w:val="code"/>
        </w:rPr>
        <w:t xml:space="preserve"> | |</w:t>
      </w:r>
      <w:proofErr w:type="spellStart"/>
      <w:r>
        <w:rPr>
          <w:rStyle w:val="code"/>
        </w:rPr>
        <w:t>MarkHam</w:t>
      </w:r>
      <w:proofErr w:type="spellEnd"/>
      <w:r>
        <w:rPr>
          <w:rStyle w:val="code"/>
        </w:rPr>
        <w:t xml:space="preserve"> | |</w:t>
      </w:r>
      <w:proofErr w:type="spellStart"/>
      <w:r>
        <w:rPr>
          <w:rStyle w:val="code"/>
        </w:rPr>
        <w:t>MarkHam</w:t>
      </w:r>
      <w:proofErr w:type="spellEnd"/>
      <w:r>
        <w:rPr>
          <w:rStyle w:val="code"/>
        </w:rPr>
        <w:t xml:space="preserve"> | |</w:t>
      </w:r>
      <w:proofErr w:type="spellStart"/>
      <w:r>
        <w:rPr>
          <w:rStyle w:val="code"/>
        </w:rPr>
        <w:t>MarkHam</w:t>
      </w:r>
      <w:proofErr w:type="spellEnd"/>
      <w:r>
        <w:rPr>
          <w:rStyle w:val="code"/>
        </w:rPr>
        <w:t xml:space="preserve"> | |</w:t>
      </w:r>
      <w:proofErr w:type="spellStart"/>
      <w:r>
        <w:rPr>
          <w:rStyle w:val="code"/>
        </w:rPr>
        <w:t>MaryHart</w:t>
      </w:r>
      <w:proofErr w:type="spellEnd"/>
      <w:r>
        <w:rPr>
          <w:rStyle w:val="code"/>
        </w:rPr>
        <w:t xml:space="preserve"> | |</w:t>
      </w:r>
      <w:proofErr w:type="spellStart"/>
      <w:r>
        <w:rPr>
          <w:rStyle w:val="code"/>
        </w:rPr>
        <w:t>MaryHart</w:t>
      </w:r>
      <w:proofErr w:type="spellEnd"/>
      <w:r>
        <w:rPr>
          <w:rStyle w:val="code"/>
        </w:rPr>
        <w:t xml:space="preserve"> | |</w:t>
      </w:r>
      <w:proofErr w:type="spellStart"/>
      <w:r>
        <w:rPr>
          <w:rStyle w:val="code"/>
        </w:rPr>
        <w:t>MaryHart</w:t>
      </w:r>
      <w:proofErr w:type="spellEnd"/>
      <w:r>
        <w:rPr>
          <w:rStyle w:val="code"/>
        </w:rPr>
        <w:t xml:space="preserve"> | |TomSmith123456 | |TomSmith123456 | |TomSmith123456 |</w:t>
      </w:r>
    </w:p>
    <w:p w14:paraId="44E7353E" w14:textId="77777777" w:rsidR="00104A30" w:rsidRDefault="00104A30">
      <w:pPr>
        <w:sectPr w:rsidR="00104A30">
          <w:headerReference w:type="even" r:id="rId67"/>
          <w:headerReference w:type="default" r:id="rId68"/>
          <w:footerReference w:type="even" r:id="rId69"/>
          <w:footerReference w:type="default" r:id="rId70"/>
          <w:headerReference w:type="first" r:id="rId71"/>
          <w:footerReference w:type="first" r:id="rId72"/>
          <w:pgSz w:w="612pt" w:h="792pt"/>
          <w:pgMar w:top="108pt" w:right="42pt" w:bottom="81pt" w:left="42.75pt" w:header="27.75pt" w:footer="36.75pt" w:gutter="0pt"/>
          <w:cols w:space="36pt"/>
          <w:titlePg/>
        </w:sectPr>
      </w:pPr>
    </w:p>
    <w:p w14:paraId="74F2528D" w14:textId="77777777" w:rsidR="00104A30" w:rsidRDefault="002F12F7">
      <w:pPr>
        <w:pStyle w:val="h1"/>
      </w:pPr>
      <w:bookmarkStart w:id="192" w:name="_Toc256000075"/>
      <w:bookmarkStart w:id="193" w:name="_Toc256000028"/>
      <w:bookmarkStart w:id="194" w:name="_Ref-500732073"/>
      <w:r>
        <w:lastRenderedPageBreak/>
        <w:t>Running the Implementer</w:t>
      </w:r>
      <w:bookmarkEnd w:id="192"/>
      <w:bookmarkEnd w:id="193"/>
      <w:bookmarkEnd w:id="194"/>
    </w:p>
    <w:p w14:paraId="0F55F2EC" w14:textId="77777777" w:rsidR="00104A30" w:rsidRDefault="002F12F7">
      <w:pPr>
        <w:pStyle w:val="p1"/>
      </w:pPr>
      <w:r>
        <w:t>The Implementer is the installation program for Determination and is the process you run after configuring your application server.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29F11B65" w14:textId="77777777">
        <w:trPr>
          <w:cantSplit/>
          <w:trHeight w:val="480"/>
        </w:trPr>
        <w:tc>
          <w:tcPr>
            <w:tcW w:w="0pt" w:type="dxa"/>
            <w:tcBorders>
              <w:start w:val="single" w:sz="18" w:space="10" w:color="FA6400"/>
            </w:tcBorders>
            <w:tcMar>
              <w:top w:w="0pt" w:type="dxa"/>
              <w:start w:w="10.50pt" w:type="dxa"/>
              <w:bottom w:w="0pt" w:type="dxa"/>
              <w:end w:w="0pt" w:type="dxa"/>
            </w:tcMar>
          </w:tcPr>
          <w:p w14:paraId="6F54F969" w14:textId="77777777" w:rsidR="00104A30" w:rsidRDefault="002F12F7">
            <w:pPr>
              <w:pStyle w:val="p4"/>
            </w:pPr>
            <w:r>
              <w:t>Set the Oracle parameter OPEN_CURSORS to 3000 to ensure the Determination installation completes successfully.</w:t>
            </w:r>
            <w:r>
              <w:br/>
            </w:r>
          </w:p>
        </w:tc>
      </w:tr>
    </w:tbl>
    <w:p w14:paraId="21B4BB0C" w14:textId="77777777" w:rsidR="00104A30" w:rsidRDefault="002F12F7">
      <w:pPr>
        <w:pStyle w:val="h2"/>
      </w:pPr>
      <w:bookmarkStart w:id="195" w:name="_Toc256000076"/>
      <w:bookmarkStart w:id="196" w:name="_Toc256000029"/>
      <w:r>
        <w:t>Starting the Installation</w:t>
      </w:r>
      <w:bookmarkEnd w:id="195"/>
      <w:bookmarkEnd w:id="196"/>
    </w:p>
    <w:p w14:paraId="2D788E88" w14:textId="77777777" w:rsidR="00104A30" w:rsidRDefault="002F12F7">
      <w:pPr>
        <w:pStyle w:val="p1"/>
      </w:pPr>
      <w:r>
        <w:t>Open a browser and complete the following steps:</w:t>
      </w:r>
    </w:p>
    <w:p w14:paraId="0500C2B7" w14:textId="77777777" w:rsidR="00104A30" w:rsidRDefault="002F12F7">
      <w:pPr>
        <w:pStyle w:val="li"/>
        <w:numPr>
          <w:ilvl w:val="0"/>
          <w:numId w:val="69"/>
        </w:numPr>
        <w:spacing w:before="16pt"/>
      </w:pPr>
      <w:r>
        <w:t>Go to the Determination installation URL (http://&lt;host&gt;:&lt;port&gt;/sabrix/install).</w:t>
      </w:r>
    </w:p>
    <w:p w14:paraId="093A88A7" w14:textId="77777777" w:rsidR="00104A30" w:rsidRDefault="002F12F7">
      <w:pPr>
        <w:pStyle w:val="li"/>
        <w:numPr>
          <w:ilvl w:val="0"/>
          <w:numId w:val="69"/>
        </w:numPr>
      </w:pPr>
      <w:r>
        <w:t xml:space="preserve">Enter the following </w:t>
      </w:r>
      <w:proofErr w:type="gramStart"/>
      <w:r>
        <w:t>user name</w:t>
      </w:r>
      <w:proofErr w:type="gramEnd"/>
      <w:r>
        <w:t xml:space="preserve"> and password: </w:t>
      </w:r>
      <w:r>
        <w:rPr>
          <w:rStyle w:val="b1"/>
        </w:rPr>
        <w:t>dba/password</w:t>
      </w:r>
      <w:r>
        <w:t>.</w:t>
      </w:r>
    </w:p>
    <w:p w14:paraId="25991B8D" w14:textId="77777777" w:rsidR="00104A30" w:rsidRDefault="002F12F7">
      <w:pPr>
        <w:pStyle w:val="li"/>
        <w:numPr>
          <w:ilvl w:val="0"/>
          <w:numId w:val="69"/>
        </w:numPr>
      </w:pPr>
      <w:r>
        <w:t>The Implementer page displays a summary of your environment.</w:t>
      </w:r>
    </w:p>
    <w:p w14:paraId="7DC2C27E" w14:textId="77777777" w:rsidR="00104A30" w:rsidRDefault="002F12F7">
      <w:pPr>
        <w:pStyle w:val="p1"/>
      </w:pPr>
      <w:r>
        <w:rPr>
          <w:noProof/>
        </w:rPr>
        <w:drawing>
          <wp:inline distT="0" distB="0" distL="114300" distR="114300" wp14:anchorId="3F0DA40A" wp14:editId="095AD8B8">
            <wp:extent cx="5410200" cy="752475"/>
            <wp:effectExtent l="0" t="0" r="0" b="0"/>
            <wp:docPr id="1028" name="Image 102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859336947" name="Image 1028"/>
                    <pic:cNvPicPr>
                      <a:picLocks noChangeAspect="1" noChangeArrowheads="1"/>
                    </pic:cNvPicPr>
                  </pic:nvPicPr>
                  <pic:blipFill>
                    <a:blip r:embed="rId73">
                      <a:extLst>
                        <a:ext uri="{28A0092B-C50C-407E-A947-70E740481C1C}">
                          <a14:useLocalDpi xmlns:a14="http://schemas.microsoft.com/office/drawing/2010/main" val="0"/>
                        </a:ext>
                      </a:extLst>
                    </a:blip>
                    <a:stretch>
                      <a:fillRect/>
                    </a:stretch>
                  </pic:blipFill>
                  <pic:spPr>
                    <a:xfrm>
                      <a:off x="0" y="0"/>
                      <a:ext cx="5410200" cy="752475"/>
                    </a:xfrm>
                    <a:prstGeom prst="rect">
                      <a:avLst/>
                    </a:prstGeom>
                    <a:noFill/>
                    <a:ln>
                      <a:noFill/>
                    </a:ln>
                  </pic:spPr>
                </pic:pic>
              </a:graphicData>
            </a:graphic>
          </wp:inline>
        </w:drawing>
      </w:r>
    </w:p>
    <w:p w14:paraId="33AC468C" w14:textId="77777777" w:rsidR="00104A30" w:rsidRDefault="002F12F7">
      <w:pPr>
        <w:pStyle w:val="li"/>
        <w:numPr>
          <w:ilvl w:val="0"/>
          <w:numId w:val="69"/>
        </w:numPr>
        <w:spacing w:after="16pt"/>
      </w:pPr>
      <w:r>
        <w:t xml:space="preserve">Click </w:t>
      </w:r>
      <w:r>
        <w:rPr>
          <w:rStyle w:val="b1"/>
        </w:rPr>
        <w:t>Run</w:t>
      </w:r>
      <w:r>
        <w:t xml:space="preserve"> to start the installation.</w:t>
      </w:r>
    </w:p>
    <w:p w14:paraId="731B3C8D" w14:textId="77777777" w:rsidR="00104A30" w:rsidRDefault="002F12F7">
      <w:pPr>
        <w:pStyle w:val="h2WorkaroundPageBreak"/>
      </w:pPr>
      <w:bookmarkStart w:id="197" w:name="_Toc256000077"/>
      <w:bookmarkStart w:id="198" w:name="_Toc256000030"/>
      <w:r>
        <w:lastRenderedPageBreak/>
        <w:t>Checking the Installation Results</w:t>
      </w:r>
      <w:bookmarkEnd w:id="197"/>
      <w:bookmarkEnd w:id="198"/>
    </w:p>
    <w:p w14:paraId="76EEE94D" w14:textId="77777777" w:rsidR="00104A30" w:rsidRDefault="002F12F7">
      <w:pPr>
        <w:pStyle w:val="p1"/>
      </w:pPr>
      <w:r>
        <w:t>When the process runs, it records the results in your browser window and in a log file:</w:t>
      </w:r>
    </w:p>
    <w:p w14:paraId="46792762" w14:textId="77777777" w:rsidR="00104A30" w:rsidRDefault="002F12F7">
      <w:pPr>
        <w:pStyle w:val="li"/>
        <w:numPr>
          <w:ilvl w:val="0"/>
          <w:numId w:val="70"/>
        </w:numPr>
        <w:spacing w:before="16pt"/>
      </w:pPr>
      <w:r>
        <w:rPr>
          <w:rStyle w:val="b1"/>
        </w:rPr>
        <w:t>Browser Window</w:t>
      </w:r>
      <w:r>
        <w:t xml:space="preserve">: You should see the following message at the end of the screen output: "Implementation completed successfully!" If you receive this message, you can continue with the remaining sections in this guide. However, if you see the following message, you should contact Customer </w:t>
      </w:r>
      <w:proofErr w:type="gramStart"/>
      <w:r>
        <w:t>Support :</w:t>
      </w:r>
      <w:proofErr w:type="gramEnd"/>
      <w:r>
        <w:t xml:space="preserve"> "Problem(s) encountered during implementation! Check the installation messages for more information."</w:t>
      </w:r>
    </w:p>
    <w:p w14:paraId="30E8B08C" w14:textId="77777777" w:rsidR="00104A30" w:rsidRDefault="002F12F7">
      <w:pPr>
        <w:pStyle w:val="li"/>
        <w:numPr>
          <w:ilvl w:val="0"/>
          <w:numId w:val="70"/>
        </w:numPr>
      </w:pPr>
      <w:r>
        <w:rPr>
          <w:rStyle w:val="b1"/>
        </w:rPr>
        <w:t>Log File</w:t>
      </w:r>
      <w:r>
        <w:t xml:space="preserve">: If you want more detailed information about installation messages, review the </w:t>
      </w:r>
      <w:r>
        <w:rPr>
          <w:rStyle w:val="i"/>
        </w:rPr>
        <w:t>sabrix.log</w:t>
      </w:r>
      <w:r>
        <w:t xml:space="preserve"> file. See "Log Files" in the </w:t>
      </w:r>
      <w:r>
        <w:rPr>
          <w:rStyle w:val="i"/>
        </w:rPr>
        <w:t>ONESOURCE Indirect Tax Determination User Guide</w:t>
      </w:r>
      <w:r>
        <w:t xml:space="preserve"> for instructions about finding the log.</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78C32447" w14:textId="77777777">
        <w:trPr>
          <w:cantSplit/>
          <w:trHeight w:val="480"/>
        </w:trPr>
        <w:tc>
          <w:tcPr>
            <w:tcW w:w="0pt" w:type="dxa"/>
            <w:tcBorders>
              <w:start w:val="single" w:sz="18" w:space="10" w:color="FA6400"/>
            </w:tcBorders>
            <w:tcMar>
              <w:top w:w="0pt" w:type="dxa"/>
              <w:start w:w="10.50pt" w:type="dxa"/>
              <w:bottom w:w="0pt" w:type="dxa"/>
              <w:end w:w="0pt" w:type="dxa"/>
            </w:tcMar>
          </w:tcPr>
          <w:p w14:paraId="69C9AB72" w14:textId="77777777" w:rsidR="00104A30" w:rsidRDefault="002F12F7">
            <w:pPr>
              <w:pStyle w:val="p4"/>
              <w:spacing w:after="16pt"/>
            </w:pPr>
            <w:r>
              <w:t xml:space="preserve">If you review the log immediately after installing Determination, you can ignore any errors that appear from the beginning of the log until the </w:t>
            </w:r>
            <w:proofErr w:type="gramStart"/>
            <w:r>
              <w:t>entry that end</w:t>
            </w:r>
            <w:proofErr w:type="gramEnd"/>
            <w:r>
              <w:t xml:space="preserve"> with "</w:t>
            </w:r>
            <w:proofErr w:type="spellStart"/>
            <w:r>
              <w:t>CleanUpRolesForCoreUsers</w:t>
            </w:r>
            <w:proofErr w:type="spellEnd"/>
            <w:r>
              <w:t>." Any errors that appear after this log entry may be significant, and you should contact Customer Support.</w:t>
            </w:r>
            <w:r>
              <w:br/>
            </w:r>
          </w:p>
        </w:tc>
      </w:tr>
    </w:tbl>
    <w:p w14:paraId="7153BF43" w14:textId="77777777" w:rsidR="00104A30" w:rsidRDefault="00104A30">
      <w:pPr>
        <w:sectPr w:rsidR="00104A30">
          <w:headerReference w:type="even" r:id="rId74"/>
          <w:headerReference w:type="default" r:id="rId75"/>
          <w:footerReference w:type="even" r:id="rId76"/>
          <w:footerReference w:type="default" r:id="rId77"/>
          <w:headerReference w:type="first" r:id="rId78"/>
          <w:footerReference w:type="first" r:id="rId79"/>
          <w:pgSz w:w="612pt" w:h="792pt"/>
          <w:pgMar w:top="108pt" w:right="42pt" w:bottom="81pt" w:left="42.75pt" w:header="27.75pt" w:footer="36.75pt" w:gutter="0pt"/>
          <w:cols w:space="36pt"/>
          <w:titlePg/>
        </w:sectPr>
      </w:pPr>
    </w:p>
    <w:p w14:paraId="34DD56C4" w14:textId="77777777" w:rsidR="00104A30" w:rsidRDefault="002F12F7">
      <w:pPr>
        <w:pStyle w:val="h1"/>
      </w:pPr>
      <w:bookmarkStart w:id="199" w:name="_Toc256000078"/>
      <w:bookmarkStart w:id="200" w:name="_Toc256000031"/>
      <w:r>
        <w:lastRenderedPageBreak/>
        <w:t>Installing Tax Content</w:t>
      </w:r>
      <w:bookmarkEnd w:id="199"/>
      <w:bookmarkEnd w:id="200"/>
    </w:p>
    <w:p w14:paraId="2A56668F" w14:textId="77777777" w:rsidR="00104A30" w:rsidRDefault="002F12F7">
      <w:pPr>
        <w:pStyle w:val="p1"/>
      </w:pPr>
      <w:r>
        <w:t>This is a two-step process that is composed of importing the content and associating that content with a Determination company.</w:t>
      </w:r>
    </w:p>
    <w:p w14:paraId="4FA94F1E" w14:textId="77777777" w:rsidR="00104A30" w:rsidRDefault="002F12F7">
      <w:pPr>
        <w:pStyle w:val="h2"/>
      </w:pPr>
      <w:bookmarkStart w:id="201" w:name="_Toc256000079"/>
      <w:bookmarkStart w:id="202" w:name="_Toc256000032"/>
      <w:r>
        <w:t>Importing Content into Determination</w:t>
      </w:r>
      <w:bookmarkEnd w:id="201"/>
      <w:bookmarkEnd w:id="202"/>
    </w:p>
    <w:p w14:paraId="2D4D2391" w14:textId="77777777" w:rsidR="00104A30" w:rsidRDefault="002F12F7">
      <w:pPr>
        <w:pStyle w:val="p1"/>
      </w:pPr>
      <w:r>
        <w:t>You downloaded the Content file(s) at the beginning of this installation process. Now, you will import the files into Determination using the Import/Export feature.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3777D680" w14:textId="77777777">
        <w:trPr>
          <w:cantSplit/>
          <w:trHeight w:val="480"/>
        </w:trPr>
        <w:tc>
          <w:tcPr>
            <w:tcW w:w="0pt" w:type="dxa"/>
            <w:tcBorders>
              <w:start w:val="single" w:sz="18" w:space="10" w:color="FA6400"/>
            </w:tcBorders>
            <w:tcMar>
              <w:top w:w="0pt" w:type="dxa"/>
              <w:start w:w="10.50pt" w:type="dxa"/>
              <w:bottom w:w="0pt" w:type="dxa"/>
              <w:end w:w="0pt" w:type="dxa"/>
            </w:tcMar>
          </w:tcPr>
          <w:p w14:paraId="035A3A36" w14:textId="77777777" w:rsidR="00104A30" w:rsidRDefault="002F12F7">
            <w:pPr>
              <w:pStyle w:val="p4"/>
            </w:pPr>
            <w:r>
              <w:t>Do not unzip your Content files. You will load these into Determination as zipped files.</w:t>
            </w:r>
            <w:r>
              <w:br/>
            </w:r>
          </w:p>
        </w:tc>
      </w:tr>
    </w:tbl>
    <w:p w14:paraId="0B6CBEC6" w14:textId="77777777" w:rsidR="00104A30" w:rsidRDefault="002F12F7">
      <w:pPr>
        <w:pStyle w:val="li"/>
        <w:numPr>
          <w:ilvl w:val="0"/>
          <w:numId w:val="71"/>
        </w:numPr>
      </w:pPr>
      <w:r>
        <w:t>Go to the Determination URL (http://&lt;host&gt;:&lt;port&gt;/sabrix/).</w:t>
      </w:r>
    </w:p>
    <w:p w14:paraId="65DF7656" w14:textId="77777777" w:rsidR="00104A30" w:rsidRDefault="002F12F7">
      <w:pPr>
        <w:pStyle w:val="li"/>
        <w:numPr>
          <w:ilvl w:val="0"/>
          <w:numId w:val="71"/>
        </w:numPr>
      </w:pPr>
      <w:r>
        <w:t xml:space="preserve">Enter the following </w:t>
      </w:r>
      <w:proofErr w:type="gramStart"/>
      <w:r>
        <w:t>user name</w:t>
      </w:r>
      <w:proofErr w:type="gramEnd"/>
      <w:r>
        <w:t xml:space="preserve"> and password: </w:t>
      </w:r>
      <w:r>
        <w:rPr>
          <w:rStyle w:val="b1"/>
        </w:rPr>
        <w:t>dba/password</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ADA6ED2" w14:textId="77777777">
        <w:trPr>
          <w:cantSplit/>
          <w:trHeight w:val="480"/>
        </w:trPr>
        <w:tc>
          <w:tcPr>
            <w:tcW w:w="0pt" w:type="dxa"/>
            <w:tcBorders>
              <w:start w:val="single" w:sz="18" w:space="10" w:color="FA6400"/>
            </w:tcBorders>
            <w:tcMar>
              <w:top w:w="0pt" w:type="dxa"/>
              <w:start w:w="10.50pt" w:type="dxa"/>
              <w:bottom w:w="0pt" w:type="dxa"/>
              <w:end w:w="0pt" w:type="dxa"/>
            </w:tcMar>
          </w:tcPr>
          <w:p w14:paraId="48CBBB3A" w14:textId="77777777" w:rsidR="00104A30" w:rsidRDefault="002F12F7">
            <w:pPr>
              <w:pStyle w:val="p4"/>
            </w:pPr>
            <w:r>
              <w:t xml:space="preserve">To protect your system, be sure to change the password for the </w:t>
            </w:r>
            <w:proofErr w:type="gramStart"/>
            <w:r>
              <w:t>dba</w:t>
            </w:r>
            <w:proofErr w:type="gramEnd"/>
            <w:r>
              <w:t xml:space="preserve"> user once you have completed the initial installation. See Help for details about how to change the password.</w:t>
            </w:r>
            <w:r>
              <w:br/>
            </w:r>
          </w:p>
        </w:tc>
      </w:tr>
    </w:tbl>
    <w:p w14:paraId="38DA4475" w14:textId="77777777" w:rsidR="00104A30" w:rsidRDefault="002F12F7">
      <w:pPr>
        <w:pStyle w:val="li"/>
        <w:numPr>
          <w:ilvl w:val="0"/>
          <w:numId w:val="71"/>
        </w:numPr>
      </w:pPr>
      <w:r>
        <w:t xml:space="preserve">Go to </w:t>
      </w:r>
      <w:r>
        <w:rPr>
          <w:rStyle w:val="b1"/>
        </w:rPr>
        <w:t>Menu &gt; System &gt; Import/Export</w:t>
      </w:r>
      <w:r>
        <w:t>.</w:t>
      </w:r>
    </w:p>
    <w:p w14:paraId="28811200" w14:textId="77777777" w:rsidR="00104A30" w:rsidRDefault="002F12F7">
      <w:pPr>
        <w:pStyle w:val="li"/>
        <w:numPr>
          <w:ilvl w:val="0"/>
          <w:numId w:val="71"/>
        </w:numPr>
      </w:pPr>
      <w:r>
        <w:t xml:space="preserve">Click the </w:t>
      </w:r>
      <w:r>
        <w:rPr>
          <w:rStyle w:val="b1"/>
        </w:rPr>
        <w:t>Import</w:t>
      </w:r>
      <w:r>
        <w:t xml:space="preserve"> tab.</w:t>
      </w:r>
    </w:p>
    <w:p w14:paraId="7A9C4723" w14:textId="77777777" w:rsidR="00104A30" w:rsidRDefault="002F12F7">
      <w:pPr>
        <w:pStyle w:val="li"/>
        <w:numPr>
          <w:ilvl w:val="0"/>
          <w:numId w:val="71"/>
        </w:numPr>
      </w:pPr>
      <w:r>
        <w:t>Browse to the directory containing the first downloaded file.</w:t>
      </w:r>
    </w:p>
    <w:p w14:paraId="5862124F" w14:textId="77777777" w:rsidR="00104A30" w:rsidRDefault="002F12F7">
      <w:pPr>
        <w:pStyle w:val="li"/>
        <w:numPr>
          <w:ilvl w:val="0"/>
          <w:numId w:val="71"/>
        </w:numPr>
      </w:pPr>
      <w:r>
        <w:t>Enter the path and file name, or browse to it, and then click OK.</w:t>
      </w:r>
    </w:p>
    <w:p w14:paraId="45653FA2" w14:textId="77777777" w:rsidR="00104A30" w:rsidRDefault="002F12F7">
      <w:pPr>
        <w:pStyle w:val="li"/>
        <w:numPr>
          <w:ilvl w:val="0"/>
          <w:numId w:val="71"/>
        </w:numPr>
      </w:pPr>
      <w:r>
        <w:t xml:space="preserve">Click </w:t>
      </w:r>
      <w:r>
        <w:rPr>
          <w:rStyle w:val="b1"/>
        </w:rPr>
        <w:t>Import</w:t>
      </w:r>
      <w:r>
        <w:t>.</w:t>
      </w:r>
    </w:p>
    <w:p w14:paraId="58470902" w14:textId="77777777" w:rsidR="00104A30" w:rsidRDefault="002F12F7">
      <w:pPr>
        <w:pStyle w:val="li"/>
        <w:numPr>
          <w:ilvl w:val="0"/>
          <w:numId w:val="71"/>
        </w:numPr>
      </w:pPr>
      <w:r>
        <w:t xml:space="preserve">The </w:t>
      </w:r>
      <w:r>
        <w:rPr>
          <w:rStyle w:val="b1"/>
        </w:rPr>
        <w:t>Import/Export Wizard</w:t>
      </w:r>
      <w:r>
        <w:t xml:space="preserve"> displays information about the file to be imported. Click </w:t>
      </w:r>
      <w:r>
        <w:rPr>
          <w:rStyle w:val="b1"/>
        </w:rPr>
        <w:t>Next</w:t>
      </w:r>
      <w:r>
        <w:t>.</w:t>
      </w:r>
    </w:p>
    <w:p w14:paraId="383185CB" w14:textId="77777777" w:rsidR="00104A30" w:rsidRDefault="002F12F7">
      <w:pPr>
        <w:pStyle w:val="li"/>
        <w:numPr>
          <w:ilvl w:val="0"/>
          <w:numId w:val="71"/>
        </w:numPr>
      </w:pPr>
      <w:r>
        <w:t xml:space="preserve">Click </w:t>
      </w:r>
      <w:r>
        <w:rPr>
          <w:rStyle w:val="b1"/>
        </w:rPr>
        <w:t>Next</w:t>
      </w:r>
      <w:r>
        <w:t xml:space="preserve"> on each page until the import starts.</w:t>
      </w:r>
    </w:p>
    <w:p w14:paraId="5EE67E15" w14:textId="77777777" w:rsidR="00104A30" w:rsidRDefault="002F12F7">
      <w:pPr>
        <w:pStyle w:val="li"/>
        <w:numPr>
          <w:ilvl w:val="0"/>
          <w:numId w:val="71"/>
        </w:numPr>
      </w:pPr>
      <w:r>
        <w:t xml:space="preserve">Once the import has started, close this status window even though the import is not finished. The </w:t>
      </w:r>
      <w:proofErr w:type="gramStart"/>
      <w:r>
        <w:t>import</w:t>
      </w:r>
      <w:proofErr w:type="gramEnd"/>
      <w:r>
        <w:t xml:space="preserve"> will continue, and you can go to the </w:t>
      </w:r>
      <w:r>
        <w:rPr>
          <w:rStyle w:val="b1"/>
        </w:rPr>
        <w:t>History</w:t>
      </w:r>
      <w:r>
        <w:t xml:space="preserve"> tab periodically to check the status. Click </w:t>
      </w:r>
      <w:r>
        <w:rPr>
          <w:rStyle w:val="b1"/>
        </w:rPr>
        <w:t>Refresh</w:t>
      </w:r>
      <w:r>
        <w:t xml:space="preserve"> on the </w:t>
      </w:r>
      <w:r>
        <w:rPr>
          <w:rStyle w:val="b1"/>
        </w:rPr>
        <w:t>History</w:t>
      </w:r>
      <w:r>
        <w:t xml:space="preserve"> tab to update the display.</w:t>
      </w:r>
    </w:p>
    <w:p w14:paraId="4B7FD474" w14:textId="77777777" w:rsidR="00104A30" w:rsidRDefault="002F12F7">
      <w:pPr>
        <w:pStyle w:val="liWorkaroundPageBreak"/>
        <w:numPr>
          <w:ilvl w:val="0"/>
          <w:numId w:val="72"/>
        </w:numPr>
        <w:spacing w:after="16pt"/>
      </w:pPr>
      <w:r>
        <w:lastRenderedPageBreak/>
        <w:t>Repeat steps 3 through 9 for the other Tax Data Provider(s), as appropriate.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57AEA3A" w14:textId="77777777">
        <w:trPr>
          <w:cantSplit/>
          <w:trHeight w:val="480"/>
        </w:trPr>
        <w:tc>
          <w:tcPr>
            <w:tcW w:w="0pt" w:type="dxa"/>
            <w:tcBorders>
              <w:start w:val="single" w:sz="18" w:space="10" w:color="FA6400"/>
            </w:tcBorders>
            <w:tcMar>
              <w:top w:w="0pt" w:type="dxa"/>
              <w:start w:w="10.50pt" w:type="dxa"/>
              <w:bottom w:w="0pt" w:type="dxa"/>
              <w:end w:w="0pt" w:type="dxa"/>
            </w:tcMar>
          </w:tcPr>
          <w:p w14:paraId="02064468" w14:textId="77777777" w:rsidR="00104A30" w:rsidRDefault="002F12F7">
            <w:pPr>
              <w:pStyle w:val="p4"/>
            </w:pPr>
            <w:r>
              <w:t>Once you install master Content, you will need to perform monthly Content updates to keep your data current. You can automate all or part of the update process. For more information, see the "Import/Export" topic in Help.</w:t>
            </w:r>
            <w:r>
              <w:br/>
            </w:r>
          </w:p>
        </w:tc>
      </w:tr>
    </w:tbl>
    <w:p w14:paraId="17787F81" w14:textId="77777777" w:rsidR="00104A30" w:rsidRDefault="002F12F7">
      <w:pPr>
        <w:pStyle w:val="h2"/>
      </w:pPr>
      <w:bookmarkStart w:id="203" w:name="_Toc256000080"/>
      <w:bookmarkStart w:id="204" w:name="_Toc256000033"/>
      <w:r>
        <w:t>Creating and Configuring a Company</w:t>
      </w:r>
      <w:bookmarkEnd w:id="203"/>
      <w:bookmarkEnd w:id="204"/>
    </w:p>
    <w:p w14:paraId="04C02679" w14:textId="77777777" w:rsidR="00104A30" w:rsidRDefault="002F12F7">
      <w:pPr>
        <w:pStyle w:val="p1"/>
      </w:pPr>
      <w:r>
        <w:t>To use the new Content, you need to associate it with a company in the Determination software.</w:t>
      </w:r>
    </w:p>
    <w:p w14:paraId="5A90A2AF" w14:textId="77777777" w:rsidR="00104A30" w:rsidRDefault="002F12F7">
      <w:pPr>
        <w:pStyle w:val="li"/>
        <w:numPr>
          <w:ilvl w:val="0"/>
          <w:numId w:val="73"/>
        </w:numPr>
        <w:spacing w:before="16pt"/>
      </w:pPr>
      <w:r>
        <w:t xml:space="preserve">Log on to Determination as the </w:t>
      </w:r>
      <w:proofErr w:type="gramStart"/>
      <w:r>
        <w:t>dba</w:t>
      </w:r>
      <w:proofErr w:type="gramEnd"/>
      <w:r>
        <w:t xml:space="preserve"> user.</w:t>
      </w:r>
    </w:p>
    <w:p w14:paraId="79BDEC49" w14:textId="77777777" w:rsidR="00104A30" w:rsidRDefault="002F12F7">
      <w:pPr>
        <w:pStyle w:val="li"/>
        <w:numPr>
          <w:ilvl w:val="0"/>
          <w:numId w:val="73"/>
        </w:numPr>
      </w:pPr>
      <w:r>
        <w:t xml:space="preserve">Go to </w:t>
      </w:r>
      <w:r>
        <w:rPr>
          <w:rStyle w:val="b1"/>
        </w:rPr>
        <w:t>Menu &gt; System &gt; Companies</w:t>
      </w:r>
      <w:r>
        <w:t>.</w:t>
      </w:r>
    </w:p>
    <w:p w14:paraId="061EAF20" w14:textId="77777777" w:rsidR="00104A30" w:rsidRDefault="002F12F7">
      <w:pPr>
        <w:pStyle w:val="li"/>
        <w:numPr>
          <w:ilvl w:val="0"/>
          <w:numId w:val="73"/>
        </w:numPr>
      </w:pPr>
      <w:r>
        <w:t xml:space="preserve">Select </w:t>
      </w:r>
      <w:r>
        <w:rPr>
          <w:rStyle w:val="b1"/>
        </w:rPr>
        <w:t>Add</w:t>
      </w:r>
      <w:r>
        <w:t xml:space="preserve"> from the </w:t>
      </w:r>
      <w:r>
        <w:rPr>
          <w:rStyle w:val="b1"/>
        </w:rPr>
        <w:t>Actions</w:t>
      </w:r>
      <w:r>
        <w:t xml:space="preserve"> menu to create a company.</w:t>
      </w:r>
    </w:p>
    <w:p w14:paraId="623102D0" w14:textId="77777777" w:rsidR="00104A30" w:rsidRDefault="002F12F7">
      <w:pPr>
        <w:pStyle w:val="li"/>
        <w:numPr>
          <w:ilvl w:val="0"/>
          <w:numId w:val="73"/>
        </w:numPr>
      </w:pPr>
      <w:r>
        <w:t xml:space="preserve">On the </w:t>
      </w:r>
      <w:r>
        <w:rPr>
          <w:rStyle w:val="b1"/>
        </w:rPr>
        <w:t>Edit</w:t>
      </w:r>
      <w:r>
        <w:t xml:space="preserve"> tab, enter basic company information, and then click </w:t>
      </w:r>
      <w:r>
        <w:rPr>
          <w:rStyle w:val="b1"/>
        </w:rPr>
        <w:t>Submit</w:t>
      </w:r>
      <w:r>
        <w:t>.</w:t>
      </w:r>
    </w:p>
    <w:p w14:paraId="0D45DB81" w14:textId="77777777" w:rsidR="00104A30" w:rsidRDefault="002F12F7">
      <w:pPr>
        <w:pStyle w:val="li"/>
        <w:numPr>
          <w:ilvl w:val="0"/>
          <w:numId w:val="73"/>
        </w:numPr>
      </w:pPr>
      <w:r>
        <w:t xml:space="preserve">Click the </w:t>
      </w:r>
      <w:r>
        <w:rPr>
          <w:rStyle w:val="b1"/>
        </w:rPr>
        <w:t>Tax Preferences</w:t>
      </w:r>
      <w:r>
        <w:t xml:space="preserve"> tab.</w:t>
      </w:r>
    </w:p>
    <w:p w14:paraId="4C029398" w14:textId="77777777" w:rsidR="00104A30" w:rsidRDefault="002F12F7">
      <w:pPr>
        <w:pStyle w:val="li"/>
        <w:numPr>
          <w:ilvl w:val="0"/>
          <w:numId w:val="73"/>
        </w:numPr>
        <w:spacing w:after="16pt"/>
      </w:pPr>
      <w:r>
        <w:t xml:space="preserve">In the </w:t>
      </w:r>
      <w:r>
        <w:rPr>
          <w:rStyle w:val="b1"/>
        </w:rPr>
        <w:t>Data Providers</w:t>
      </w:r>
      <w:r>
        <w:t xml:space="preserve"> section, select values for your </w:t>
      </w:r>
      <w:r>
        <w:rPr>
          <w:rStyle w:val="b1"/>
        </w:rPr>
        <w:t>Tax Data Provider</w:t>
      </w:r>
      <w:r>
        <w:t xml:space="preserve">, and then click </w:t>
      </w:r>
      <w:r>
        <w:rPr>
          <w:rStyle w:val="b1"/>
        </w:rPr>
        <w:t>Submit</w:t>
      </w:r>
      <w:r>
        <w:t>.</w:t>
      </w:r>
    </w:p>
    <w:p w14:paraId="19E4FCBF" w14:textId="77777777" w:rsidR="00104A30" w:rsidRDefault="002F12F7">
      <w:pPr>
        <w:pStyle w:val="p1"/>
      </w:pPr>
      <w:r>
        <w:t>You now have a basic Determination company to use when you test the installation in the following section. Once you successfully complete the testing, you can make additional company configurations (see the Help topic "Working with Companies").</w:t>
      </w:r>
    </w:p>
    <w:p w14:paraId="00C0ECA7" w14:textId="77777777" w:rsidR="00104A30" w:rsidRDefault="00104A30">
      <w:pPr>
        <w:sectPr w:rsidR="00104A30">
          <w:headerReference w:type="even" r:id="rId80"/>
          <w:headerReference w:type="default" r:id="rId81"/>
          <w:footerReference w:type="even" r:id="rId82"/>
          <w:footerReference w:type="default" r:id="rId83"/>
          <w:headerReference w:type="first" r:id="rId84"/>
          <w:footerReference w:type="first" r:id="rId85"/>
          <w:pgSz w:w="612pt" w:h="792pt"/>
          <w:pgMar w:top="108pt" w:right="42pt" w:bottom="81pt" w:left="42.75pt" w:header="27.75pt" w:footer="36.75pt" w:gutter="0pt"/>
          <w:cols w:space="36pt"/>
          <w:titlePg/>
        </w:sectPr>
      </w:pPr>
    </w:p>
    <w:p w14:paraId="04437E2A" w14:textId="77777777" w:rsidR="00104A30" w:rsidRDefault="002F12F7">
      <w:pPr>
        <w:pStyle w:val="h1"/>
      </w:pPr>
      <w:bookmarkStart w:id="205" w:name="_Toc256000081"/>
      <w:bookmarkStart w:id="206" w:name="_Toc256000034"/>
      <w:r>
        <w:lastRenderedPageBreak/>
        <w:t>Testing Your Installation</w:t>
      </w:r>
      <w:bookmarkEnd w:id="205"/>
      <w:bookmarkEnd w:id="206"/>
    </w:p>
    <w:p w14:paraId="2C4BCD47" w14:textId="77777777" w:rsidR="00104A30" w:rsidRDefault="002F12F7">
      <w:pPr>
        <w:pStyle w:val="p1"/>
      </w:pPr>
      <w:r>
        <w:t>After installing Determination and creating a basic company, test the installation by creating a test transaction.</w:t>
      </w:r>
    </w:p>
    <w:p w14:paraId="730EEEB8" w14:textId="77777777" w:rsidR="00104A30" w:rsidRDefault="002F12F7">
      <w:pPr>
        <w:pStyle w:val="li"/>
        <w:numPr>
          <w:ilvl w:val="0"/>
          <w:numId w:val="74"/>
        </w:numPr>
        <w:spacing w:before="16pt"/>
      </w:pPr>
      <w:r>
        <w:t xml:space="preserve">Log on to Determination as the </w:t>
      </w:r>
      <w:proofErr w:type="gramStart"/>
      <w:r>
        <w:rPr>
          <w:rStyle w:val="b1"/>
        </w:rPr>
        <w:t>dba</w:t>
      </w:r>
      <w:proofErr w:type="gramEnd"/>
      <w:r>
        <w:t xml:space="preserve"> user.</w:t>
      </w:r>
    </w:p>
    <w:p w14:paraId="1EE9062A" w14:textId="77777777" w:rsidR="00104A30" w:rsidRDefault="002F12F7">
      <w:pPr>
        <w:pStyle w:val="li"/>
        <w:numPr>
          <w:ilvl w:val="0"/>
          <w:numId w:val="74"/>
        </w:numPr>
      </w:pPr>
      <w:r>
        <w:t xml:space="preserve">Select the company you previously created from the </w:t>
      </w:r>
      <w:r>
        <w:rPr>
          <w:rStyle w:val="b1"/>
        </w:rPr>
        <w:t>Company</w:t>
      </w:r>
      <w:r>
        <w:t xml:space="preserve"> selector in the upper right corner of the page.</w:t>
      </w:r>
    </w:p>
    <w:p w14:paraId="6C9E381F" w14:textId="77777777" w:rsidR="00104A30" w:rsidRDefault="002F12F7">
      <w:pPr>
        <w:pStyle w:val="li"/>
        <w:numPr>
          <w:ilvl w:val="0"/>
          <w:numId w:val="74"/>
        </w:numPr>
      </w:pPr>
      <w:r>
        <w:t xml:space="preserve">Select </w:t>
      </w:r>
      <w:r>
        <w:rPr>
          <w:rStyle w:val="b1"/>
        </w:rPr>
        <w:t>Menu &gt; Workbench</w:t>
      </w:r>
      <w:r>
        <w:t>.</w:t>
      </w:r>
    </w:p>
    <w:p w14:paraId="0CDBE651" w14:textId="77777777" w:rsidR="00104A30" w:rsidRDefault="002F12F7">
      <w:pPr>
        <w:pStyle w:val="li"/>
        <w:numPr>
          <w:ilvl w:val="0"/>
          <w:numId w:val="74"/>
        </w:numPr>
      </w:pPr>
      <w:r>
        <w:t xml:space="preserve">Enter scenario information for a test transaction on the </w:t>
      </w:r>
      <w:r>
        <w:rPr>
          <w:rStyle w:val="b1"/>
        </w:rPr>
        <w:t>Main</w:t>
      </w:r>
      <w:r>
        <w:t xml:space="preserve"> tab of the workbench. For example, enter the following:</w:t>
      </w:r>
    </w:p>
    <w:p w14:paraId="6B1F5803" w14:textId="77777777" w:rsidR="00104A30" w:rsidRDefault="002F12F7">
      <w:pPr>
        <w:pStyle w:val="li"/>
        <w:numPr>
          <w:ilvl w:val="1"/>
          <w:numId w:val="75"/>
        </w:numPr>
      </w:pPr>
      <w:r>
        <w:rPr>
          <w:rStyle w:val="b1"/>
        </w:rPr>
        <w:t>Scenario</w:t>
      </w:r>
      <w:r>
        <w:t>: 1</w:t>
      </w:r>
    </w:p>
    <w:p w14:paraId="2C8059D6" w14:textId="77777777" w:rsidR="00104A30" w:rsidRDefault="002F12F7">
      <w:pPr>
        <w:pStyle w:val="li"/>
        <w:numPr>
          <w:ilvl w:val="1"/>
          <w:numId w:val="75"/>
        </w:numPr>
      </w:pPr>
      <w:r>
        <w:rPr>
          <w:rStyle w:val="b1"/>
        </w:rPr>
        <w:t>Invoice Number</w:t>
      </w:r>
      <w:r>
        <w:t>: 1</w:t>
      </w:r>
    </w:p>
    <w:p w14:paraId="53032C33" w14:textId="77777777" w:rsidR="00104A30" w:rsidRDefault="002F12F7">
      <w:pPr>
        <w:pStyle w:val="li"/>
        <w:numPr>
          <w:ilvl w:val="1"/>
          <w:numId w:val="75"/>
        </w:numPr>
      </w:pPr>
      <w:r>
        <w:rPr>
          <w:rStyle w:val="b1"/>
        </w:rPr>
        <w:t>Company Role</w:t>
      </w:r>
      <w:r>
        <w:t>: Seller</w:t>
      </w:r>
    </w:p>
    <w:p w14:paraId="3BC388FA" w14:textId="77777777" w:rsidR="00104A30" w:rsidRDefault="002F12F7">
      <w:pPr>
        <w:pStyle w:val="li"/>
        <w:numPr>
          <w:ilvl w:val="1"/>
          <w:numId w:val="75"/>
        </w:numPr>
      </w:pPr>
      <w:r>
        <w:rPr>
          <w:rStyle w:val="b1"/>
        </w:rPr>
        <w:t>Currency</w:t>
      </w:r>
      <w:r>
        <w:t>: United States Dollar</w:t>
      </w:r>
    </w:p>
    <w:p w14:paraId="576AC09A" w14:textId="77777777" w:rsidR="00104A30" w:rsidRDefault="002F12F7">
      <w:pPr>
        <w:pStyle w:val="li"/>
        <w:numPr>
          <w:ilvl w:val="1"/>
          <w:numId w:val="75"/>
        </w:numPr>
      </w:pPr>
      <w:r>
        <w:rPr>
          <w:rStyle w:val="b1"/>
        </w:rPr>
        <w:t>Quantity</w:t>
      </w:r>
      <w:r>
        <w:t>: 1</w:t>
      </w:r>
    </w:p>
    <w:p w14:paraId="356BAF5C" w14:textId="77777777" w:rsidR="00104A30" w:rsidRDefault="002F12F7">
      <w:pPr>
        <w:pStyle w:val="li"/>
        <w:numPr>
          <w:ilvl w:val="1"/>
          <w:numId w:val="75"/>
        </w:numPr>
      </w:pPr>
      <w:r>
        <w:rPr>
          <w:rStyle w:val="b1"/>
        </w:rPr>
        <w:t>Gross Amt</w:t>
      </w:r>
      <w:r>
        <w:t>: 1000</w:t>
      </w:r>
    </w:p>
    <w:p w14:paraId="7F3326F9" w14:textId="77777777" w:rsidR="00104A30" w:rsidRDefault="002F12F7">
      <w:pPr>
        <w:pStyle w:val="li"/>
        <w:numPr>
          <w:ilvl w:val="0"/>
          <w:numId w:val="76"/>
        </w:numPr>
      </w:pPr>
      <w:r>
        <w:t xml:space="preserve">Click the </w:t>
      </w:r>
      <w:r>
        <w:rPr>
          <w:rStyle w:val="b1"/>
        </w:rPr>
        <w:t>Locations</w:t>
      </w:r>
      <w:r>
        <w:t xml:space="preserve"> tab.</w:t>
      </w:r>
    </w:p>
    <w:p w14:paraId="686B1464" w14:textId="77777777" w:rsidR="00104A30" w:rsidRDefault="002F12F7">
      <w:pPr>
        <w:pStyle w:val="li"/>
        <w:numPr>
          <w:ilvl w:val="0"/>
          <w:numId w:val="76"/>
        </w:numPr>
      </w:pPr>
      <w:r>
        <w:t xml:space="preserve">Click </w:t>
      </w:r>
      <w:r>
        <w:rPr>
          <w:rStyle w:val="b1"/>
        </w:rPr>
        <w:t>Ship From</w:t>
      </w:r>
      <w:r>
        <w:t>, and then enter the following:</w:t>
      </w:r>
    </w:p>
    <w:p w14:paraId="6EFA3CEE" w14:textId="77777777" w:rsidR="00104A30" w:rsidRDefault="002F12F7">
      <w:pPr>
        <w:pStyle w:val="li"/>
        <w:numPr>
          <w:ilvl w:val="1"/>
          <w:numId w:val="77"/>
        </w:numPr>
      </w:pPr>
      <w:r>
        <w:rPr>
          <w:rStyle w:val="b1"/>
        </w:rPr>
        <w:t>Ship From Country</w:t>
      </w:r>
      <w:r>
        <w:t>: US</w:t>
      </w:r>
    </w:p>
    <w:p w14:paraId="1100794A" w14:textId="77777777" w:rsidR="00104A30" w:rsidRDefault="002F12F7">
      <w:pPr>
        <w:pStyle w:val="li"/>
        <w:numPr>
          <w:ilvl w:val="1"/>
          <w:numId w:val="77"/>
        </w:numPr>
      </w:pPr>
      <w:r>
        <w:rPr>
          <w:rStyle w:val="b1"/>
        </w:rPr>
        <w:t>Ship From State</w:t>
      </w:r>
      <w:r>
        <w:t>: WA</w:t>
      </w:r>
    </w:p>
    <w:p w14:paraId="5A39C50D" w14:textId="77777777" w:rsidR="00104A30" w:rsidRDefault="002F12F7">
      <w:pPr>
        <w:pStyle w:val="li"/>
        <w:numPr>
          <w:ilvl w:val="1"/>
          <w:numId w:val="77"/>
        </w:numPr>
      </w:pPr>
      <w:r>
        <w:rPr>
          <w:rStyle w:val="b1"/>
        </w:rPr>
        <w:t>Ship From County</w:t>
      </w:r>
      <w:r>
        <w:t>: KING</w:t>
      </w:r>
    </w:p>
    <w:p w14:paraId="75497443" w14:textId="77777777" w:rsidR="00104A30" w:rsidRDefault="002F12F7">
      <w:pPr>
        <w:pStyle w:val="li"/>
        <w:numPr>
          <w:ilvl w:val="1"/>
          <w:numId w:val="77"/>
        </w:numPr>
      </w:pPr>
      <w:r>
        <w:rPr>
          <w:rStyle w:val="b1"/>
        </w:rPr>
        <w:t>Ship From City</w:t>
      </w:r>
      <w:r>
        <w:t>: SEATTLE</w:t>
      </w:r>
    </w:p>
    <w:p w14:paraId="1DFE27CD" w14:textId="77777777" w:rsidR="00104A30" w:rsidRDefault="002F12F7">
      <w:pPr>
        <w:pStyle w:val="li"/>
        <w:numPr>
          <w:ilvl w:val="1"/>
          <w:numId w:val="77"/>
        </w:numPr>
      </w:pPr>
      <w:r>
        <w:rPr>
          <w:rStyle w:val="b1"/>
        </w:rPr>
        <w:t>Ship From Zip</w:t>
      </w:r>
      <w:r>
        <w:t>: 98101</w:t>
      </w:r>
    </w:p>
    <w:p w14:paraId="3A49A7E2" w14:textId="77777777" w:rsidR="00104A30" w:rsidRDefault="002F12F7">
      <w:pPr>
        <w:pStyle w:val="li"/>
        <w:numPr>
          <w:ilvl w:val="0"/>
          <w:numId w:val="78"/>
        </w:numPr>
      </w:pPr>
      <w:r>
        <w:t xml:space="preserve">Click </w:t>
      </w:r>
      <w:r>
        <w:rPr>
          <w:rStyle w:val="b1"/>
        </w:rPr>
        <w:t>Ship To</w:t>
      </w:r>
      <w:r>
        <w:t>, and then enter the following:</w:t>
      </w:r>
    </w:p>
    <w:p w14:paraId="36BA5CB9" w14:textId="77777777" w:rsidR="00104A30" w:rsidRDefault="002F12F7">
      <w:pPr>
        <w:pStyle w:val="li"/>
        <w:numPr>
          <w:ilvl w:val="1"/>
          <w:numId w:val="79"/>
        </w:numPr>
      </w:pPr>
      <w:r>
        <w:rPr>
          <w:rStyle w:val="b1"/>
        </w:rPr>
        <w:t>Ship To Country</w:t>
      </w:r>
      <w:r>
        <w:t>: US</w:t>
      </w:r>
    </w:p>
    <w:p w14:paraId="2683F3F5" w14:textId="77777777" w:rsidR="00104A30" w:rsidRDefault="002F12F7">
      <w:pPr>
        <w:pStyle w:val="li"/>
        <w:numPr>
          <w:ilvl w:val="1"/>
          <w:numId w:val="79"/>
        </w:numPr>
      </w:pPr>
      <w:r>
        <w:rPr>
          <w:rStyle w:val="b1"/>
        </w:rPr>
        <w:t>Ship To State</w:t>
      </w:r>
      <w:r>
        <w:t>: CA</w:t>
      </w:r>
    </w:p>
    <w:p w14:paraId="2F32D42C" w14:textId="77777777" w:rsidR="00104A30" w:rsidRDefault="002F12F7">
      <w:pPr>
        <w:pStyle w:val="li"/>
        <w:numPr>
          <w:ilvl w:val="1"/>
          <w:numId w:val="79"/>
        </w:numPr>
      </w:pPr>
      <w:r>
        <w:rPr>
          <w:rStyle w:val="b1"/>
        </w:rPr>
        <w:t>Ship To County</w:t>
      </w:r>
      <w:r>
        <w:t>: ALAMEDA</w:t>
      </w:r>
    </w:p>
    <w:p w14:paraId="4C02717A" w14:textId="77777777" w:rsidR="00104A30" w:rsidRDefault="002F12F7">
      <w:pPr>
        <w:pStyle w:val="li"/>
        <w:numPr>
          <w:ilvl w:val="1"/>
          <w:numId w:val="79"/>
        </w:numPr>
      </w:pPr>
      <w:r>
        <w:rPr>
          <w:rStyle w:val="b1"/>
        </w:rPr>
        <w:lastRenderedPageBreak/>
        <w:t>Ship To City</w:t>
      </w:r>
      <w:r>
        <w:t>: OAKLAND</w:t>
      </w:r>
    </w:p>
    <w:p w14:paraId="14C838D4" w14:textId="77777777" w:rsidR="00104A30" w:rsidRDefault="002F12F7">
      <w:pPr>
        <w:pStyle w:val="li"/>
        <w:numPr>
          <w:ilvl w:val="1"/>
          <w:numId w:val="79"/>
        </w:numPr>
      </w:pPr>
      <w:r>
        <w:rPr>
          <w:rStyle w:val="b1"/>
        </w:rPr>
        <w:t>Ship To Zip</w:t>
      </w:r>
      <w:r>
        <w:t>: 94601</w:t>
      </w:r>
    </w:p>
    <w:p w14:paraId="6038D8E2" w14:textId="77777777" w:rsidR="00104A30" w:rsidRDefault="002F12F7">
      <w:pPr>
        <w:pStyle w:val="li"/>
        <w:numPr>
          <w:ilvl w:val="0"/>
          <w:numId w:val="80"/>
        </w:numPr>
      </w:pPr>
      <w:r>
        <w:t xml:space="preserve">Click </w:t>
      </w:r>
      <w:r>
        <w:rPr>
          <w:rStyle w:val="b1"/>
        </w:rPr>
        <w:t>Submit</w:t>
      </w:r>
      <w:r>
        <w:t xml:space="preserve">. You should see an effective rate and tax amount for your transaction. Click </w:t>
      </w:r>
      <w:r>
        <w:rPr>
          <w:rStyle w:val="b1"/>
        </w:rPr>
        <w:t>Results</w:t>
      </w:r>
      <w:r>
        <w:t xml:space="preserve"> to review the processing of the invoice including tax breakdowns per jurisdiction.</w:t>
      </w:r>
    </w:p>
    <w:p w14:paraId="7FE534F5" w14:textId="77777777" w:rsidR="00104A30" w:rsidRDefault="002F12F7">
      <w:pPr>
        <w:pStyle w:val="li"/>
        <w:numPr>
          <w:ilvl w:val="0"/>
          <w:numId w:val="80"/>
        </w:numPr>
        <w:spacing w:after="16pt"/>
      </w:pPr>
      <w:r>
        <w:t xml:space="preserve">Select </w:t>
      </w:r>
      <w:r>
        <w:rPr>
          <w:rStyle w:val="b1"/>
        </w:rPr>
        <w:t>Input XML</w:t>
      </w:r>
      <w:r>
        <w:t xml:space="preserve"> or </w:t>
      </w:r>
      <w:r>
        <w:rPr>
          <w:rStyle w:val="b1"/>
        </w:rPr>
        <w:t>Output XML</w:t>
      </w:r>
      <w:r>
        <w:t xml:space="preserve"> from the </w:t>
      </w:r>
      <w:r>
        <w:rPr>
          <w:rStyle w:val="b1"/>
        </w:rPr>
        <w:t>Actions</w:t>
      </w:r>
      <w:r>
        <w:t xml:space="preserve"> menu to view the XML that was sent to and returned by the Determination software. These tools can be helpful if you need to debug the integration software that connects your financial system with Determination. See the </w:t>
      </w:r>
      <w:r>
        <w:rPr>
          <w:rStyle w:val="i"/>
        </w:rPr>
        <w:t>Programmer Guide</w:t>
      </w:r>
      <w:r>
        <w:t xml:space="preserve"> for more details.</w:t>
      </w:r>
    </w:p>
    <w:p w14:paraId="172D9990" w14:textId="77777777" w:rsidR="00104A30" w:rsidRDefault="00104A30">
      <w:pPr>
        <w:sectPr w:rsidR="00104A30">
          <w:headerReference w:type="even" r:id="rId86"/>
          <w:headerReference w:type="default" r:id="rId87"/>
          <w:footerReference w:type="even" r:id="rId88"/>
          <w:footerReference w:type="default" r:id="rId89"/>
          <w:headerReference w:type="first" r:id="rId90"/>
          <w:footerReference w:type="first" r:id="rId91"/>
          <w:pgSz w:w="612pt" w:h="792pt"/>
          <w:pgMar w:top="108pt" w:right="42pt" w:bottom="81pt" w:left="42.75pt" w:header="27.75pt" w:footer="36.75pt" w:gutter="0pt"/>
          <w:cols w:space="36pt"/>
          <w:titlePg/>
        </w:sectPr>
      </w:pPr>
    </w:p>
    <w:p w14:paraId="4B68D4D8" w14:textId="77777777" w:rsidR="00104A30" w:rsidRDefault="002F12F7">
      <w:pPr>
        <w:pStyle w:val="h1"/>
      </w:pPr>
      <w:bookmarkStart w:id="207" w:name="_Toc256000082"/>
      <w:bookmarkStart w:id="208" w:name="_Toc256000035"/>
      <w:r>
        <w:lastRenderedPageBreak/>
        <w:t>Clustering</w:t>
      </w:r>
      <w:bookmarkEnd w:id="207"/>
      <w:bookmarkEnd w:id="208"/>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79B93110" w14:textId="77777777">
        <w:trPr>
          <w:cantSplit/>
          <w:trHeight w:val="480"/>
        </w:trPr>
        <w:tc>
          <w:tcPr>
            <w:tcW w:w="0pt" w:type="dxa"/>
            <w:tcBorders>
              <w:start w:val="single" w:sz="18" w:space="10" w:color="FA6400"/>
            </w:tcBorders>
            <w:tcMar>
              <w:top w:w="0pt" w:type="dxa"/>
              <w:start w:w="10.50pt" w:type="dxa"/>
              <w:bottom w:w="0pt" w:type="dxa"/>
              <w:end w:w="0pt" w:type="dxa"/>
            </w:tcMar>
          </w:tcPr>
          <w:p w14:paraId="0FBA50C4" w14:textId="77777777" w:rsidR="00104A30" w:rsidRDefault="002F12F7">
            <w:pPr>
              <w:pStyle w:val="p4"/>
            </w:pPr>
            <w:r>
              <w:t xml:space="preserve">Skip this section if you are not </w:t>
            </w:r>
            <w:proofErr w:type="gramStart"/>
            <w:r>
              <w:t>installing</w:t>
            </w:r>
            <w:proofErr w:type="gramEnd"/>
            <w:r>
              <w:t xml:space="preserve"> in a clustered environment.</w:t>
            </w:r>
            <w:r>
              <w:br/>
            </w:r>
          </w:p>
        </w:tc>
      </w:tr>
    </w:tbl>
    <w:p w14:paraId="509C260D" w14:textId="77777777" w:rsidR="00104A30" w:rsidRDefault="002F12F7">
      <w:pPr>
        <w:pStyle w:val="p1"/>
      </w:pPr>
      <w:r>
        <w:t>Starting from Determination version 5.13.4.3, we recommend using Time Eviction Caching (Section below) instead of Clustering.</w:t>
      </w:r>
    </w:p>
    <w:p w14:paraId="116CA8A7" w14:textId="77777777" w:rsidR="00104A30" w:rsidRDefault="002F12F7">
      <w:pPr>
        <w:pStyle w:val="p1"/>
      </w:pPr>
      <w:r>
        <w:t xml:space="preserve">Due to </w:t>
      </w:r>
      <w:proofErr w:type="gramStart"/>
      <w:r>
        <w:t>upgrade</w:t>
      </w:r>
      <w:proofErr w:type="gramEnd"/>
      <w:r>
        <w:t xml:space="preserve"> of libraries in version 5.13.4.3, </w:t>
      </w:r>
      <w:proofErr w:type="gramStart"/>
      <w:r>
        <w:t>caching</w:t>
      </w:r>
      <w:proofErr w:type="gramEnd"/>
      <w:r>
        <w:t xml:space="preserve"> features are not supported.</w:t>
      </w:r>
    </w:p>
    <w:p w14:paraId="108EBFAD" w14:textId="77777777" w:rsidR="00104A30" w:rsidRDefault="002F12F7">
      <w:pPr>
        <w:pStyle w:val="li"/>
        <w:numPr>
          <w:ilvl w:val="0"/>
          <w:numId w:val="81"/>
        </w:numPr>
        <w:spacing w:before="16pt"/>
      </w:pPr>
      <w:r>
        <w:t xml:space="preserve">In the Running Implementer section above, when </w:t>
      </w:r>
      <w:proofErr w:type="gramStart"/>
      <w:r>
        <w:t>Run</w:t>
      </w:r>
      <w:proofErr w:type="gramEnd"/>
      <w:r>
        <w:t xml:space="preserve"> button is clicked, </w:t>
      </w:r>
      <w:proofErr w:type="gramStart"/>
      <w:r>
        <w:t>installer</w:t>
      </w:r>
      <w:proofErr w:type="gramEnd"/>
      <w:r>
        <w:t xml:space="preserve"> will not complete. As a work around, remove the node from cluster and then run the installer. After </w:t>
      </w:r>
      <w:proofErr w:type="gramStart"/>
      <w:r>
        <w:t>installer</w:t>
      </w:r>
      <w:proofErr w:type="gramEnd"/>
      <w:r>
        <w:t xml:space="preserve"> is complete, move </w:t>
      </w:r>
      <w:proofErr w:type="gramStart"/>
      <w:r>
        <w:t>node</w:t>
      </w:r>
      <w:proofErr w:type="gramEnd"/>
      <w:r>
        <w:t xml:space="preserve"> back to </w:t>
      </w:r>
      <w:proofErr w:type="gramStart"/>
      <w:r>
        <w:t>cluster</w:t>
      </w:r>
      <w:proofErr w:type="gramEnd"/>
      <w:r>
        <w:t>.</w:t>
      </w:r>
    </w:p>
    <w:p w14:paraId="4F5BFB61" w14:textId="77777777" w:rsidR="00104A30" w:rsidRDefault="002F12F7">
      <w:pPr>
        <w:pStyle w:val="li"/>
        <w:numPr>
          <w:ilvl w:val="0"/>
          <w:numId w:val="81"/>
        </w:numPr>
        <w:spacing w:after="16pt"/>
      </w:pPr>
      <w:r>
        <w:t>In System &gt; Diagnostics &gt; Cache View, caching entities are not displayed, and cache cannot be reset using the Reset Cache button. In case of any cache corruption please do the rolling restart of all nodes.</w:t>
      </w:r>
    </w:p>
    <w:p w14:paraId="16C7A689" w14:textId="77777777" w:rsidR="00104A30" w:rsidRDefault="002F12F7">
      <w:pPr>
        <w:pStyle w:val="p1"/>
      </w:pPr>
      <w:r>
        <w:t>Determination supports TCP and UDP cluster communication to establish initial cluster membership, as well as to keep membership information current.</w:t>
      </w:r>
    </w:p>
    <w:p w14:paraId="044C97A3" w14:textId="77777777" w:rsidR="00104A30" w:rsidRDefault="002F12F7">
      <w:pPr>
        <w:pStyle w:val="p1"/>
      </w:pPr>
      <w:r>
        <w:t>Review the following sections to set up clustering:</w:t>
      </w:r>
    </w:p>
    <w:tbl>
      <w:tblPr>
        <w:tblW w:w="100.0%" w:type="pct"/>
        <w:tblInd w:w="18pt" w:type="dxa"/>
        <w:tblLook w:firstRow="1" w:lastRow="0" w:firstColumn="1" w:lastColumn="0" w:noHBand="0" w:noVBand="1"/>
      </w:tblPr>
      <w:tblGrid>
        <w:gridCol w:w="10545"/>
      </w:tblGrid>
      <w:tr w:rsidR="00104A30" w14:paraId="181ABD0E" w14:textId="77777777">
        <w:tc>
          <w:tcPr>
            <w:tcW w:w="0pt" w:type="dxa"/>
          </w:tcPr>
          <w:p w14:paraId="0961EEBB" w14:textId="77777777" w:rsidR="00104A30" w:rsidRDefault="002F12F7">
            <w:pPr>
              <w:pStyle w:val="p1"/>
            </w:pPr>
            <w:r>
              <w:rPr>
                <w:rStyle w:val="xref"/>
              </w:rPr>
              <w:t xml:space="preserve">Prerequisites (page </w:t>
            </w:r>
            <w:r>
              <w:fldChar w:fldCharType="begin"/>
            </w:r>
            <w:r>
              <w:instrText xml:space="preserve"> PAGEREF 180743554 \h  \* MERGEFORMAT </w:instrText>
            </w:r>
            <w:r>
              <w:fldChar w:fldCharType="separate"/>
            </w:r>
            <w:r>
              <w:rPr>
                <w:rStyle w:val="xref"/>
              </w:rPr>
              <w:t>58</w:t>
            </w:r>
            <w:r>
              <w:rPr>
                <w:rStyle w:val="xref"/>
              </w:rPr>
              <w:fldChar w:fldCharType="end"/>
            </w:r>
            <w:r>
              <w:rPr>
                <w:rStyle w:val="xref"/>
              </w:rPr>
              <w:t>)</w:t>
            </w:r>
          </w:p>
          <w:p w14:paraId="0D103D59" w14:textId="77777777" w:rsidR="00104A30" w:rsidRDefault="002F12F7">
            <w:pPr>
              <w:pStyle w:val="p1"/>
            </w:pPr>
            <w:r>
              <w:rPr>
                <w:rStyle w:val="xref"/>
              </w:rPr>
              <w:t xml:space="preserve">Determination Parameters (page </w:t>
            </w:r>
            <w:r>
              <w:fldChar w:fldCharType="begin"/>
            </w:r>
            <w:r>
              <w:instrText xml:space="preserve"> PAGEREF 1326627949 \h  \* MERGEFORMAT </w:instrText>
            </w:r>
            <w:r>
              <w:fldChar w:fldCharType="separate"/>
            </w:r>
            <w:r>
              <w:rPr>
                <w:rStyle w:val="xref"/>
              </w:rPr>
              <w:t>61</w:t>
            </w:r>
            <w:r>
              <w:rPr>
                <w:rStyle w:val="xref"/>
              </w:rPr>
              <w:fldChar w:fldCharType="end"/>
            </w:r>
            <w:r>
              <w:rPr>
                <w:rStyle w:val="xref"/>
              </w:rPr>
              <w:t>)</w:t>
            </w:r>
          </w:p>
          <w:p w14:paraId="430E48C3" w14:textId="77777777" w:rsidR="00104A30" w:rsidRDefault="002F12F7">
            <w:pPr>
              <w:pStyle w:val="p1"/>
            </w:pPr>
            <w:r>
              <w:rPr>
                <w:rStyle w:val="xref"/>
              </w:rPr>
              <w:t xml:space="preserve">Properties File (page </w:t>
            </w:r>
            <w:r>
              <w:fldChar w:fldCharType="begin"/>
            </w:r>
            <w:r>
              <w:instrText xml:space="preserve"> PAGEREF 2105763399 \h  \* MERGEFORMAT </w:instrText>
            </w:r>
            <w:r>
              <w:fldChar w:fldCharType="separate"/>
            </w:r>
            <w:r>
              <w:rPr>
                <w:rStyle w:val="xref"/>
              </w:rPr>
              <w:t>62</w:t>
            </w:r>
            <w:r>
              <w:rPr>
                <w:rStyle w:val="xref"/>
              </w:rPr>
              <w:fldChar w:fldCharType="end"/>
            </w:r>
            <w:r>
              <w:rPr>
                <w:rStyle w:val="xref"/>
              </w:rPr>
              <w:t>)</w:t>
            </w:r>
          </w:p>
          <w:p w14:paraId="160A3AFB" w14:textId="77777777" w:rsidR="00104A30" w:rsidRDefault="002F12F7">
            <w:pPr>
              <w:pStyle w:val="p1"/>
            </w:pPr>
            <w:r>
              <w:rPr>
                <w:rStyle w:val="xref"/>
              </w:rPr>
              <w:t xml:space="preserve">Cluster XML File (page </w:t>
            </w:r>
            <w:r>
              <w:fldChar w:fldCharType="begin"/>
            </w:r>
            <w:r>
              <w:instrText xml:space="preserve"> PAGEREF -1953631542 \h  \* MERGEFORMAT </w:instrText>
            </w:r>
            <w:r>
              <w:fldChar w:fldCharType="separate"/>
            </w:r>
            <w:r>
              <w:rPr>
                <w:rStyle w:val="xref"/>
              </w:rPr>
              <w:t>80</w:t>
            </w:r>
            <w:r>
              <w:rPr>
                <w:rStyle w:val="xref"/>
              </w:rPr>
              <w:fldChar w:fldCharType="end"/>
            </w:r>
            <w:r>
              <w:rPr>
                <w:rStyle w:val="xref"/>
              </w:rPr>
              <w:t>)</w:t>
            </w:r>
          </w:p>
          <w:p w14:paraId="2185765E" w14:textId="77777777" w:rsidR="00104A30" w:rsidRDefault="002F12F7">
            <w:pPr>
              <w:pStyle w:val="p1"/>
            </w:pPr>
            <w:r>
              <w:rPr>
                <w:rStyle w:val="xref"/>
              </w:rPr>
              <w:t xml:space="preserve">Cluster Testing (page </w:t>
            </w:r>
            <w:r>
              <w:fldChar w:fldCharType="begin"/>
            </w:r>
            <w:r>
              <w:instrText xml:space="preserve"> PAGEREF 1764657762 \h  \* MERGEFORMAT </w:instrText>
            </w:r>
            <w:r>
              <w:fldChar w:fldCharType="separate"/>
            </w:r>
            <w:r>
              <w:rPr>
                <w:rStyle w:val="xref"/>
              </w:rPr>
              <w:t>81</w:t>
            </w:r>
            <w:r>
              <w:rPr>
                <w:rStyle w:val="xref"/>
              </w:rPr>
              <w:fldChar w:fldCharType="end"/>
            </w:r>
            <w:r>
              <w:rPr>
                <w:rStyle w:val="xref"/>
              </w:rPr>
              <w:t>)</w:t>
            </w:r>
          </w:p>
        </w:tc>
      </w:tr>
    </w:tbl>
    <w:p w14:paraId="54D391CF" w14:textId="77777777" w:rsidR="00104A30" w:rsidRDefault="002F12F7">
      <w:pPr>
        <w:pStyle w:val="h2"/>
      </w:pPr>
      <w:bookmarkStart w:id="209" w:name="_Toc256000083"/>
      <w:bookmarkStart w:id="210" w:name="_Toc256000036"/>
      <w:bookmarkStart w:id="211" w:name="180743554"/>
      <w:r>
        <w:t>Prerequisites</w:t>
      </w:r>
      <w:bookmarkEnd w:id="209"/>
      <w:bookmarkEnd w:id="210"/>
    </w:p>
    <w:bookmarkEnd w:id="211"/>
    <w:p w14:paraId="538D963A" w14:textId="77777777" w:rsidR="00104A30" w:rsidRDefault="002F12F7">
      <w:pPr>
        <w:pStyle w:val="p1"/>
      </w:pPr>
      <w:r>
        <w:t>Review the following before you begin configuring the cluster.</w:t>
      </w:r>
    </w:p>
    <w:p w14:paraId="79C91BB7" w14:textId="77777777" w:rsidR="00104A30" w:rsidRDefault="002F12F7">
      <w:pPr>
        <w:pStyle w:val="li"/>
        <w:numPr>
          <w:ilvl w:val="0"/>
          <w:numId w:val="82"/>
        </w:numPr>
        <w:spacing w:before="16pt"/>
      </w:pPr>
      <w:r>
        <w:rPr>
          <w:rStyle w:val="b1"/>
        </w:rPr>
        <w:t>Tax Content</w:t>
      </w:r>
      <w:r>
        <w:t>: Make sure your tax content is loaded into Determination before you set up the cluster.</w:t>
      </w:r>
    </w:p>
    <w:p w14:paraId="333923DB" w14:textId="77777777" w:rsidR="00104A30" w:rsidRDefault="002F12F7">
      <w:pPr>
        <w:pStyle w:val="li"/>
        <w:numPr>
          <w:ilvl w:val="0"/>
          <w:numId w:val="82"/>
        </w:numPr>
      </w:pPr>
      <w:r>
        <w:rPr>
          <w:rStyle w:val="b1"/>
        </w:rPr>
        <w:t>JDBC URLs</w:t>
      </w:r>
      <w:r>
        <w:t>: All cluster members must have identical JDBC URLs. For example, although the following two URLs point to the same host and database, clustering would not work because one JDBC URL uses the IP address and the other uses the fully qualified domain name for the host of the database:</w:t>
      </w:r>
    </w:p>
    <w:tbl>
      <w:tblPr>
        <w:tblW w:w="100.0%" w:type="pct"/>
        <w:tblInd w:w="18pt" w:type="dxa"/>
        <w:tblLook w:firstRow="1" w:lastRow="0" w:firstColumn="1" w:lastColumn="0" w:noHBand="0" w:noVBand="1"/>
      </w:tblPr>
      <w:tblGrid>
        <w:gridCol w:w="10545"/>
      </w:tblGrid>
      <w:tr w:rsidR="00104A30" w14:paraId="47A3E76E" w14:textId="77777777">
        <w:tc>
          <w:tcPr>
            <w:tcW w:w="0pt" w:type="dxa"/>
          </w:tcPr>
          <w:p w14:paraId="32216373" w14:textId="77777777" w:rsidR="00104A30" w:rsidRDefault="002F12F7">
            <w:pPr>
              <w:pStyle w:val="p1"/>
            </w:pPr>
            <w:proofErr w:type="spellStart"/>
            <w:proofErr w:type="gramStart"/>
            <w:r>
              <w:lastRenderedPageBreak/>
              <w:t>jdbc:oracle</w:t>
            </w:r>
            <w:proofErr w:type="gramEnd"/>
            <w:r>
              <w:t>:</w:t>
            </w:r>
            <w:proofErr w:type="gramStart"/>
            <w:r>
              <w:t>thin</w:t>
            </w:r>
            <w:proofErr w:type="spellEnd"/>
            <w:r>
              <w:t>:@</w:t>
            </w:r>
            <w:proofErr w:type="gramEnd"/>
            <w:r>
              <w:t>pdxsasdv062.corp.acme.com:1521/service</w:t>
            </w:r>
          </w:p>
          <w:p w14:paraId="45F0F2EA" w14:textId="77777777" w:rsidR="00104A30" w:rsidRDefault="002F12F7">
            <w:pPr>
              <w:pStyle w:val="p1"/>
            </w:pPr>
            <w:proofErr w:type="spellStart"/>
            <w:proofErr w:type="gramStart"/>
            <w:r>
              <w:t>jdbc:oracle</w:t>
            </w:r>
            <w:proofErr w:type="gramEnd"/>
            <w:r>
              <w:t>:</w:t>
            </w:r>
            <w:proofErr w:type="gramStart"/>
            <w:r>
              <w:t>thin</w:t>
            </w:r>
            <w:proofErr w:type="spellEnd"/>
            <w:r>
              <w:t>:@</w:t>
            </w:r>
            <w:proofErr w:type="gramEnd"/>
            <w:r>
              <w:t>10.198.221.48:1521/service</w:t>
            </w:r>
          </w:p>
        </w:tc>
      </w:tr>
    </w:tbl>
    <w:p w14:paraId="75F23A6E" w14:textId="77777777" w:rsidR="00104A30" w:rsidRDefault="002F12F7">
      <w:pPr>
        <w:pStyle w:val="li"/>
        <w:numPr>
          <w:ilvl w:val="0"/>
          <w:numId w:val="82"/>
        </w:numPr>
      </w:pPr>
      <w:r>
        <w:rPr>
          <w:rStyle w:val="b1"/>
        </w:rPr>
        <w:t>Internet Protocol Versions</w:t>
      </w:r>
      <w:r>
        <w:t xml:space="preserve">: Some application </w:t>
      </w:r>
      <w:proofErr w:type="gramStart"/>
      <w:r>
        <w:t>servers</w:t>
      </w:r>
      <w:proofErr w:type="gramEnd"/>
      <w:r>
        <w:t xml:space="preserve"> default to the IPv6 stack while others use the IPv4 stack. When you enter IP addresses during the cluster configuration, be sure to adhere to the format appropriate for the internet protocol version. If your cluster involves communication between an IPv4 and an IPv6 node, set the following property in the start-up file of the application server:</w:t>
      </w:r>
    </w:p>
    <w:p w14:paraId="68B87523" w14:textId="77777777" w:rsidR="00104A30" w:rsidRDefault="002F12F7">
      <w:pPr>
        <w:pStyle w:val="li1"/>
        <w:numPr>
          <w:ilvl w:val="1"/>
          <w:numId w:val="83"/>
        </w:numPr>
      </w:pPr>
      <w:r>
        <w:t>-Djava.net.preferIPv4Stack=true</w:t>
      </w:r>
    </w:p>
    <w:p w14:paraId="07729E34" w14:textId="77777777" w:rsidR="00104A30" w:rsidRDefault="002F12F7">
      <w:pPr>
        <w:pStyle w:val="li"/>
        <w:numPr>
          <w:ilvl w:val="0"/>
          <w:numId w:val="84"/>
        </w:numPr>
      </w:pPr>
      <w:r>
        <w:rPr>
          <w:rStyle w:val="b1"/>
        </w:rPr>
        <w:t>Firewalls</w:t>
      </w:r>
      <w:r>
        <w:t xml:space="preserve">: Make sure firewalls are not blocking </w:t>
      </w:r>
      <w:proofErr w:type="gramStart"/>
      <w:r>
        <w:t>communications</w:t>
      </w:r>
      <w:proofErr w:type="gramEnd"/>
      <w:r>
        <w:t xml:space="preserve"> between Determination nodes.</w:t>
      </w:r>
    </w:p>
    <w:p w14:paraId="532BE63D" w14:textId="77777777" w:rsidR="00104A30" w:rsidRDefault="002F12F7">
      <w:pPr>
        <w:pStyle w:val="li"/>
        <w:numPr>
          <w:ilvl w:val="0"/>
          <w:numId w:val="84"/>
        </w:numPr>
      </w:pPr>
      <w:r>
        <w:rPr>
          <w:rStyle w:val="b1"/>
        </w:rPr>
        <w:t>Multicast</w:t>
      </w:r>
      <w:r>
        <w:t>: If you are using multicast, confirm that the Determination nodes are on the same subnet, and that the network allows multicast packets to be transmitted.</w:t>
      </w:r>
    </w:p>
    <w:p w14:paraId="562C9896" w14:textId="77777777" w:rsidR="00104A30" w:rsidRDefault="002F12F7">
      <w:pPr>
        <w:pStyle w:val="li"/>
        <w:numPr>
          <w:ilvl w:val="0"/>
          <w:numId w:val="84"/>
        </w:numPr>
      </w:pPr>
      <w:r>
        <w:rPr>
          <w:rStyle w:val="b1"/>
        </w:rPr>
        <w:t>Multihomed Host</w:t>
      </w:r>
      <w:r>
        <w:t xml:space="preserve">: If there is a multihomed Ethernet configuration, force the use of a particular IP by setting the </w:t>
      </w:r>
      <w:proofErr w:type="spellStart"/>
      <w:proofErr w:type="gramStart"/>
      <w:r>
        <w:rPr>
          <w:rStyle w:val="b1"/>
        </w:rPr>
        <w:t>jgroups.bind</w:t>
      </w:r>
      <w:proofErr w:type="gramEnd"/>
      <w:r>
        <w:rPr>
          <w:rStyle w:val="b1"/>
        </w:rPr>
        <w:t>_address</w:t>
      </w:r>
      <w:proofErr w:type="spellEnd"/>
      <w:r>
        <w:t xml:space="preserve"> system property to the appropriate NIC IP address. For </w:t>
      </w:r>
      <w:proofErr w:type="gramStart"/>
      <w:r>
        <w:t>example</w:t>
      </w:r>
      <w:proofErr w:type="gramEnd"/>
      <w:r>
        <w:t xml:space="preserve"> if the desired interface has an IP of 10.198.221.48, set the following Java system variable: -</w:t>
      </w:r>
      <w:proofErr w:type="spellStart"/>
      <w:r>
        <w:t>Djgroups.bind_address</w:t>
      </w:r>
      <w:proofErr w:type="spellEnd"/>
      <w:r>
        <w:t>=10.198.221.48.</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608099AA" w14:textId="77777777">
        <w:trPr>
          <w:cantSplit/>
          <w:trHeight w:val="480"/>
        </w:trPr>
        <w:tc>
          <w:tcPr>
            <w:tcW w:w="0pt" w:type="dxa"/>
            <w:tcBorders>
              <w:start w:val="single" w:sz="18" w:space="10" w:color="FA6400"/>
            </w:tcBorders>
            <w:tcMar>
              <w:top w:w="0pt" w:type="dxa"/>
              <w:start w:w="10.50pt" w:type="dxa"/>
              <w:bottom w:w="0pt" w:type="dxa"/>
              <w:end w:w="0pt" w:type="dxa"/>
            </w:tcMar>
          </w:tcPr>
          <w:p w14:paraId="07E697F3" w14:textId="77777777" w:rsidR="00104A30" w:rsidRDefault="002F12F7">
            <w:pPr>
              <w:pStyle w:val="p4"/>
            </w:pPr>
            <w:r>
              <w:t xml:space="preserve">You can set </w:t>
            </w:r>
            <w:proofErr w:type="spellStart"/>
            <w:proofErr w:type="gramStart"/>
            <w:r>
              <w:rPr>
                <w:rStyle w:val="b1"/>
              </w:rPr>
              <w:t>jgroups.bind</w:t>
            </w:r>
            <w:proofErr w:type="gramEnd"/>
            <w:r>
              <w:rPr>
                <w:rStyle w:val="b1"/>
              </w:rPr>
              <w:t>_address</w:t>
            </w:r>
            <w:proofErr w:type="spellEnd"/>
            <w:r>
              <w:t xml:space="preserve"> where the JVM parameters are set. Here is a configuration file example:</w:t>
            </w:r>
          </w:p>
          <w:p w14:paraId="345FF682" w14:textId="77777777" w:rsidR="00104A30" w:rsidRDefault="002F12F7">
            <w:pPr>
              <w:pStyle w:val="p6"/>
              <w:numPr>
                <w:ilvl w:val="1"/>
                <w:numId w:val="85"/>
              </w:numPr>
              <w:spacing w:after="16pt"/>
            </w:pPr>
            <w:r>
              <w:t>-Xms4096m –Xmx4096m -</w:t>
            </w:r>
            <w:proofErr w:type="spellStart"/>
            <w:r>
              <w:t>Djava.awt.headless</w:t>
            </w:r>
            <w:proofErr w:type="spellEnd"/>
            <w:r>
              <w:t>=true -</w:t>
            </w:r>
            <w:proofErr w:type="spellStart"/>
            <w:r>
              <w:t>Djgroups.bind_address</w:t>
            </w:r>
            <w:proofErr w:type="spellEnd"/>
            <w:r>
              <w:t>=10.198.221.48</w:t>
            </w:r>
          </w:p>
        </w:tc>
      </w:tr>
    </w:tbl>
    <w:p w14:paraId="4093F0B0" w14:textId="77777777" w:rsidR="00104A30" w:rsidRDefault="002F12F7">
      <w:pPr>
        <w:pStyle w:val="h2"/>
      </w:pPr>
      <w:bookmarkStart w:id="212" w:name="_Toc256000084"/>
      <w:bookmarkStart w:id="213" w:name="_Toc256000037"/>
      <w:bookmarkStart w:id="214" w:name="1326627949"/>
      <w:r>
        <w:t>Determination Parameters</w:t>
      </w:r>
      <w:bookmarkEnd w:id="212"/>
      <w:bookmarkEnd w:id="213"/>
    </w:p>
    <w:bookmarkEnd w:id="214"/>
    <w:p w14:paraId="0685794A" w14:textId="77777777" w:rsidR="00104A30" w:rsidRDefault="002F12F7">
      <w:pPr>
        <w:pStyle w:val="p1"/>
      </w:pPr>
      <w:r>
        <w:t>Clustering requires certain parameters in Determination.</w:t>
      </w:r>
    </w:p>
    <w:p w14:paraId="498ACE32" w14:textId="77777777" w:rsidR="00104A30" w:rsidRDefault="002F12F7">
      <w:pPr>
        <w:pStyle w:val="li"/>
        <w:numPr>
          <w:ilvl w:val="0"/>
          <w:numId w:val="86"/>
        </w:numPr>
        <w:spacing w:before="16pt"/>
      </w:pPr>
      <w:r>
        <w:t>Log on to Determination.</w:t>
      </w:r>
    </w:p>
    <w:p w14:paraId="6D15247C" w14:textId="77777777" w:rsidR="00104A30" w:rsidRDefault="002F12F7">
      <w:pPr>
        <w:pStyle w:val="li"/>
        <w:numPr>
          <w:ilvl w:val="0"/>
          <w:numId w:val="86"/>
        </w:numPr>
      </w:pPr>
      <w:r>
        <w:t xml:space="preserve">Go to </w:t>
      </w:r>
      <w:r>
        <w:rPr>
          <w:rStyle w:val="b1"/>
        </w:rPr>
        <w:t>Menu &gt; System &gt; Configuration</w:t>
      </w:r>
      <w:r>
        <w:t>.</w:t>
      </w:r>
    </w:p>
    <w:p w14:paraId="5F259E75" w14:textId="77777777" w:rsidR="00104A30" w:rsidRDefault="002F12F7">
      <w:pPr>
        <w:pStyle w:val="li"/>
        <w:numPr>
          <w:ilvl w:val="0"/>
          <w:numId w:val="86"/>
        </w:numPr>
      </w:pPr>
      <w:r>
        <w:t xml:space="preserve">Click </w:t>
      </w:r>
      <w:r>
        <w:rPr>
          <w:rStyle w:val="b1"/>
        </w:rPr>
        <w:t>Actions &gt; Add</w:t>
      </w:r>
      <w:r>
        <w:t>.</w:t>
      </w:r>
    </w:p>
    <w:p w14:paraId="413CE09F" w14:textId="77777777" w:rsidR="00104A30" w:rsidRDefault="002F12F7">
      <w:pPr>
        <w:pStyle w:val="li"/>
        <w:numPr>
          <w:ilvl w:val="0"/>
          <w:numId w:val="86"/>
        </w:numPr>
      </w:pPr>
      <w:r>
        <w:t>Enter the parameters and values according to the table below.</w:t>
      </w:r>
    </w:p>
    <w:p w14:paraId="5781FFBD"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1683"/>
        <w:gridCol w:w="1070"/>
        <w:gridCol w:w="7776"/>
      </w:tblGrid>
      <w:tr w:rsidR="00104A30" w14:paraId="0AFEBC2A" w14:textId="77777777">
        <w:trPr>
          <w:tblHeader/>
        </w:trPr>
        <w:tc>
          <w:tcPr>
            <w:tcW w:w="114.10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313CD68B" w14:textId="77777777" w:rsidR="00104A30" w:rsidRDefault="002F12F7">
            <w:pPr>
              <w:pStyle w:val="th"/>
            </w:pPr>
            <w:r>
              <w:lastRenderedPageBreak/>
              <w:t>Parameter</w:t>
            </w:r>
          </w:p>
        </w:tc>
        <w:tc>
          <w:tcPr>
            <w:tcW w:w="71.30pt" w:type="dxa"/>
            <w:tcBorders>
              <w:start w:val="single" w:sz="6" w:space="0" w:color="404040"/>
              <w:bottom w:val="single" w:sz="6" w:space="0" w:color="404040"/>
              <w:end w:val="single" w:sz="6" w:space="0" w:color="404040"/>
            </w:tcBorders>
            <w:shd w:val="clear" w:color="auto" w:fill="FA6400"/>
            <w:tcMar>
              <w:top w:w="5pt" w:type="dxa"/>
              <w:start w:w="3.75pt" w:type="dxa"/>
              <w:bottom w:w="5pt" w:type="dxa"/>
              <w:end w:w="3.75pt" w:type="dxa"/>
            </w:tcMar>
          </w:tcPr>
          <w:p w14:paraId="05FF6705" w14:textId="77777777" w:rsidR="00104A30" w:rsidRDefault="002F12F7">
            <w:pPr>
              <w:pStyle w:val="th"/>
            </w:pPr>
            <w:r>
              <w:t>Value</w:t>
            </w:r>
          </w:p>
        </w:tc>
        <w:tc>
          <w:tcPr>
            <w:tcW w:w="539.25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321FDA19" w14:textId="77777777" w:rsidR="00104A30" w:rsidRDefault="002F12F7">
            <w:pPr>
              <w:pStyle w:val="th"/>
            </w:pPr>
            <w:r>
              <w:t>Description</w:t>
            </w:r>
          </w:p>
        </w:tc>
      </w:tr>
      <w:tr w:rsidR="00104A30" w14:paraId="77B731AD" w14:textId="77777777">
        <w:tc>
          <w:tcPr>
            <w:tcW w:w="114.1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69854AE2" w14:textId="77777777" w:rsidR="00104A30" w:rsidRDefault="002F12F7">
            <w:pPr>
              <w:pStyle w:val="p2"/>
            </w:pPr>
            <w:r>
              <w:t xml:space="preserve">ENABLE_SERVER_ </w:t>
            </w:r>
            <w:r>
              <w:rPr>
                <w:noProof/>
              </w:rPr>
              <w:drawing>
                <wp:inline distT="0" distB="0" distL="114300" distR="114300" wp14:anchorId="7D38D073" wp14:editId="07A1C22B">
                  <wp:extent cx="104775" cy="104775"/>
                  <wp:effectExtent l="0" t="0" r="0" b="0"/>
                  <wp:docPr id="1029" name="Image 102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07346059" name="Image 1029"/>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COMMUNICATION</w:t>
            </w:r>
          </w:p>
        </w:tc>
        <w:tc>
          <w:tcPr>
            <w:tcW w:w="71.3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39969FB6" w14:textId="77777777" w:rsidR="00104A30" w:rsidRDefault="002F12F7">
            <w:pPr>
              <w:pStyle w:val="td2"/>
            </w:pPr>
            <w:r>
              <w:t>Y</w:t>
            </w:r>
          </w:p>
        </w:tc>
        <w:tc>
          <w:tcPr>
            <w:tcW w:w="539.25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6279DA43" w14:textId="77777777" w:rsidR="00104A30" w:rsidRDefault="002F12F7">
            <w:pPr>
              <w:pStyle w:val="td2"/>
            </w:pPr>
            <w:r>
              <w:t>This parameter is required to enable all types of clustering.</w:t>
            </w:r>
          </w:p>
        </w:tc>
      </w:tr>
      <w:tr w:rsidR="00104A30" w14:paraId="19128CC2" w14:textId="77777777">
        <w:tc>
          <w:tcPr>
            <w:tcW w:w="114.1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9F9A4EB" w14:textId="77777777" w:rsidR="00104A30" w:rsidRDefault="002F12F7">
            <w:pPr>
              <w:pStyle w:val="p2"/>
            </w:pPr>
            <w:r>
              <w:t xml:space="preserve">CLUSTER_CHANNEL_ </w:t>
            </w:r>
            <w:r>
              <w:rPr>
                <w:noProof/>
              </w:rPr>
              <w:drawing>
                <wp:inline distT="0" distB="0" distL="114300" distR="114300" wp14:anchorId="63A29ECC" wp14:editId="70B2D445">
                  <wp:extent cx="104775" cy="104775"/>
                  <wp:effectExtent l="0" t="0" r="0" b="0"/>
                  <wp:docPr id="1030" name="Image 103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53061576" name="Image 1030"/>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PROPERTIES_FILE</w:t>
            </w:r>
          </w:p>
        </w:tc>
        <w:tc>
          <w:tcPr>
            <w:tcW w:w="71.3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938BAF1" w14:textId="77777777" w:rsidR="00104A30" w:rsidRDefault="002F12F7">
            <w:pPr>
              <w:pStyle w:val="p2"/>
            </w:pPr>
            <w:r>
              <w:t>udp-cluster.xml</w:t>
            </w:r>
          </w:p>
          <w:p w14:paraId="606874C8" w14:textId="77777777" w:rsidR="00104A30" w:rsidRDefault="002F12F7">
            <w:pPr>
              <w:pStyle w:val="p3"/>
            </w:pPr>
            <w:r>
              <w:t>or</w:t>
            </w:r>
          </w:p>
          <w:p w14:paraId="22551691" w14:textId="77777777" w:rsidR="00104A30" w:rsidRDefault="002F12F7">
            <w:pPr>
              <w:pStyle w:val="p3"/>
            </w:pPr>
            <w:proofErr w:type="spellStart"/>
            <w:r>
              <w:t>tcp-tcpping</w:t>
            </w:r>
            <w:proofErr w:type="spellEnd"/>
            <w:r>
              <w:t xml:space="preserve">- </w:t>
            </w:r>
            <w:r>
              <w:rPr>
                <w:noProof/>
              </w:rPr>
              <w:drawing>
                <wp:inline distT="0" distB="0" distL="114300" distR="114300" wp14:anchorId="178644F1" wp14:editId="150F9E5B">
                  <wp:extent cx="104775" cy="104775"/>
                  <wp:effectExtent l="0" t="0" r="0" b="0"/>
                  <wp:docPr id="1031" name="Image 103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22943744" name="Image 103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cluster.xml</w:t>
            </w:r>
          </w:p>
        </w:tc>
        <w:tc>
          <w:tcPr>
            <w:tcW w:w="539.2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7503"/>
            </w:tblGrid>
            <w:tr w:rsidR="00104A30" w14:paraId="45FFE2CB" w14:textId="77777777">
              <w:trPr>
                <w:cantSplit/>
                <w:trHeight w:val="480"/>
              </w:trPr>
              <w:tc>
                <w:tcPr>
                  <w:tcW w:w="0pt" w:type="dxa"/>
                  <w:tcBorders>
                    <w:start w:val="single" w:sz="18" w:space="10" w:color="FA6400"/>
                  </w:tcBorders>
                  <w:tcMar>
                    <w:top w:w="0pt" w:type="dxa"/>
                    <w:start w:w="10.50pt" w:type="dxa"/>
                    <w:bottom w:w="0pt" w:type="dxa"/>
                    <w:end w:w="0pt" w:type="dxa"/>
                  </w:tcMar>
                </w:tcPr>
                <w:p w14:paraId="354F8075" w14:textId="77777777" w:rsidR="00104A30" w:rsidRDefault="002F12F7">
                  <w:pPr>
                    <w:pStyle w:val="p5"/>
                  </w:pPr>
                  <w:r>
                    <w:t>This parameter is not allowed if you are using UDP with default ports and IP addresses.</w:t>
                  </w:r>
                  <w:r>
                    <w:br/>
                  </w:r>
                </w:p>
              </w:tc>
            </w:tr>
          </w:tbl>
          <w:p w14:paraId="04AC5ADE" w14:textId="77777777" w:rsidR="00104A30" w:rsidRDefault="00104A30"/>
          <w:p w14:paraId="6326B74F" w14:textId="77777777" w:rsidR="00104A30" w:rsidRDefault="002F12F7">
            <w:pPr>
              <w:pStyle w:val="p3"/>
            </w:pPr>
            <w:r>
              <w:t xml:space="preserve">If you are using UDP with non-default settings, insert the value </w:t>
            </w:r>
            <w:r>
              <w:rPr>
                <w:rStyle w:val="spanUIElement"/>
              </w:rPr>
              <w:t>udp-cluster.xml</w:t>
            </w:r>
            <w:r>
              <w:t>.</w:t>
            </w:r>
          </w:p>
          <w:p w14:paraId="5F534889" w14:textId="77777777" w:rsidR="00104A30" w:rsidRDefault="002F12F7">
            <w:pPr>
              <w:pStyle w:val="p3"/>
            </w:pPr>
            <w:r>
              <w:t xml:space="preserve">If you are using TCP, insert the value </w:t>
            </w:r>
            <w:r>
              <w:rPr>
                <w:rStyle w:val="spanUIElement"/>
              </w:rPr>
              <w:t>tcp-tcpping-cluster.xml</w:t>
            </w:r>
            <w:r>
              <w:t xml:space="preserve">. This parameter must match the parameter </w:t>
            </w:r>
            <w:proofErr w:type="spellStart"/>
            <w:proofErr w:type="gramStart"/>
            <w:r>
              <w:rPr>
                <w:rStyle w:val="spanDocumentAndBookNames"/>
              </w:rPr>
              <w:t>determination.infinispan</w:t>
            </w:r>
            <w:proofErr w:type="gramEnd"/>
            <w:r>
              <w:rPr>
                <w:rStyle w:val="spanDocumentAndBookNames"/>
              </w:rPr>
              <w:t>.jgroups</w:t>
            </w:r>
            <w:proofErr w:type="spellEnd"/>
            <w:r>
              <w:rPr>
                <w:rStyle w:val="spanDocumentAndBookNames"/>
              </w:rPr>
              <w:t>.</w:t>
            </w:r>
            <w:r>
              <w:rPr>
                <w:rStyle w:val="spanDocumentAndBookNames"/>
                <w:noProof/>
              </w:rPr>
              <w:drawing>
                <wp:inline distT="0" distB="0" distL="114300" distR="114300" wp14:anchorId="133AC381" wp14:editId="506AF96A">
                  <wp:extent cx="104775" cy="104775"/>
                  <wp:effectExtent l="0" t="0" r="0" b="0"/>
                  <wp:docPr id="1032" name="Image 103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975443482" name="Image 1032"/>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proofErr w:type="spellStart"/>
            <w:r>
              <w:rPr>
                <w:rStyle w:val="spanDocumentAndBookNames"/>
              </w:rPr>
              <w:t>configuration_file</w:t>
            </w:r>
            <w:proofErr w:type="spellEnd"/>
            <w:r>
              <w:t xml:space="preserve"> in the </w:t>
            </w:r>
            <w:proofErr w:type="spellStart"/>
            <w:r>
              <w:rPr>
                <w:rStyle w:val="spanDocumentAndBookNames"/>
              </w:rPr>
              <w:t>determination_application</w:t>
            </w:r>
            <w:proofErr w:type="spellEnd"/>
            <w:r>
              <w:rPr>
                <w:rStyle w:val="spanDocumentAndBookNames"/>
              </w:rPr>
              <w:t>_</w:t>
            </w:r>
            <w:r>
              <w:rPr>
                <w:rStyle w:val="spanDocumentAndBookNames"/>
                <w:noProof/>
              </w:rPr>
              <w:drawing>
                <wp:inline distT="0" distB="0" distL="114300" distR="114300" wp14:anchorId="32EF3146" wp14:editId="1D421523">
                  <wp:extent cx="104775" cy="104775"/>
                  <wp:effectExtent l="0" t="0" r="0" b="0"/>
                  <wp:docPr id="1033" name="Image 103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722447565" name="Image 1033"/>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proofErr w:type="spellStart"/>
            <w:proofErr w:type="gramStart"/>
            <w:r>
              <w:rPr>
                <w:rStyle w:val="spanDocumentAndBookNames"/>
              </w:rPr>
              <w:t>overrides.properties</w:t>
            </w:r>
            <w:proofErr w:type="spellEnd"/>
            <w:proofErr w:type="gramEnd"/>
            <w:r>
              <w:t xml:space="preserve"> file. See </w:t>
            </w:r>
            <w:r>
              <w:rPr>
                <w:rStyle w:val="xref1"/>
              </w:rPr>
              <w:t xml:space="preserve">Properties File (page </w:t>
            </w:r>
            <w:r>
              <w:fldChar w:fldCharType="begin"/>
            </w:r>
            <w:r>
              <w:instrText xml:space="preserve"> PAGEREF 2105763399 \h  \* MERGEFORMAT </w:instrText>
            </w:r>
            <w:r>
              <w:fldChar w:fldCharType="separate"/>
            </w:r>
            <w:r>
              <w:rPr>
                <w:rStyle w:val="xref1"/>
              </w:rPr>
              <w:t>62</w:t>
            </w:r>
            <w:r>
              <w:rPr>
                <w:rStyle w:val="xref1"/>
              </w:rPr>
              <w:fldChar w:fldCharType="end"/>
            </w:r>
            <w:r>
              <w:rPr>
                <w:rStyle w:val="xref1"/>
              </w:rPr>
              <w:t>)</w:t>
            </w:r>
            <w:r>
              <w:t>.</w:t>
            </w:r>
          </w:p>
        </w:tc>
      </w:tr>
      <w:tr w:rsidR="00104A30" w14:paraId="31310F2C" w14:textId="77777777">
        <w:tc>
          <w:tcPr>
            <w:tcW w:w="114.1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77AEB1E9" w14:textId="77777777" w:rsidR="00104A30" w:rsidRDefault="002F12F7">
            <w:pPr>
              <w:pStyle w:val="td2"/>
            </w:pPr>
            <w:r>
              <w:t>SABRIX_MASTER_NODE</w:t>
            </w:r>
          </w:p>
        </w:tc>
        <w:tc>
          <w:tcPr>
            <w:tcW w:w="71.3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03EC23C5" w14:textId="77777777" w:rsidR="00104A30" w:rsidRDefault="002F12F7">
            <w:pPr>
              <w:pStyle w:val="td2"/>
            </w:pPr>
            <w:r>
              <w:t> </w:t>
            </w:r>
          </w:p>
        </w:tc>
        <w:tc>
          <w:tcPr>
            <w:tcW w:w="539.2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7503"/>
            </w:tblGrid>
            <w:tr w:rsidR="00104A30" w14:paraId="45BAA06D" w14:textId="77777777">
              <w:trPr>
                <w:cantSplit/>
                <w:trHeight w:val="480"/>
              </w:trPr>
              <w:tc>
                <w:tcPr>
                  <w:tcW w:w="0pt" w:type="dxa"/>
                  <w:tcBorders>
                    <w:start w:val="single" w:sz="18" w:space="10" w:color="FA6400"/>
                  </w:tcBorders>
                  <w:tcMar>
                    <w:top w:w="0pt" w:type="dxa"/>
                    <w:start w:w="10.50pt" w:type="dxa"/>
                    <w:bottom w:w="0pt" w:type="dxa"/>
                    <w:end w:w="0pt" w:type="dxa"/>
                  </w:tcMar>
                </w:tcPr>
                <w:p w14:paraId="1524F43E" w14:textId="77777777" w:rsidR="00104A30" w:rsidRDefault="002F12F7">
                  <w:pPr>
                    <w:pStyle w:val="p5"/>
                  </w:pPr>
                  <w:r>
                    <w:t>If this parameter exists, remove it to set up clustering.</w:t>
                  </w:r>
                  <w:r>
                    <w:br/>
                  </w:r>
                </w:p>
              </w:tc>
            </w:tr>
          </w:tbl>
          <w:p w14:paraId="23A94E64" w14:textId="77777777" w:rsidR="00104A30" w:rsidRDefault="00104A30"/>
        </w:tc>
      </w:tr>
      <w:tr w:rsidR="00104A30" w14:paraId="137BCCAC" w14:textId="77777777">
        <w:tc>
          <w:tcPr>
            <w:tcW w:w="114.10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421FD158" w14:textId="77777777" w:rsidR="00104A30" w:rsidRDefault="002F12F7">
            <w:pPr>
              <w:pStyle w:val="td2"/>
            </w:pPr>
            <w:r>
              <w:t>MULTICAST_ADDRESS</w:t>
            </w:r>
          </w:p>
        </w:tc>
        <w:tc>
          <w:tcPr>
            <w:tcW w:w="71.30pt" w:type="dxa"/>
            <w:tcBorders>
              <w:top w:val="single" w:sz="6" w:space="0" w:color="404040"/>
              <w:start w:val="single" w:sz="6" w:space="0" w:color="404040"/>
              <w:bottom w:val="single" w:sz="6" w:space="0" w:color="404040"/>
              <w:end w:val="single" w:sz="6" w:space="0" w:color="404040"/>
            </w:tcBorders>
            <w:tcMar>
              <w:top w:w="5pt" w:type="dxa"/>
              <w:start w:w="3.75pt" w:type="dxa"/>
              <w:bottom w:w="5pt" w:type="dxa"/>
              <w:end w:w="3.75pt" w:type="dxa"/>
            </w:tcMar>
          </w:tcPr>
          <w:p w14:paraId="59AEE5F3" w14:textId="77777777" w:rsidR="00104A30" w:rsidRDefault="002F12F7">
            <w:pPr>
              <w:pStyle w:val="td2"/>
            </w:pPr>
            <w:r>
              <w:t> </w:t>
            </w:r>
          </w:p>
        </w:tc>
        <w:tc>
          <w:tcPr>
            <w:tcW w:w="539.25pt" w:type="dxa"/>
            <w:tcBorders>
              <w:top w:val="single" w:sz="6" w:space="0" w:color="404040"/>
              <w:start w:val="single" w:sz="6" w:space="0" w:color="404040"/>
              <w:bottom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7503"/>
            </w:tblGrid>
            <w:tr w:rsidR="00104A30" w14:paraId="2FF91701" w14:textId="77777777">
              <w:trPr>
                <w:cantSplit/>
                <w:trHeight w:val="480"/>
              </w:trPr>
              <w:tc>
                <w:tcPr>
                  <w:tcW w:w="0pt" w:type="dxa"/>
                  <w:tcBorders>
                    <w:start w:val="single" w:sz="18" w:space="10" w:color="FA6400"/>
                  </w:tcBorders>
                  <w:tcMar>
                    <w:top w:w="0pt" w:type="dxa"/>
                    <w:start w:w="10.50pt" w:type="dxa"/>
                    <w:bottom w:w="0pt" w:type="dxa"/>
                    <w:end w:w="0pt" w:type="dxa"/>
                  </w:tcMar>
                </w:tcPr>
                <w:p w14:paraId="25B871F9" w14:textId="77777777" w:rsidR="00104A30" w:rsidRDefault="002F12F7">
                  <w:pPr>
                    <w:pStyle w:val="p5"/>
                  </w:pPr>
                  <w:r>
                    <w:t>If this parameter exists, remove it to set up clustering.</w:t>
                  </w:r>
                  <w:r>
                    <w:br/>
                  </w:r>
                </w:p>
              </w:tc>
            </w:tr>
          </w:tbl>
          <w:p w14:paraId="01F44806" w14:textId="77777777" w:rsidR="00104A30" w:rsidRDefault="00104A30"/>
        </w:tc>
      </w:tr>
      <w:tr w:rsidR="00104A30" w14:paraId="3C560EA4" w14:textId="77777777">
        <w:tc>
          <w:tcPr>
            <w:tcW w:w="114.10pt" w:type="dxa"/>
            <w:tcBorders>
              <w:top w:val="single" w:sz="6" w:space="0" w:color="404040"/>
              <w:end w:val="single" w:sz="6" w:space="0" w:color="404040"/>
            </w:tcBorders>
            <w:tcMar>
              <w:top w:w="5pt" w:type="dxa"/>
              <w:start w:w="3.75pt" w:type="dxa"/>
              <w:bottom w:w="5pt" w:type="dxa"/>
              <w:end w:w="3.75pt" w:type="dxa"/>
            </w:tcMar>
          </w:tcPr>
          <w:p w14:paraId="0F67A8B3" w14:textId="77777777" w:rsidR="00104A30" w:rsidRDefault="002F12F7">
            <w:pPr>
              <w:pStyle w:val="td2"/>
            </w:pPr>
            <w:r>
              <w:t>MULTICAST_PORT</w:t>
            </w:r>
          </w:p>
        </w:tc>
        <w:tc>
          <w:tcPr>
            <w:tcW w:w="71.30pt" w:type="dxa"/>
            <w:tcBorders>
              <w:top w:val="single" w:sz="6" w:space="0" w:color="404040"/>
              <w:start w:val="single" w:sz="6" w:space="0" w:color="404040"/>
              <w:end w:val="single" w:sz="6" w:space="0" w:color="404040"/>
            </w:tcBorders>
            <w:tcMar>
              <w:top w:w="5pt" w:type="dxa"/>
              <w:start w:w="3.75pt" w:type="dxa"/>
              <w:bottom w:w="5pt" w:type="dxa"/>
              <w:end w:w="3.75pt" w:type="dxa"/>
            </w:tcMar>
          </w:tcPr>
          <w:p w14:paraId="16BF86B7" w14:textId="77777777" w:rsidR="00104A30" w:rsidRDefault="002F12F7">
            <w:pPr>
              <w:pStyle w:val="td2"/>
            </w:pPr>
            <w:r>
              <w:t> </w:t>
            </w:r>
          </w:p>
        </w:tc>
        <w:tc>
          <w:tcPr>
            <w:tcW w:w="539.25pt" w:type="dxa"/>
            <w:tcBorders>
              <w:top w:val="single" w:sz="6" w:space="0" w:color="404040"/>
              <w:start w:val="single" w:sz="6" w:space="0" w:color="404040"/>
            </w:tcBorders>
            <w:tcMar>
              <w:top w:w="5pt" w:type="dxa"/>
              <w:start w:w="3.75pt" w:type="dxa"/>
              <w:bottom w:w="5pt" w:type="dxa"/>
              <w:end w:w="3.75pt" w:type="dxa"/>
            </w:tcMar>
          </w:tcPr>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7503"/>
            </w:tblGrid>
            <w:tr w:rsidR="00104A30" w14:paraId="2914A888" w14:textId="77777777">
              <w:trPr>
                <w:cantSplit/>
                <w:trHeight w:val="480"/>
              </w:trPr>
              <w:tc>
                <w:tcPr>
                  <w:tcW w:w="0pt" w:type="dxa"/>
                  <w:tcBorders>
                    <w:start w:val="single" w:sz="18" w:space="10" w:color="FA6400"/>
                  </w:tcBorders>
                  <w:tcMar>
                    <w:top w:w="0pt" w:type="dxa"/>
                    <w:start w:w="10.50pt" w:type="dxa"/>
                    <w:bottom w:w="0pt" w:type="dxa"/>
                    <w:end w:w="0pt" w:type="dxa"/>
                  </w:tcMar>
                </w:tcPr>
                <w:p w14:paraId="4C9FC9FC" w14:textId="77777777" w:rsidR="00104A30" w:rsidRDefault="002F12F7">
                  <w:pPr>
                    <w:pStyle w:val="p5"/>
                  </w:pPr>
                  <w:r>
                    <w:t>If this parameter exists, remove it to set up clustering.</w:t>
                  </w:r>
                  <w:r>
                    <w:br/>
                  </w:r>
                </w:p>
              </w:tc>
            </w:tr>
          </w:tbl>
          <w:p w14:paraId="18923709" w14:textId="77777777" w:rsidR="00104A30" w:rsidRDefault="00104A30"/>
        </w:tc>
      </w:tr>
    </w:tbl>
    <w:p w14:paraId="4C7C7029" w14:textId="77777777" w:rsidR="00104A30" w:rsidRDefault="00104A30">
      <w:pPr>
        <w:spacing w:after="16pt"/>
      </w:pPr>
    </w:p>
    <w:p w14:paraId="5CE7B2C7" w14:textId="77777777" w:rsidR="00104A30" w:rsidRDefault="002F12F7">
      <w:pPr>
        <w:pStyle w:val="li"/>
        <w:numPr>
          <w:ilvl w:val="0"/>
          <w:numId w:val="86"/>
        </w:numPr>
        <w:spacing w:after="16pt"/>
      </w:pPr>
      <w:r>
        <w:t xml:space="preserve">Click </w:t>
      </w:r>
      <w:r>
        <w:rPr>
          <w:rStyle w:val="b1"/>
        </w:rPr>
        <w:t>Submit</w:t>
      </w:r>
      <w:r>
        <w:t>.</w:t>
      </w:r>
    </w:p>
    <w:p w14:paraId="3FC26CFC" w14:textId="77777777" w:rsidR="00104A30" w:rsidRDefault="002F12F7">
      <w:pPr>
        <w:pStyle w:val="h2"/>
      </w:pPr>
      <w:bookmarkStart w:id="215" w:name="_Toc256000085"/>
      <w:bookmarkStart w:id="216" w:name="_Toc256000038"/>
      <w:bookmarkStart w:id="217" w:name="2105763399"/>
      <w:r>
        <w:t>Properties File</w:t>
      </w:r>
      <w:bookmarkEnd w:id="215"/>
      <w:bookmarkEnd w:id="216"/>
    </w:p>
    <w:bookmarkEnd w:id="217"/>
    <w:p w14:paraId="20DBE095" w14:textId="77777777" w:rsidR="00104A30" w:rsidRDefault="002F12F7">
      <w:pPr>
        <w:pStyle w:val="p1"/>
      </w:pPr>
      <w:r>
        <w:t xml:space="preserve">Determination requires a properties file for clustering, and the contents of the file </w:t>
      </w:r>
      <w:proofErr w:type="gramStart"/>
      <w:r>
        <w:t>depends</w:t>
      </w:r>
      <w:proofErr w:type="gramEnd"/>
      <w:r>
        <w:t xml:space="preserve"> on whether you are using UDP or TCP. Based on your network environment, follow the steps in one of the next three sections:</w:t>
      </w:r>
    </w:p>
    <w:p w14:paraId="2E437039" w14:textId="77777777" w:rsidR="00104A30" w:rsidRDefault="002F12F7">
      <w:pPr>
        <w:pStyle w:val="h3WorkaroundPageBreak"/>
      </w:pPr>
      <w:bookmarkStart w:id="218" w:name="_Toc256000086"/>
      <w:bookmarkStart w:id="219" w:name="_Toc256000039"/>
      <w:r>
        <w:lastRenderedPageBreak/>
        <w:t>UDP Multicast with Default Settings</w:t>
      </w:r>
      <w:bookmarkEnd w:id="218"/>
      <w:bookmarkEnd w:id="219"/>
    </w:p>
    <w:p w14:paraId="6C35081B" w14:textId="77777777" w:rsidR="00104A30" w:rsidRDefault="002F12F7">
      <w:pPr>
        <w:pStyle w:val="p1"/>
      </w:pPr>
      <w:r>
        <w:t>This section explains how to set up UDP multicast with the following defaults:</w:t>
      </w:r>
    </w:p>
    <w:p w14:paraId="4984E600" w14:textId="77777777" w:rsidR="00104A30" w:rsidRDefault="002F12F7">
      <w:pPr>
        <w:pStyle w:val="li"/>
        <w:numPr>
          <w:ilvl w:val="0"/>
          <w:numId w:val="87"/>
        </w:numPr>
        <w:spacing w:before="16pt"/>
      </w:pPr>
      <w:r>
        <w:t>Multicast Address = 224.1.1.1</w:t>
      </w:r>
    </w:p>
    <w:p w14:paraId="0A7860F3" w14:textId="77777777" w:rsidR="00104A30" w:rsidRDefault="002F12F7">
      <w:pPr>
        <w:pStyle w:val="li"/>
        <w:numPr>
          <w:ilvl w:val="0"/>
          <w:numId w:val="87"/>
        </w:numPr>
        <w:spacing w:after="16pt"/>
      </w:pPr>
      <w:r>
        <w:t>Multicast Port = 5665</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7E22C1BD" w14:textId="77777777">
        <w:trPr>
          <w:cantSplit/>
          <w:trHeight w:val="480"/>
        </w:trPr>
        <w:tc>
          <w:tcPr>
            <w:tcW w:w="0pt" w:type="dxa"/>
            <w:tcBorders>
              <w:start w:val="single" w:sz="18" w:space="10" w:color="FA6400"/>
            </w:tcBorders>
            <w:tcMar>
              <w:top w:w="0pt" w:type="dxa"/>
              <w:start w:w="10.50pt" w:type="dxa"/>
              <w:bottom w:w="0pt" w:type="dxa"/>
              <w:end w:w="0pt" w:type="dxa"/>
            </w:tcMar>
          </w:tcPr>
          <w:p w14:paraId="472C00AD" w14:textId="77777777" w:rsidR="00104A30" w:rsidRDefault="002F12F7">
            <w:pPr>
              <w:pStyle w:val="p4"/>
            </w:pPr>
            <w:r>
              <w:t xml:space="preserve">If you have multiple clusters of Determination on the same subnet (for example, Production, Development, and QA), skip to the next section, </w:t>
            </w:r>
            <w:r>
              <w:rPr>
                <w:rStyle w:val="xref"/>
              </w:rPr>
              <w:t xml:space="preserve">UDP Multicast with Non-Default IP and Port Number (page </w:t>
            </w:r>
            <w:r>
              <w:fldChar w:fldCharType="begin"/>
            </w:r>
            <w:r>
              <w:instrText xml:space="preserve"> PAGEREF 852624517 \h  \* MERGEFORMAT </w:instrText>
            </w:r>
            <w:r>
              <w:fldChar w:fldCharType="separate"/>
            </w:r>
            <w:r>
              <w:rPr>
                <w:rStyle w:val="xref"/>
              </w:rPr>
              <w:t>67</w:t>
            </w:r>
            <w:r>
              <w:rPr>
                <w:rStyle w:val="xref"/>
              </w:rPr>
              <w:fldChar w:fldCharType="end"/>
            </w:r>
            <w:r>
              <w:rPr>
                <w:rStyle w:val="xref"/>
              </w:rPr>
              <w:t>)</w:t>
            </w:r>
            <w:r>
              <w:t>. That approach prevents the clusters from interfering with each other.</w:t>
            </w:r>
            <w:r>
              <w:br/>
            </w:r>
          </w:p>
        </w:tc>
      </w:tr>
    </w:tbl>
    <w:p w14:paraId="166F6826" w14:textId="77777777" w:rsidR="00104A30" w:rsidRDefault="002F12F7">
      <w:pPr>
        <w:pStyle w:val="p1"/>
      </w:pPr>
      <w:r>
        <w:t>Complete the following:</w:t>
      </w:r>
    </w:p>
    <w:p w14:paraId="4AFB3047" w14:textId="77777777" w:rsidR="00104A30" w:rsidRDefault="002F12F7">
      <w:pPr>
        <w:pStyle w:val="li"/>
        <w:numPr>
          <w:ilvl w:val="0"/>
          <w:numId w:val="88"/>
        </w:numPr>
        <w:spacing w:before="16pt"/>
      </w:pPr>
      <w:r>
        <w:t>Stop Tomcat.</w:t>
      </w:r>
    </w:p>
    <w:p w14:paraId="2177EFA8" w14:textId="77777777" w:rsidR="00104A30" w:rsidRDefault="002F12F7">
      <w:pPr>
        <w:pStyle w:val="li"/>
        <w:numPr>
          <w:ilvl w:val="0"/>
          <w:numId w:val="88"/>
        </w:numPr>
      </w:pPr>
      <w:r>
        <w:t xml:space="preserve">Go to the </w:t>
      </w:r>
      <w:r>
        <w:rPr>
          <w:rStyle w:val="i"/>
        </w:rPr>
        <w:t>lib</w:t>
      </w:r>
      <w:r>
        <w:t xml:space="preserve"> directory under </w:t>
      </w:r>
      <w:r>
        <w:rPr>
          <w:rStyle w:val="i"/>
        </w:rPr>
        <w:t>&lt;</w:t>
      </w:r>
      <w:proofErr w:type="spellStart"/>
      <w:r>
        <w:rPr>
          <w:rStyle w:val="i"/>
        </w:rPr>
        <w:t>TomcatHomeDirectory</w:t>
      </w:r>
      <w:proofErr w:type="spellEnd"/>
      <w:r>
        <w:rPr>
          <w:rStyle w:val="i"/>
        </w:rPr>
        <w:t>&gt;</w:t>
      </w:r>
      <w:r>
        <w:t>.</w:t>
      </w:r>
    </w:p>
    <w:p w14:paraId="1131CE09" w14:textId="77777777" w:rsidR="00104A30" w:rsidRDefault="002F12F7">
      <w:pPr>
        <w:pStyle w:val="li"/>
        <w:numPr>
          <w:ilvl w:val="0"/>
          <w:numId w:val="88"/>
        </w:numPr>
      </w:pPr>
      <w:r>
        <w:t xml:space="preserve">Create a new file called </w:t>
      </w:r>
      <w:proofErr w:type="spellStart"/>
      <w:r>
        <w:rPr>
          <w:rStyle w:val="i"/>
        </w:rPr>
        <w:t>determination_application_</w:t>
      </w:r>
      <w:proofErr w:type="gramStart"/>
      <w:r>
        <w:rPr>
          <w:rStyle w:val="i"/>
        </w:rPr>
        <w:t>overrides.properties</w:t>
      </w:r>
      <w:proofErr w:type="spellEnd"/>
      <w:proofErr w:type="gramEnd"/>
      <w:r>
        <w:t>, and then insert the following lines:</w:t>
      </w:r>
    </w:p>
    <w:p w14:paraId="3EB9E61E" w14:textId="77777777" w:rsidR="00104A30" w:rsidRDefault="002F12F7">
      <w:pPr>
        <w:pStyle w:val="li1"/>
        <w:numPr>
          <w:ilvl w:val="1"/>
          <w:numId w:val="89"/>
        </w:numPr>
      </w:pPr>
      <w:proofErr w:type="gramStart"/>
      <w:r>
        <w:t>determination.infinispan</w:t>
      </w:r>
      <w:proofErr w:type="gramEnd"/>
      <w:r>
        <w:t>.</w:t>
      </w:r>
      <w:proofErr w:type="gramStart"/>
      <w:r>
        <w:t>cache.configuration</w:t>
      </w:r>
      <w:proofErr w:type="gramEnd"/>
      <w:r>
        <w:t>=infinispan.xml</w:t>
      </w:r>
    </w:p>
    <w:p w14:paraId="7CBDE53C" w14:textId="77777777" w:rsidR="00104A30" w:rsidRDefault="002F12F7">
      <w:pPr>
        <w:pStyle w:val="li1"/>
        <w:numPr>
          <w:ilvl w:val="1"/>
          <w:numId w:val="89"/>
        </w:numPr>
      </w:pPr>
      <w:proofErr w:type="spellStart"/>
      <w:proofErr w:type="gramStart"/>
      <w:r>
        <w:t>determination.infinispan</w:t>
      </w:r>
      <w:proofErr w:type="gramEnd"/>
      <w:r>
        <w:t>.</w:t>
      </w:r>
      <w:proofErr w:type="gramStart"/>
      <w:r>
        <w:t>jgroups.cluster</w:t>
      </w:r>
      <w:proofErr w:type="gramEnd"/>
      <w:r>
        <w:t>_name</w:t>
      </w:r>
      <w:proofErr w:type="spellEnd"/>
      <w:r>
        <w:t>=</w:t>
      </w:r>
      <w:proofErr w:type="spellStart"/>
      <w:r>
        <w:rPr>
          <w:rStyle w:val="b1"/>
        </w:rPr>
        <w:t>ClusterName</w:t>
      </w:r>
      <w:proofErr w:type="spellEnd"/>
    </w:p>
    <w:p w14:paraId="1C1034EC" w14:textId="77777777" w:rsidR="00104A30" w:rsidRDefault="002F12F7">
      <w:pPr>
        <w:pStyle w:val="li"/>
        <w:numPr>
          <w:ilvl w:val="0"/>
          <w:numId w:val="90"/>
        </w:numPr>
      </w:pPr>
      <w:r>
        <w:t xml:space="preserve">Replace </w:t>
      </w:r>
      <w:proofErr w:type="spellStart"/>
      <w:r>
        <w:rPr>
          <w:rStyle w:val="b1"/>
        </w:rPr>
        <w:t>ClusterName</w:t>
      </w:r>
      <w:proofErr w:type="spellEnd"/>
      <w:r>
        <w:t xml:space="preserve"> in the second line of the snippet with a unique name for your cache cluster.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69FCE0FA" w14:textId="77777777">
        <w:trPr>
          <w:cantSplit/>
          <w:trHeight w:val="480"/>
        </w:trPr>
        <w:tc>
          <w:tcPr>
            <w:tcW w:w="0pt" w:type="dxa"/>
            <w:tcBorders>
              <w:start w:val="single" w:sz="18" w:space="10" w:color="FA6400"/>
            </w:tcBorders>
            <w:tcMar>
              <w:top w:w="0pt" w:type="dxa"/>
              <w:start w:w="10.50pt" w:type="dxa"/>
              <w:bottom w:w="0pt" w:type="dxa"/>
              <w:end w:w="0pt" w:type="dxa"/>
            </w:tcMar>
          </w:tcPr>
          <w:p w14:paraId="34CAFA9B" w14:textId="77777777" w:rsidR="00104A30" w:rsidRDefault="002F12F7">
            <w:pPr>
              <w:pStyle w:val="p4"/>
            </w:pPr>
            <w:r>
              <w:t xml:space="preserve">Be sure to use the same cluster name in the </w:t>
            </w:r>
            <w:proofErr w:type="spellStart"/>
            <w:r>
              <w:rPr>
                <w:rStyle w:val="i"/>
              </w:rPr>
              <w:t>determination_application_</w:t>
            </w:r>
            <w:proofErr w:type="gramStart"/>
            <w:r>
              <w:rPr>
                <w:rStyle w:val="i"/>
              </w:rPr>
              <w:t>overrides.properties</w:t>
            </w:r>
            <w:proofErr w:type="spellEnd"/>
            <w:proofErr w:type="gramEnd"/>
            <w:r>
              <w:t xml:space="preserve"> file on each node, and do not include any spaces in your cluster name.</w:t>
            </w:r>
            <w:r>
              <w:br/>
            </w:r>
          </w:p>
        </w:tc>
      </w:tr>
    </w:tbl>
    <w:p w14:paraId="254FBA67" w14:textId="77777777" w:rsidR="00104A30" w:rsidRDefault="002F12F7">
      <w:pPr>
        <w:pStyle w:val="li"/>
        <w:numPr>
          <w:ilvl w:val="0"/>
          <w:numId w:val="90"/>
        </w:numPr>
      </w:pPr>
      <w:r>
        <w:t xml:space="preserve">Save and close the file </w:t>
      </w:r>
      <w:proofErr w:type="spellStart"/>
      <w:r>
        <w:rPr>
          <w:rStyle w:val="i"/>
        </w:rPr>
        <w:t>determination_application_</w:t>
      </w:r>
      <w:proofErr w:type="gramStart"/>
      <w:r>
        <w:rPr>
          <w:rStyle w:val="i"/>
        </w:rPr>
        <w:t>overrides.properties</w:t>
      </w:r>
      <w:proofErr w:type="spellEnd"/>
      <w:proofErr w:type="gramEnd"/>
      <w:r>
        <w:t>.</w:t>
      </w:r>
    </w:p>
    <w:p w14:paraId="7EAEC440" w14:textId="77777777" w:rsidR="00104A30" w:rsidRDefault="002F12F7">
      <w:pPr>
        <w:pStyle w:val="li"/>
        <w:numPr>
          <w:ilvl w:val="0"/>
          <w:numId w:val="90"/>
        </w:numPr>
      </w:pPr>
      <w:r>
        <w:t>Restart Tomcat.</w:t>
      </w:r>
    </w:p>
    <w:p w14:paraId="11ABCC5B" w14:textId="77777777" w:rsidR="00104A30" w:rsidRDefault="002F12F7">
      <w:pPr>
        <w:pStyle w:val="li"/>
        <w:numPr>
          <w:ilvl w:val="0"/>
          <w:numId w:val="90"/>
        </w:numPr>
      </w:pPr>
      <w:r>
        <w:t>Repeat these steps on each Tomcat node.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5C7C583" w14:textId="77777777">
        <w:trPr>
          <w:cantSplit/>
          <w:trHeight w:val="480"/>
        </w:trPr>
        <w:tc>
          <w:tcPr>
            <w:tcW w:w="0pt" w:type="dxa"/>
            <w:tcBorders>
              <w:start w:val="single" w:sz="18" w:space="10" w:color="FA6400"/>
            </w:tcBorders>
            <w:tcMar>
              <w:top w:w="0pt" w:type="dxa"/>
              <w:start w:w="10.50pt" w:type="dxa"/>
              <w:bottom w:w="0pt" w:type="dxa"/>
              <w:end w:w="0pt" w:type="dxa"/>
            </w:tcMar>
          </w:tcPr>
          <w:p w14:paraId="06CB7157" w14:textId="77777777" w:rsidR="00104A30" w:rsidRDefault="002F12F7">
            <w:pPr>
              <w:pStyle w:val="p4"/>
            </w:pPr>
            <w:r>
              <w:t xml:space="preserve">To simplify the process, you can copy the file </w:t>
            </w:r>
            <w:proofErr w:type="spellStart"/>
            <w:r>
              <w:rPr>
                <w:rStyle w:val="i"/>
              </w:rPr>
              <w:t>determination_application_</w:t>
            </w:r>
            <w:proofErr w:type="gramStart"/>
            <w:r>
              <w:rPr>
                <w:rStyle w:val="i"/>
              </w:rPr>
              <w:t>overrides.properties</w:t>
            </w:r>
            <w:proofErr w:type="spellEnd"/>
            <w:proofErr w:type="gramEnd"/>
            <w:r>
              <w:t xml:space="preserve"> to each node.</w:t>
            </w:r>
            <w:r>
              <w:br/>
            </w:r>
          </w:p>
        </w:tc>
      </w:tr>
    </w:tbl>
    <w:p w14:paraId="1BF10131" w14:textId="77777777" w:rsidR="00104A30" w:rsidRDefault="002F12F7">
      <w:pPr>
        <w:pStyle w:val="li"/>
        <w:numPr>
          <w:ilvl w:val="0"/>
          <w:numId w:val="90"/>
        </w:numPr>
        <w:spacing w:after="16pt"/>
      </w:pPr>
      <w:r>
        <w:t xml:space="preserve">Skip to </w:t>
      </w:r>
      <w:r>
        <w:rPr>
          <w:rStyle w:val="xref"/>
        </w:rPr>
        <w:t xml:space="preserve">Cluster Testing (page </w:t>
      </w:r>
      <w:r>
        <w:fldChar w:fldCharType="begin"/>
      </w:r>
      <w:r>
        <w:instrText xml:space="preserve"> PAGEREF 1764657762 \h  \* MERGEFORMAT </w:instrText>
      </w:r>
      <w:r>
        <w:fldChar w:fldCharType="separate"/>
      </w:r>
      <w:r>
        <w:rPr>
          <w:rStyle w:val="xref"/>
        </w:rPr>
        <w:t>81</w:t>
      </w:r>
      <w:r>
        <w:rPr>
          <w:rStyle w:val="xref"/>
        </w:rPr>
        <w:fldChar w:fldCharType="end"/>
      </w:r>
      <w:r>
        <w:rPr>
          <w:rStyle w:val="xref"/>
        </w:rPr>
        <w:t>)</w:t>
      </w:r>
      <w:r>
        <w:t>.</w:t>
      </w:r>
    </w:p>
    <w:p w14:paraId="07C77D09" w14:textId="77777777" w:rsidR="00104A30" w:rsidRDefault="002F12F7">
      <w:pPr>
        <w:pStyle w:val="h3"/>
      </w:pPr>
      <w:bookmarkStart w:id="220" w:name="_Toc256000087"/>
      <w:bookmarkStart w:id="221" w:name="_Toc256000040"/>
      <w:bookmarkStart w:id="222" w:name="852624517"/>
      <w:r>
        <w:lastRenderedPageBreak/>
        <w:t>UDP Multicast with Non-Default IP and Port Number</w:t>
      </w:r>
      <w:bookmarkEnd w:id="220"/>
      <w:bookmarkEnd w:id="221"/>
    </w:p>
    <w:bookmarkEnd w:id="222"/>
    <w:p w14:paraId="0B1479A5" w14:textId="77777777" w:rsidR="00104A30" w:rsidRDefault="002F12F7">
      <w:pPr>
        <w:pStyle w:val="p1"/>
      </w:pPr>
      <w:r>
        <w:t>This configuration changes the default UDP multicast address and port in cases when default values are not appropriate.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1EA18528" w14:textId="77777777">
        <w:trPr>
          <w:cantSplit/>
          <w:trHeight w:val="480"/>
        </w:trPr>
        <w:tc>
          <w:tcPr>
            <w:tcW w:w="0pt" w:type="dxa"/>
            <w:tcBorders>
              <w:start w:val="single" w:sz="18" w:space="10" w:color="FA6400"/>
            </w:tcBorders>
            <w:tcMar>
              <w:top w:w="0pt" w:type="dxa"/>
              <w:start w:w="10.50pt" w:type="dxa"/>
              <w:bottom w:w="0pt" w:type="dxa"/>
              <w:end w:w="0pt" w:type="dxa"/>
            </w:tcMar>
          </w:tcPr>
          <w:p w14:paraId="2B8B6B56" w14:textId="77777777" w:rsidR="00104A30" w:rsidRDefault="002F12F7">
            <w:pPr>
              <w:pStyle w:val="p4"/>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1326627949 \h  \* MERGEFORMAT </w:instrText>
            </w:r>
            <w:r>
              <w:fldChar w:fldCharType="separate"/>
            </w:r>
            <w:r>
              <w:rPr>
                <w:rStyle w:val="xref"/>
              </w:rPr>
              <w:t>61</w:t>
            </w:r>
            <w:r>
              <w:rPr>
                <w:rStyle w:val="xref"/>
              </w:rPr>
              <w:fldChar w:fldCharType="end"/>
            </w:r>
            <w:r>
              <w:rPr>
                <w:rStyle w:val="xref"/>
              </w:rPr>
              <w:t>)</w:t>
            </w:r>
            <w:r>
              <w:t>.</w:t>
            </w:r>
            <w:r>
              <w:br/>
            </w:r>
          </w:p>
        </w:tc>
      </w:tr>
    </w:tbl>
    <w:p w14:paraId="357E0AE0" w14:textId="77777777" w:rsidR="00104A30" w:rsidRDefault="002F12F7">
      <w:pPr>
        <w:pStyle w:val="p1"/>
      </w:pPr>
      <w:r>
        <w:t>Complete the following:</w:t>
      </w:r>
    </w:p>
    <w:p w14:paraId="3F7407D2" w14:textId="77777777" w:rsidR="00104A30" w:rsidRDefault="002F12F7">
      <w:pPr>
        <w:pStyle w:val="li"/>
        <w:numPr>
          <w:ilvl w:val="0"/>
          <w:numId w:val="91"/>
        </w:numPr>
        <w:spacing w:before="16pt"/>
      </w:pPr>
      <w:r>
        <w:t>Stop Tomcat.</w:t>
      </w:r>
    </w:p>
    <w:p w14:paraId="615CD1F6" w14:textId="77777777" w:rsidR="00104A30" w:rsidRDefault="002F12F7">
      <w:pPr>
        <w:pStyle w:val="li"/>
        <w:numPr>
          <w:ilvl w:val="0"/>
          <w:numId w:val="91"/>
        </w:numPr>
      </w:pPr>
      <w:r>
        <w:t xml:space="preserve">Go to the </w:t>
      </w:r>
      <w:r>
        <w:rPr>
          <w:rStyle w:val="i"/>
        </w:rPr>
        <w:t>lib</w:t>
      </w:r>
      <w:r>
        <w:t xml:space="preserve"> directory under </w:t>
      </w:r>
      <w:r>
        <w:rPr>
          <w:rStyle w:val="i"/>
        </w:rPr>
        <w:t>&lt;</w:t>
      </w:r>
      <w:proofErr w:type="spellStart"/>
      <w:r>
        <w:rPr>
          <w:rStyle w:val="i"/>
        </w:rPr>
        <w:t>TomcatHomeDirectory</w:t>
      </w:r>
      <w:proofErr w:type="spellEnd"/>
      <w:r>
        <w:rPr>
          <w:rStyle w:val="i"/>
        </w:rPr>
        <w:t>&gt;</w:t>
      </w:r>
      <w:r>
        <w:t>.</w:t>
      </w:r>
    </w:p>
    <w:p w14:paraId="40EFBFEE" w14:textId="77777777" w:rsidR="00104A30" w:rsidRDefault="002F12F7">
      <w:pPr>
        <w:pStyle w:val="li"/>
        <w:numPr>
          <w:ilvl w:val="0"/>
          <w:numId w:val="91"/>
        </w:numPr>
      </w:pPr>
      <w:r>
        <w:t xml:space="preserve">Create a file called </w:t>
      </w:r>
      <w:proofErr w:type="spellStart"/>
      <w:r>
        <w:rPr>
          <w:rStyle w:val="i"/>
        </w:rPr>
        <w:t>determination_application_</w:t>
      </w:r>
      <w:proofErr w:type="gramStart"/>
      <w:r>
        <w:rPr>
          <w:rStyle w:val="i"/>
        </w:rPr>
        <w:t>overrides.properties</w:t>
      </w:r>
      <w:proofErr w:type="spellEnd"/>
      <w:proofErr w:type="gramEnd"/>
      <w:r>
        <w:t>, and then insert the following lines:</w:t>
      </w:r>
    </w:p>
    <w:p w14:paraId="48A2E713" w14:textId="77777777" w:rsidR="00104A30" w:rsidRDefault="002F12F7">
      <w:pPr>
        <w:pStyle w:val="li1"/>
        <w:numPr>
          <w:ilvl w:val="1"/>
          <w:numId w:val="92"/>
        </w:numPr>
      </w:pPr>
      <w:proofErr w:type="gramStart"/>
      <w:r>
        <w:t>determination.infinispan</w:t>
      </w:r>
      <w:proofErr w:type="gramEnd"/>
      <w:r>
        <w:t>.</w:t>
      </w:r>
      <w:proofErr w:type="gramStart"/>
      <w:r>
        <w:t>cache.configuration</w:t>
      </w:r>
      <w:proofErr w:type="gramEnd"/>
      <w:r>
        <w:t>=infinispan.xml</w:t>
      </w:r>
    </w:p>
    <w:p w14:paraId="2C87A709" w14:textId="77777777" w:rsidR="00104A30" w:rsidRDefault="002F12F7">
      <w:pPr>
        <w:pStyle w:val="li1"/>
        <w:numPr>
          <w:ilvl w:val="1"/>
          <w:numId w:val="92"/>
        </w:numPr>
      </w:pPr>
      <w:proofErr w:type="spellStart"/>
      <w:proofErr w:type="gramStart"/>
      <w:r>
        <w:t>determination.infinispan</w:t>
      </w:r>
      <w:proofErr w:type="gramEnd"/>
      <w:r>
        <w:t>.</w:t>
      </w:r>
      <w:proofErr w:type="gramStart"/>
      <w:r>
        <w:t>jgroups.cluster</w:t>
      </w:r>
      <w:proofErr w:type="gramEnd"/>
      <w:r>
        <w:t>_name</w:t>
      </w:r>
      <w:proofErr w:type="spellEnd"/>
      <w:r>
        <w:t>=</w:t>
      </w:r>
      <w:proofErr w:type="spellStart"/>
      <w:r>
        <w:rPr>
          <w:rStyle w:val="spanUserInput"/>
        </w:rPr>
        <w:t>ClusterName</w:t>
      </w:r>
      <w:proofErr w:type="spellEnd"/>
    </w:p>
    <w:p w14:paraId="6B1FC3A8" w14:textId="77777777" w:rsidR="00104A30" w:rsidRDefault="002F12F7">
      <w:pPr>
        <w:pStyle w:val="li1"/>
        <w:numPr>
          <w:ilvl w:val="1"/>
          <w:numId w:val="92"/>
        </w:numPr>
      </w:pPr>
      <w:proofErr w:type="spellStart"/>
      <w:proofErr w:type="gramStart"/>
      <w:r>
        <w:t>determination.infinispan</w:t>
      </w:r>
      <w:proofErr w:type="gramEnd"/>
      <w:r>
        <w:t>.</w:t>
      </w:r>
      <w:proofErr w:type="gramStart"/>
      <w:r>
        <w:t>jgroups.configuration</w:t>
      </w:r>
      <w:proofErr w:type="gramEnd"/>
      <w:r>
        <w:t>_file</w:t>
      </w:r>
      <w:proofErr w:type="spellEnd"/>
      <w:r>
        <w:t xml:space="preserve">= </w:t>
      </w:r>
      <w:proofErr w:type="spellStart"/>
      <w:r>
        <w:t>udp-clus</w:t>
      </w:r>
      <w:proofErr w:type="spellEnd"/>
      <w:r>
        <w:br/>
        <w:t>ter.xml</w:t>
      </w:r>
    </w:p>
    <w:p w14:paraId="3CA1F77F" w14:textId="77777777" w:rsidR="00104A30" w:rsidRDefault="002F12F7">
      <w:pPr>
        <w:pStyle w:val="li1"/>
        <w:numPr>
          <w:ilvl w:val="1"/>
          <w:numId w:val="92"/>
        </w:numPr>
      </w:pPr>
      <w:proofErr w:type="spellStart"/>
      <w:proofErr w:type="gramStart"/>
      <w:r>
        <w:t>determination.infinispan.jgroups.udp.mcast</w:t>
      </w:r>
      <w:proofErr w:type="gramEnd"/>
      <w:r>
        <w:t>_addr</w:t>
      </w:r>
      <w:proofErr w:type="spellEnd"/>
      <w:r>
        <w:t>=</w:t>
      </w:r>
      <w:r>
        <w:rPr>
          <w:rStyle w:val="spanUserInput"/>
        </w:rPr>
        <w:t>224.1.2.3</w:t>
      </w:r>
    </w:p>
    <w:p w14:paraId="2CA09988" w14:textId="77777777" w:rsidR="00104A30" w:rsidRDefault="002F12F7">
      <w:pPr>
        <w:pStyle w:val="li1"/>
        <w:numPr>
          <w:ilvl w:val="1"/>
          <w:numId w:val="92"/>
        </w:numPr>
      </w:pPr>
      <w:proofErr w:type="spellStart"/>
      <w:proofErr w:type="gramStart"/>
      <w:r>
        <w:t>determination.infinispan.jgroups.udp.mcast</w:t>
      </w:r>
      <w:proofErr w:type="gramEnd"/>
      <w:r>
        <w:t>_port</w:t>
      </w:r>
      <w:proofErr w:type="spellEnd"/>
      <w:r>
        <w:t>=</w:t>
      </w:r>
      <w:r>
        <w:rPr>
          <w:rStyle w:val="spanUserInput"/>
        </w:rPr>
        <w:t>16655</w:t>
      </w:r>
    </w:p>
    <w:p w14:paraId="282EBA71" w14:textId="77777777" w:rsidR="00104A30" w:rsidRDefault="002F12F7">
      <w:pPr>
        <w:pStyle w:val="li"/>
        <w:numPr>
          <w:ilvl w:val="0"/>
          <w:numId w:val="93"/>
        </w:numPr>
      </w:pPr>
      <w:r>
        <w:t xml:space="preserve">Replace </w:t>
      </w:r>
      <w:proofErr w:type="spellStart"/>
      <w:r>
        <w:rPr>
          <w:rStyle w:val="b1"/>
        </w:rPr>
        <w:t>ClusterName</w:t>
      </w:r>
      <w:proofErr w:type="spellEnd"/>
      <w:r>
        <w:t xml:space="preserve"> in the second line of the snippet with a unique name for your cache cluster.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324B3328" w14:textId="77777777">
        <w:trPr>
          <w:cantSplit/>
          <w:trHeight w:val="480"/>
        </w:trPr>
        <w:tc>
          <w:tcPr>
            <w:tcW w:w="0pt" w:type="dxa"/>
            <w:tcBorders>
              <w:start w:val="single" w:sz="18" w:space="10" w:color="FA6400"/>
            </w:tcBorders>
            <w:tcMar>
              <w:top w:w="0pt" w:type="dxa"/>
              <w:start w:w="10.50pt" w:type="dxa"/>
              <w:bottom w:w="0pt" w:type="dxa"/>
              <w:end w:w="0pt" w:type="dxa"/>
            </w:tcMar>
          </w:tcPr>
          <w:p w14:paraId="23B35832" w14:textId="77777777" w:rsidR="00104A30" w:rsidRDefault="002F12F7">
            <w:pPr>
              <w:pStyle w:val="p4"/>
            </w:pPr>
            <w:r>
              <w:t xml:space="preserve">Be sure to use the same cluster name in the </w:t>
            </w:r>
            <w:proofErr w:type="spellStart"/>
            <w:r>
              <w:rPr>
                <w:rStyle w:val="i"/>
              </w:rPr>
              <w:t>determination_application_</w:t>
            </w:r>
            <w:proofErr w:type="gramStart"/>
            <w:r>
              <w:rPr>
                <w:rStyle w:val="i"/>
              </w:rPr>
              <w:t>overrides.properties</w:t>
            </w:r>
            <w:proofErr w:type="spellEnd"/>
            <w:proofErr w:type="gramEnd"/>
            <w:r>
              <w:t xml:space="preserve"> file on each node and do not include any spaces in your cluster name.</w:t>
            </w:r>
            <w:r>
              <w:br/>
            </w:r>
          </w:p>
        </w:tc>
      </w:tr>
    </w:tbl>
    <w:p w14:paraId="09F659D4" w14:textId="77777777" w:rsidR="00104A30" w:rsidRDefault="002F12F7">
      <w:pPr>
        <w:pStyle w:val="li"/>
        <w:numPr>
          <w:ilvl w:val="0"/>
          <w:numId w:val="93"/>
        </w:numPr>
      </w:pPr>
      <w:r>
        <w:t xml:space="preserve">Change the numbers for </w:t>
      </w:r>
      <w:proofErr w:type="spellStart"/>
      <w:r>
        <w:rPr>
          <w:rStyle w:val="b1"/>
        </w:rPr>
        <w:t>mcast_addr</w:t>
      </w:r>
      <w:proofErr w:type="spellEnd"/>
      <w:r>
        <w:t xml:space="preserve"> and </w:t>
      </w:r>
      <w:proofErr w:type="spellStart"/>
      <w:r>
        <w:rPr>
          <w:rStyle w:val="b1"/>
        </w:rPr>
        <w:t>mcast_port</w:t>
      </w:r>
      <w:proofErr w:type="spellEnd"/>
      <w:r>
        <w:t xml:space="preserve"> to match your multicast address and port. Be sure to use valid ranges (</w:t>
      </w:r>
      <w:proofErr w:type="spellStart"/>
      <w:r>
        <w:t>Addr</w:t>
      </w:r>
      <w:proofErr w:type="spellEnd"/>
      <w:r>
        <w:t>: 224.1.1.1 to 238.255.255.255).</w:t>
      </w:r>
    </w:p>
    <w:p w14:paraId="4AE0DAC1" w14:textId="77777777" w:rsidR="00104A30" w:rsidRDefault="002F12F7">
      <w:pPr>
        <w:pStyle w:val="li"/>
        <w:numPr>
          <w:ilvl w:val="0"/>
          <w:numId w:val="93"/>
        </w:numPr>
      </w:pPr>
      <w:r>
        <w:t xml:space="preserve">Save and close the file </w:t>
      </w:r>
      <w:proofErr w:type="spellStart"/>
      <w:r>
        <w:rPr>
          <w:rStyle w:val="i"/>
        </w:rPr>
        <w:t>determination_application_</w:t>
      </w:r>
      <w:proofErr w:type="gramStart"/>
      <w:r>
        <w:rPr>
          <w:rStyle w:val="i"/>
        </w:rPr>
        <w:t>overrides.properties</w:t>
      </w:r>
      <w:proofErr w:type="spellEnd"/>
      <w:proofErr w:type="gramEnd"/>
      <w:r>
        <w:t>.</w:t>
      </w:r>
    </w:p>
    <w:p w14:paraId="2F34F58E" w14:textId="77777777" w:rsidR="00104A30" w:rsidRDefault="002F12F7">
      <w:pPr>
        <w:pStyle w:val="li"/>
        <w:numPr>
          <w:ilvl w:val="0"/>
          <w:numId w:val="93"/>
        </w:numPr>
      </w:pPr>
      <w:r>
        <w:t>Repeat these steps on each Tomcat node.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7BB922F3" w14:textId="77777777">
        <w:trPr>
          <w:cantSplit/>
          <w:trHeight w:val="480"/>
        </w:trPr>
        <w:tc>
          <w:tcPr>
            <w:tcW w:w="0pt" w:type="dxa"/>
            <w:tcBorders>
              <w:start w:val="single" w:sz="18" w:space="10" w:color="FA6400"/>
            </w:tcBorders>
            <w:tcMar>
              <w:top w:w="0pt" w:type="dxa"/>
              <w:start w:w="10.50pt" w:type="dxa"/>
              <w:bottom w:w="0pt" w:type="dxa"/>
              <w:end w:w="0pt" w:type="dxa"/>
            </w:tcMar>
          </w:tcPr>
          <w:p w14:paraId="1DBD2174" w14:textId="77777777" w:rsidR="00104A30" w:rsidRDefault="002F12F7">
            <w:pPr>
              <w:pStyle w:val="p4"/>
            </w:pPr>
            <w:r>
              <w:t xml:space="preserve">To simplify the process, you can copy the file </w:t>
            </w:r>
            <w:proofErr w:type="spellStart"/>
            <w:r>
              <w:rPr>
                <w:rStyle w:val="i"/>
              </w:rPr>
              <w:t>determination_application_</w:t>
            </w:r>
            <w:proofErr w:type="gramStart"/>
            <w:r>
              <w:rPr>
                <w:rStyle w:val="i"/>
              </w:rPr>
              <w:t>overrides.properties</w:t>
            </w:r>
            <w:proofErr w:type="spellEnd"/>
            <w:proofErr w:type="gramEnd"/>
            <w:r>
              <w:t xml:space="preserve"> to each node.</w:t>
            </w:r>
            <w:r>
              <w:br/>
            </w:r>
          </w:p>
        </w:tc>
      </w:tr>
    </w:tbl>
    <w:p w14:paraId="087EACE2" w14:textId="77777777" w:rsidR="00104A30" w:rsidRDefault="002F12F7">
      <w:pPr>
        <w:pStyle w:val="li"/>
        <w:numPr>
          <w:ilvl w:val="0"/>
          <w:numId w:val="93"/>
        </w:numPr>
        <w:spacing w:after="16pt"/>
      </w:pPr>
      <w:r>
        <w:t xml:space="preserve">Skip to </w:t>
      </w:r>
      <w:r>
        <w:rPr>
          <w:rStyle w:val="xref"/>
        </w:rPr>
        <w:t xml:space="preserve">Cluster XML File (page </w:t>
      </w:r>
      <w:r>
        <w:fldChar w:fldCharType="begin"/>
      </w:r>
      <w:r>
        <w:instrText xml:space="preserve"> PAGEREF -1953631542 \h  \* MERGEFORMAT </w:instrText>
      </w:r>
      <w:r>
        <w:fldChar w:fldCharType="separate"/>
      </w:r>
      <w:r>
        <w:rPr>
          <w:rStyle w:val="xref"/>
        </w:rPr>
        <w:t>80</w:t>
      </w:r>
      <w:r>
        <w:rPr>
          <w:rStyle w:val="xref"/>
        </w:rPr>
        <w:fldChar w:fldCharType="end"/>
      </w:r>
      <w:r>
        <w:rPr>
          <w:rStyle w:val="xref"/>
        </w:rPr>
        <w:t>)</w:t>
      </w:r>
      <w:r>
        <w:t>.</w:t>
      </w:r>
    </w:p>
    <w:p w14:paraId="7EBAFD17" w14:textId="77777777" w:rsidR="00104A30" w:rsidRDefault="002F12F7">
      <w:pPr>
        <w:pStyle w:val="h3"/>
      </w:pPr>
      <w:bookmarkStart w:id="223" w:name="_Toc256000088"/>
      <w:bookmarkStart w:id="224" w:name="_Toc256000041"/>
      <w:r>
        <w:lastRenderedPageBreak/>
        <w:t>TCP Transport with Static List of Nodes (TCPPING)</w:t>
      </w:r>
      <w:bookmarkEnd w:id="223"/>
      <w:bookmarkEnd w:id="224"/>
    </w:p>
    <w:p w14:paraId="668C54E3" w14:textId="77777777" w:rsidR="00104A30" w:rsidRDefault="002F12F7">
      <w:pPr>
        <w:pStyle w:val="p1"/>
      </w:pPr>
      <w:r>
        <w:t xml:space="preserve">In this configuration, a static list of cluster member addresses is set on each </w:t>
      </w:r>
      <w:proofErr w:type="gramStart"/>
      <w:r>
        <w:t>node</w:t>
      </w:r>
      <w:proofErr w:type="gramEnd"/>
      <w:r>
        <w:t xml:space="preserve"> so each member knows where the other cluster members are located.</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3DDCF2A0" w14:textId="77777777">
        <w:trPr>
          <w:cantSplit/>
          <w:trHeight w:val="480"/>
        </w:trPr>
        <w:tc>
          <w:tcPr>
            <w:tcW w:w="0pt" w:type="dxa"/>
            <w:tcBorders>
              <w:start w:val="single" w:sz="18" w:space="10" w:color="FA6400"/>
            </w:tcBorders>
            <w:tcMar>
              <w:top w:w="0pt" w:type="dxa"/>
              <w:start w:w="10.50pt" w:type="dxa"/>
              <w:bottom w:w="0pt" w:type="dxa"/>
              <w:end w:w="0pt" w:type="dxa"/>
            </w:tcMar>
          </w:tcPr>
          <w:p w14:paraId="30A17A48" w14:textId="77777777" w:rsidR="00104A30" w:rsidRDefault="002F12F7">
            <w:pPr>
              <w:pStyle w:val="p4"/>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1326627949 \h  \* MERGEFORMAT </w:instrText>
            </w:r>
            <w:r>
              <w:fldChar w:fldCharType="separate"/>
            </w:r>
            <w:r>
              <w:rPr>
                <w:rStyle w:val="xref"/>
              </w:rPr>
              <w:t>61</w:t>
            </w:r>
            <w:r>
              <w:rPr>
                <w:rStyle w:val="xref"/>
              </w:rPr>
              <w:fldChar w:fldCharType="end"/>
            </w:r>
            <w:r>
              <w:rPr>
                <w:rStyle w:val="xref"/>
              </w:rPr>
              <w:t>)</w:t>
            </w:r>
            <w:r>
              <w:t>.</w:t>
            </w:r>
            <w:r>
              <w:br/>
            </w:r>
          </w:p>
        </w:tc>
      </w:tr>
    </w:tbl>
    <w:p w14:paraId="6054AF20" w14:textId="77777777" w:rsidR="00104A30" w:rsidRDefault="002F12F7">
      <w:pPr>
        <w:pStyle w:val="p1"/>
      </w:pPr>
      <w:r>
        <w:t>Complete the following:</w:t>
      </w:r>
    </w:p>
    <w:p w14:paraId="2BCF5803" w14:textId="77777777" w:rsidR="00104A30" w:rsidRDefault="002F12F7">
      <w:pPr>
        <w:pStyle w:val="li"/>
        <w:numPr>
          <w:ilvl w:val="0"/>
          <w:numId w:val="94"/>
        </w:numPr>
        <w:spacing w:before="16pt"/>
      </w:pPr>
      <w:r>
        <w:t>Stop Tomcat.</w:t>
      </w:r>
    </w:p>
    <w:p w14:paraId="4C702875" w14:textId="77777777" w:rsidR="00104A30" w:rsidRDefault="002F12F7">
      <w:pPr>
        <w:pStyle w:val="li"/>
        <w:numPr>
          <w:ilvl w:val="0"/>
          <w:numId w:val="94"/>
        </w:numPr>
      </w:pPr>
      <w:r>
        <w:t xml:space="preserve">Go to the </w:t>
      </w:r>
      <w:r>
        <w:rPr>
          <w:rStyle w:val="i"/>
        </w:rPr>
        <w:t>lib</w:t>
      </w:r>
      <w:r>
        <w:t xml:space="preserve"> directory under </w:t>
      </w:r>
      <w:r>
        <w:rPr>
          <w:rStyle w:val="i"/>
        </w:rPr>
        <w:t>&lt;</w:t>
      </w:r>
      <w:proofErr w:type="spellStart"/>
      <w:r>
        <w:rPr>
          <w:rStyle w:val="i"/>
        </w:rPr>
        <w:t>TomcatHomeDirectory</w:t>
      </w:r>
      <w:proofErr w:type="spellEnd"/>
      <w:r>
        <w:rPr>
          <w:rStyle w:val="i"/>
        </w:rPr>
        <w:t>&gt;</w:t>
      </w:r>
      <w:r>
        <w:t>.</w:t>
      </w:r>
    </w:p>
    <w:p w14:paraId="05CCE148" w14:textId="77777777" w:rsidR="00104A30" w:rsidRDefault="002F12F7">
      <w:pPr>
        <w:pStyle w:val="li"/>
        <w:numPr>
          <w:ilvl w:val="0"/>
          <w:numId w:val="94"/>
        </w:numPr>
      </w:pPr>
      <w:r>
        <w:t xml:space="preserve">Create a file called </w:t>
      </w:r>
      <w:proofErr w:type="spellStart"/>
      <w:r>
        <w:rPr>
          <w:rStyle w:val="i"/>
        </w:rPr>
        <w:t>determination_application_</w:t>
      </w:r>
      <w:proofErr w:type="gramStart"/>
      <w:r>
        <w:rPr>
          <w:rStyle w:val="i"/>
        </w:rPr>
        <w:t>overrides.properties</w:t>
      </w:r>
      <w:proofErr w:type="spellEnd"/>
      <w:proofErr w:type="gramEnd"/>
      <w:r>
        <w:t xml:space="preserve"> then insert the following lines:</w:t>
      </w:r>
    </w:p>
    <w:p w14:paraId="1FEB334B" w14:textId="77777777" w:rsidR="00104A30" w:rsidRDefault="002F12F7">
      <w:pPr>
        <w:pStyle w:val="li1"/>
        <w:numPr>
          <w:ilvl w:val="1"/>
          <w:numId w:val="95"/>
        </w:numPr>
      </w:pPr>
      <w:proofErr w:type="gramStart"/>
      <w:r>
        <w:t>determination.infinispan</w:t>
      </w:r>
      <w:proofErr w:type="gramEnd"/>
      <w:r>
        <w:t>.</w:t>
      </w:r>
      <w:proofErr w:type="gramStart"/>
      <w:r>
        <w:t>cache.configuration</w:t>
      </w:r>
      <w:proofErr w:type="gramEnd"/>
      <w:r>
        <w:t>=infinispan.xml</w:t>
      </w:r>
    </w:p>
    <w:p w14:paraId="1D1B7733" w14:textId="77777777" w:rsidR="00104A30" w:rsidRDefault="002F12F7">
      <w:pPr>
        <w:pStyle w:val="li1"/>
        <w:numPr>
          <w:ilvl w:val="1"/>
          <w:numId w:val="95"/>
        </w:numPr>
      </w:pPr>
      <w:proofErr w:type="spellStart"/>
      <w:proofErr w:type="gramStart"/>
      <w:r>
        <w:t>determination.infinispan</w:t>
      </w:r>
      <w:proofErr w:type="gramEnd"/>
      <w:r>
        <w:t>.</w:t>
      </w:r>
      <w:proofErr w:type="gramStart"/>
      <w:r>
        <w:t>jgroups.cluster</w:t>
      </w:r>
      <w:proofErr w:type="gramEnd"/>
      <w:r>
        <w:t>_name</w:t>
      </w:r>
      <w:proofErr w:type="spellEnd"/>
      <w:r>
        <w:t>=</w:t>
      </w:r>
      <w:proofErr w:type="spellStart"/>
      <w:r>
        <w:rPr>
          <w:rStyle w:val="b1"/>
        </w:rPr>
        <w:t>ClusterName</w:t>
      </w:r>
      <w:proofErr w:type="spellEnd"/>
    </w:p>
    <w:p w14:paraId="41B8A6C9" w14:textId="77777777" w:rsidR="00104A30" w:rsidRDefault="002F12F7">
      <w:pPr>
        <w:pStyle w:val="li1"/>
        <w:numPr>
          <w:ilvl w:val="1"/>
          <w:numId w:val="95"/>
        </w:numPr>
      </w:pPr>
      <w:proofErr w:type="spellStart"/>
      <w:proofErr w:type="gramStart"/>
      <w:r>
        <w:t>determination.infinispan</w:t>
      </w:r>
      <w:proofErr w:type="gramEnd"/>
      <w:r>
        <w:t>.</w:t>
      </w:r>
      <w:proofErr w:type="gramStart"/>
      <w:r>
        <w:t>jgroups.configuration</w:t>
      </w:r>
      <w:proofErr w:type="gramEnd"/>
      <w:r>
        <w:t>_file</w:t>
      </w:r>
      <w:proofErr w:type="spellEnd"/>
      <w:r>
        <w:t xml:space="preserve">= </w:t>
      </w:r>
      <w:proofErr w:type="spellStart"/>
      <w:r>
        <w:t>tcp-tcpp</w:t>
      </w:r>
      <w:proofErr w:type="spellEnd"/>
      <w:r>
        <w:br/>
        <w:t>ing-cluster.xml</w:t>
      </w:r>
    </w:p>
    <w:p w14:paraId="63E33CE4" w14:textId="77777777" w:rsidR="00104A30" w:rsidRDefault="002F12F7">
      <w:pPr>
        <w:pStyle w:val="li1"/>
        <w:numPr>
          <w:ilvl w:val="1"/>
          <w:numId w:val="95"/>
        </w:numPr>
      </w:pPr>
      <w:proofErr w:type="spellStart"/>
      <w:proofErr w:type="gramStart"/>
      <w:r>
        <w:t>determination.infinispan.jgroups.tcp.address</w:t>
      </w:r>
      <w:proofErr w:type="spellEnd"/>
      <w:proofErr w:type="gramEnd"/>
      <w:r>
        <w:t>=10.198.221.48</w:t>
      </w:r>
    </w:p>
    <w:p w14:paraId="1FA3E8CC" w14:textId="77777777" w:rsidR="00104A30" w:rsidRDefault="002F12F7">
      <w:pPr>
        <w:pStyle w:val="li1"/>
        <w:numPr>
          <w:ilvl w:val="1"/>
          <w:numId w:val="95"/>
        </w:numPr>
      </w:pPr>
      <w:proofErr w:type="spellStart"/>
      <w:proofErr w:type="gramStart"/>
      <w:r>
        <w:t>determination.infinispan</w:t>
      </w:r>
      <w:proofErr w:type="gramEnd"/>
      <w:r>
        <w:t>.</w:t>
      </w:r>
      <w:proofErr w:type="gramStart"/>
      <w:r>
        <w:t>jgroups.tcpping</w:t>
      </w:r>
      <w:proofErr w:type="gramEnd"/>
      <w:r>
        <w:t>.initial_hosts</w:t>
      </w:r>
      <w:proofErr w:type="spellEnd"/>
      <w:r>
        <w:t>=10.198</w:t>
      </w:r>
      <w:r>
        <w:br/>
        <w:t>.221.50[7800],10.198.221.48[7800]</w:t>
      </w:r>
    </w:p>
    <w:p w14:paraId="6E269826" w14:textId="77777777" w:rsidR="00104A30" w:rsidRDefault="002F12F7">
      <w:pPr>
        <w:pStyle w:val="li1"/>
        <w:numPr>
          <w:ilvl w:val="1"/>
          <w:numId w:val="95"/>
        </w:numPr>
      </w:pPr>
      <w:proofErr w:type="spellStart"/>
      <w:proofErr w:type="gramStart"/>
      <w:r>
        <w:t>determination.infinispan.jgroups.tcp.port</w:t>
      </w:r>
      <w:proofErr w:type="spellEnd"/>
      <w:proofErr w:type="gramEnd"/>
      <w:r>
        <w:t>=7800</w:t>
      </w:r>
    </w:p>
    <w:p w14:paraId="59A7D2EE" w14:textId="77777777" w:rsidR="00104A30" w:rsidRDefault="002F12F7">
      <w:pPr>
        <w:pStyle w:val="li"/>
        <w:numPr>
          <w:ilvl w:val="0"/>
          <w:numId w:val="96"/>
        </w:numPr>
      </w:pPr>
      <w:r>
        <w:t xml:space="preserve">Replace </w:t>
      </w:r>
      <w:proofErr w:type="spellStart"/>
      <w:r>
        <w:rPr>
          <w:rStyle w:val="b1"/>
        </w:rPr>
        <w:t>ClusterName</w:t>
      </w:r>
      <w:proofErr w:type="spellEnd"/>
      <w:r>
        <w:t xml:space="preserve"> in the second line of the snippet with a unique name for your cache cluster.</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27383BFE" w14:textId="77777777">
        <w:trPr>
          <w:cantSplit/>
          <w:trHeight w:val="480"/>
        </w:trPr>
        <w:tc>
          <w:tcPr>
            <w:tcW w:w="0pt" w:type="dxa"/>
            <w:tcBorders>
              <w:start w:val="single" w:sz="18" w:space="10" w:color="FA6400"/>
            </w:tcBorders>
            <w:tcMar>
              <w:top w:w="0pt" w:type="dxa"/>
              <w:start w:w="10.50pt" w:type="dxa"/>
              <w:bottom w:w="0pt" w:type="dxa"/>
              <w:end w:w="0pt" w:type="dxa"/>
            </w:tcMar>
          </w:tcPr>
          <w:p w14:paraId="1653C84F" w14:textId="77777777" w:rsidR="00104A30" w:rsidRDefault="002F12F7">
            <w:pPr>
              <w:pStyle w:val="p4"/>
            </w:pPr>
            <w:r>
              <w:t xml:space="preserve">Be sure to use the same cluster name in the </w:t>
            </w:r>
            <w:proofErr w:type="spellStart"/>
            <w:r>
              <w:rPr>
                <w:rStyle w:val="i"/>
              </w:rPr>
              <w:t>determination_application_</w:t>
            </w:r>
            <w:proofErr w:type="gramStart"/>
            <w:r>
              <w:rPr>
                <w:rStyle w:val="i"/>
              </w:rPr>
              <w:t>overrides.properties</w:t>
            </w:r>
            <w:proofErr w:type="spellEnd"/>
            <w:proofErr w:type="gramEnd"/>
            <w:r>
              <w:t xml:space="preserve"> file on each node and do not include any spaces in your cluster name.</w:t>
            </w:r>
            <w:r>
              <w:br/>
            </w:r>
          </w:p>
        </w:tc>
      </w:tr>
    </w:tbl>
    <w:p w14:paraId="33624914" w14:textId="77777777" w:rsidR="00104A30" w:rsidRDefault="002F12F7">
      <w:pPr>
        <w:pStyle w:val="li"/>
        <w:numPr>
          <w:ilvl w:val="0"/>
          <w:numId w:val="96"/>
        </w:numPr>
      </w:pPr>
      <w:r>
        <w:t xml:space="preserve">Set </w:t>
      </w:r>
      <w:proofErr w:type="spellStart"/>
      <w:proofErr w:type="gramStart"/>
      <w:r>
        <w:rPr>
          <w:rStyle w:val="b1"/>
        </w:rPr>
        <w:t>tcp.address</w:t>
      </w:r>
      <w:proofErr w:type="spellEnd"/>
      <w:proofErr w:type="gramEnd"/>
      <w:r>
        <w:t xml:space="preserve"> to match the node’s IP address.</w:t>
      </w:r>
    </w:p>
    <w:p w14:paraId="5C9A5AE2" w14:textId="77777777" w:rsidR="00104A30" w:rsidRDefault="002F12F7">
      <w:pPr>
        <w:pStyle w:val="li"/>
        <w:numPr>
          <w:ilvl w:val="0"/>
          <w:numId w:val="96"/>
        </w:numPr>
      </w:pPr>
      <w:r>
        <w:t xml:space="preserve">Set </w:t>
      </w:r>
      <w:proofErr w:type="spellStart"/>
      <w:proofErr w:type="gramStart"/>
      <w:r>
        <w:rPr>
          <w:rStyle w:val="b1"/>
        </w:rPr>
        <w:t>tcpping.initial</w:t>
      </w:r>
      <w:proofErr w:type="gramEnd"/>
      <w:r>
        <w:rPr>
          <w:rStyle w:val="b1"/>
        </w:rPr>
        <w:t>_hosts</w:t>
      </w:r>
      <w:proofErr w:type="spellEnd"/>
      <w:r>
        <w:t xml:space="preserve"> to list the addresses of all nodes in the cluster. The value of </w:t>
      </w:r>
      <w:proofErr w:type="spellStart"/>
      <w:proofErr w:type="gramStart"/>
      <w:r>
        <w:rPr>
          <w:rStyle w:val="b1"/>
        </w:rPr>
        <w:t>tcpping.initial</w:t>
      </w:r>
      <w:proofErr w:type="gramEnd"/>
      <w:r>
        <w:rPr>
          <w:rStyle w:val="b1"/>
        </w:rPr>
        <w:t>_hosts</w:t>
      </w:r>
      <w:proofErr w:type="spellEnd"/>
      <w:r>
        <w:t xml:space="preserve"> is the same on each node, but </w:t>
      </w:r>
      <w:proofErr w:type="spellStart"/>
      <w:proofErr w:type="gramStart"/>
      <w:r>
        <w:rPr>
          <w:rStyle w:val="b1"/>
        </w:rPr>
        <w:t>tcp.address</w:t>
      </w:r>
      <w:proofErr w:type="spellEnd"/>
      <w:proofErr w:type="gramEnd"/>
      <w:r>
        <w:t xml:space="preserve"> is unique for each node.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39D395C6" w14:textId="77777777">
        <w:trPr>
          <w:cantSplit/>
          <w:trHeight w:val="480"/>
        </w:trPr>
        <w:tc>
          <w:tcPr>
            <w:tcW w:w="0pt" w:type="dxa"/>
            <w:tcBorders>
              <w:start w:val="single" w:sz="18" w:space="10" w:color="FA6400"/>
            </w:tcBorders>
            <w:tcMar>
              <w:top w:w="0pt" w:type="dxa"/>
              <w:start w:w="10.50pt" w:type="dxa"/>
              <w:bottom w:w="0pt" w:type="dxa"/>
              <w:end w:w="0pt" w:type="dxa"/>
            </w:tcMar>
          </w:tcPr>
          <w:p w14:paraId="289D690B" w14:textId="77777777" w:rsidR="00104A30" w:rsidRDefault="002F12F7">
            <w:pPr>
              <w:pStyle w:val="p4"/>
            </w:pPr>
            <w:r>
              <w:rPr>
                <w:rStyle w:val="b1"/>
              </w:rPr>
              <w:t>[7800]</w:t>
            </w:r>
            <w:r>
              <w:t xml:space="preserve"> refers to the port on which each cluster instance will start the initial membership lookup. If necessary, you can change the port ranges by editing </w:t>
            </w:r>
            <w:r>
              <w:rPr>
                <w:rStyle w:val="i"/>
              </w:rPr>
              <w:t>tcp-tcpping-cluster.xml</w:t>
            </w:r>
            <w:r>
              <w:t xml:space="preserve"> (see </w:t>
            </w:r>
            <w:r>
              <w:rPr>
                <w:rStyle w:val="xref"/>
              </w:rPr>
              <w:t xml:space="preserve">Cluster XML File (page </w:t>
            </w:r>
            <w:r>
              <w:fldChar w:fldCharType="begin"/>
            </w:r>
            <w:r>
              <w:instrText xml:space="preserve"> PAGEREF -1953631542 \h  \* MERGEFORMAT </w:instrText>
            </w:r>
            <w:r>
              <w:fldChar w:fldCharType="separate"/>
            </w:r>
            <w:r>
              <w:rPr>
                <w:rStyle w:val="xref"/>
              </w:rPr>
              <w:t>80</w:t>
            </w:r>
            <w:r>
              <w:rPr>
                <w:rStyle w:val="xref"/>
              </w:rPr>
              <w:fldChar w:fldCharType="end"/>
            </w:r>
            <w:r>
              <w:rPr>
                <w:rStyle w:val="xref"/>
              </w:rPr>
              <w:t>)</w:t>
            </w:r>
            <w:r>
              <w:t>). Change the two values of 7800 specified in the file to some other valid and available port to complete this change.</w:t>
            </w:r>
          </w:p>
        </w:tc>
      </w:tr>
    </w:tbl>
    <w:p w14:paraId="0525B16A" w14:textId="77777777" w:rsidR="00104A30" w:rsidRDefault="002F12F7">
      <w:pPr>
        <w:pStyle w:val="li"/>
        <w:numPr>
          <w:ilvl w:val="0"/>
          <w:numId w:val="96"/>
        </w:numPr>
      </w:pPr>
      <w:r>
        <w:t xml:space="preserve">To change the default port from 7800, set </w:t>
      </w:r>
      <w:proofErr w:type="spellStart"/>
      <w:proofErr w:type="gramStart"/>
      <w:r>
        <w:rPr>
          <w:rStyle w:val="b1"/>
        </w:rPr>
        <w:t>tcp.port</w:t>
      </w:r>
      <w:proofErr w:type="spellEnd"/>
      <w:proofErr w:type="gramEnd"/>
      <w:r>
        <w:t xml:space="preserve"> to the new port value.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5EE6E23D" w14:textId="77777777">
        <w:trPr>
          <w:cantSplit/>
          <w:trHeight w:val="480"/>
        </w:trPr>
        <w:tc>
          <w:tcPr>
            <w:tcW w:w="0pt" w:type="dxa"/>
            <w:tcBorders>
              <w:start w:val="single" w:sz="18" w:space="10" w:color="FA6400"/>
            </w:tcBorders>
            <w:tcMar>
              <w:top w:w="0pt" w:type="dxa"/>
              <w:start w:w="10.50pt" w:type="dxa"/>
              <w:bottom w:w="0pt" w:type="dxa"/>
              <w:end w:w="0pt" w:type="dxa"/>
            </w:tcMar>
          </w:tcPr>
          <w:p w14:paraId="1213D2E1" w14:textId="77777777" w:rsidR="00104A30" w:rsidRDefault="002F12F7">
            <w:pPr>
              <w:pStyle w:val="p4"/>
            </w:pPr>
            <w:r>
              <w:lastRenderedPageBreak/>
              <w:t>If you use the default port of 7800, do not include this entry in the properties file.</w:t>
            </w:r>
          </w:p>
          <w:p w14:paraId="1D8DAB07" w14:textId="77777777" w:rsidR="00104A30" w:rsidRDefault="002F12F7">
            <w:pPr>
              <w:pStyle w:val="p7"/>
            </w:pPr>
            <w:r>
              <w:t xml:space="preserve">If you specify the </w:t>
            </w:r>
            <w:proofErr w:type="spellStart"/>
            <w:proofErr w:type="gramStart"/>
            <w:r>
              <w:rPr>
                <w:rStyle w:val="b1"/>
              </w:rPr>
              <w:t>tcp.port</w:t>
            </w:r>
            <w:proofErr w:type="spellEnd"/>
            <w:proofErr w:type="gramEnd"/>
            <w:r>
              <w:t xml:space="preserve"> property, the port number used for this property should match the port number used in the </w:t>
            </w:r>
            <w:proofErr w:type="spellStart"/>
            <w:proofErr w:type="gramStart"/>
            <w:r>
              <w:rPr>
                <w:rStyle w:val="b1"/>
              </w:rPr>
              <w:t>tcpping.initial</w:t>
            </w:r>
            <w:proofErr w:type="gramEnd"/>
            <w:r>
              <w:rPr>
                <w:rStyle w:val="b1"/>
              </w:rPr>
              <w:t>_hosts</w:t>
            </w:r>
            <w:proofErr w:type="spellEnd"/>
            <w:r>
              <w:t xml:space="preserve"> property.</w:t>
            </w:r>
          </w:p>
        </w:tc>
      </w:tr>
    </w:tbl>
    <w:p w14:paraId="5A822EED" w14:textId="77777777" w:rsidR="00104A30" w:rsidRDefault="002F12F7">
      <w:pPr>
        <w:pStyle w:val="li"/>
        <w:numPr>
          <w:ilvl w:val="0"/>
          <w:numId w:val="96"/>
        </w:numPr>
      </w:pPr>
      <w:r>
        <w:t xml:space="preserve">Save and close the </w:t>
      </w:r>
      <w:proofErr w:type="spellStart"/>
      <w:r>
        <w:t>file</w:t>
      </w:r>
      <w:r>
        <w:rPr>
          <w:rStyle w:val="i"/>
        </w:rPr>
        <w:t>determination_application_</w:t>
      </w:r>
      <w:proofErr w:type="gramStart"/>
      <w:r>
        <w:rPr>
          <w:rStyle w:val="i"/>
        </w:rPr>
        <w:t>overrides.properties</w:t>
      </w:r>
      <w:proofErr w:type="spellEnd"/>
      <w:proofErr w:type="gramEnd"/>
      <w:r>
        <w:t>.</w:t>
      </w:r>
    </w:p>
    <w:p w14:paraId="4F4F2219" w14:textId="77777777" w:rsidR="00104A30" w:rsidRDefault="002F12F7">
      <w:pPr>
        <w:pStyle w:val="li"/>
        <w:numPr>
          <w:ilvl w:val="0"/>
          <w:numId w:val="96"/>
        </w:numPr>
      </w:pPr>
      <w:r>
        <w:t xml:space="preserve">Repeat the process for all nodes in the cluster, making all specified values identical except </w:t>
      </w:r>
      <w:proofErr w:type="spellStart"/>
      <w:proofErr w:type="gramStart"/>
      <w:r>
        <w:rPr>
          <w:rStyle w:val="b1"/>
        </w:rPr>
        <w:t>tcp.address</w:t>
      </w:r>
      <w:proofErr w:type="spellEnd"/>
      <w:proofErr w:type="gramEnd"/>
      <w:r>
        <w:t xml:space="preserve"> which should be unique per node.</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873559C" w14:textId="77777777">
        <w:trPr>
          <w:cantSplit/>
          <w:trHeight w:val="480"/>
        </w:trPr>
        <w:tc>
          <w:tcPr>
            <w:tcW w:w="0pt" w:type="dxa"/>
            <w:tcBorders>
              <w:start w:val="single" w:sz="18" w:space="10" w:color="FA6400"/>
            </w:tcBorders>
            <w:tcMar>
              <w:top w:w="0pt" w:type="dxa"/>
              <w:start w:w="10.50pt" w:type="dxa"/>
              <w:bottom w:w="0pt" w:type="dxa"/>
              <w:end w:w="0pt" w:type="dxa"/>
            </w:tcMar>
          </w:tcPr>
          <w:p w14:paraId="29DBF76B" w14:textId="77777777" w:rsidR="00104A30" w:rsidRDefault="002F12F7">
            <w:pPr>
              <w:pStyle w:val="p4"/>
            </w:pPr>
            <w:r>
              <w:t xml:space="preserve">In this configuration, when a new cluster member is introduced or an existing one is removed, the list must be updated on each node. An update requires cluster nodes to be restarted so new changes are picked up. You add to the list or subtract from the list by adding or removing additional IP addresses in </w:t>
            </w:r>
            <w:proofErr w:type="spellStart"/>
            <w:r>
              <w:rPr>
                <w:rStyle w:val="i"/>
              </w:rPr>
              <w:t>determination_application_</w:t>
            </w:r>
            <w:proofErr w:type="gramStart"/>
            <w:r>
              <w:rPr>
                <w:rStyle w:val="i"/>
              </w:rPr>
              <w:t>overrides.properties</w:t>
            </w:r>
            <w:proofErr w:type="spellEnd"/>
            <w:proofErr w:type="gramEnd"/>
            <w:r>
              <w:t xml:space="preserve"> at this line:</w:t>
            </w:r>
          </w:p>
          <w:p w14:paraId="76AF91A5" w14:textId="77777777" w:rsidR="00104A30" w:rsidRDefault="002F12F7">
            <w:pPr>
              <w:pStyle w:val="pCodeSample"/>
              <w:spacing w:after="16pt"/>
            </w:pPr>
            <w:proofErr w:type="spellStart"/>
            <w:proofErr w:type="gramStart"/>
            <w:r>
              <w:t>determination.infinispan</w:t>
            </w:r>
            <w:proofErr w:type="gramEnd"/>
            <w:r>
              <w:t>.</w:t>
            </w:r>
            <w:proofErr w:type="gramStart"/>
            <w:r>
              <w:t>jgroups.tcpping</w:t>
            </w:r>
            <w:proofErr w:type="gramEnd"/>
            <w:r>
              <w:t>.initial_hosts</w:t>
            </w:r>
            <w:proofErr w:type="spellEnd"/>
            <w:r>
              <w:t>=</w:t>
            </w:r>
            <w:r>
              <w:br/>
              <w:t>10.198.221.50[7800],10.198.221.48[7800]</w:t>
            </w:r>
          </w:p>
        </w:tc>
      </w:tr>
    </w:tbl>
    <w:p w14:paraId="0BA82674" w14:textId="77777777" w:rsidR="00104A30" w:rsidRDefault="002F12F7">
      <w:pPr>
        <w:pStyle w:val="h2"/>
      </w:pPr>
      <w:bookmarkStart w:id="225" w:name="_Toc256000089"/>
      <w:bookmarkStart w:id="226" w:name="_Toc256000042"/>
      <w:bookmarkStart w:id="227" w:name="-1953631542"/>
      <w:r>
        <w:t>Cluster XML File</w:t>
      </w:r>
      <w:bookmarkEnd w:id="225"/>
      <w:bookmarkEnd w:id="226"/>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130741C5" w14:textId="77777777">
        <w:trPr>
          <w:cantSplit/>
          <w:trHeight w:val="480"/>
        </w:trPr>
        <w:tc>
          <w:tcPr>
            <w:tcW w:w="0pt" w:type="dxa"/>
            <w:tcBorders>
              <w:start w:val="single" w:sz="18" w:space="10" w:color="FA6400"/>
            </w:tcBorders>
            <w:tcMar>
              <w:top w:w="0pt" w:type="dxa"/>
              <w:start w:w="10.50pt" w:type="dxa"/>
              <w:bottom w:w="0pt" w:type="dxa"/>
              <w:end w:w="0pt" w:type="dxa"/>
            </w:tcMar>
          </w:tcPr>
          <w:bookmarkEnd w:id="227"/>
          <w:p w14:paraId="4CD7EF61" w14:textId="77777777" w:rsidR="00104A30" w:rsidRDefault="002F12F7">
            <w:pPr>
              <w:pStyle w:val="p4"/>
            </w:pPr>
            <w:r>
              <w:t>This step does not apply to UDP clusters that use default ports and IP addresses.</w:t>
            </w:r>
            <w:r>
              <w:br/>
            </w:r>
          </w:p>
        </w:tc>
      </w:tr>
    </w:tbl>
    <w:p w14:paraId="1872DAC4" w14:textId="77777777" w:rsidR="00104A30" w:rsidRDefault="002F12F7">
      <w:pPr>
        <w:pStyle w:val="p1"/>
      </w:pPr>
      <w:r>
        <w:t xml:space="preserve">Complete the following to set up the </w:t>
      </w:r>
      <w:proofErr w:type="gramStart"/>
      <w:r>
        <w:t>cluster XML</w:t>
      </w:r>
      <w:proofErr w:type="gramEnd"/>
      <w:r>
        <w:t xml:space="preserve"> file:</w:t>
      </w:r>
    </w:p>
    <w:p w14:paraId="093F4D86" w14:textId="77777777" w:rsidR="00104A30" w:rsidRDefault="002F12F7">
      <w:pPr>
        <w:pStyle w:val="li"/>
        <w:numPr>
          <w:ilvl w:val="0"/>
          <w:numId w:val="97"/>
        </w:numPr>
        <w:spacing w:before="16pt"/>
      </w:pPr>
      <w:r>
        <w:t xml:space="preserve">Go to the </w:t>
      </w:r>
      <w:r>
        <w:rPr>
          <w:rStyle w:val="i"/>
        </w:rPr>
        <w:t>clustering</w:t>
      </w:r>
      <w:r>
        <w:t xml:space="preserve"> directory where you unzipped the </w:t>
      </w:r>
      <w:r>
        <w:rPr>
          <w:rStyle w:val="i"/>
        </w:rPr>
        <w:t>ONESOURCEIDTDetermination_513xx.zip</w:t>
      </w:r>
      <w:r>
        <w:t xml:space="preserve"> file (see </w:t>
      </w:r>
      <w:r>
        <w:rPr>
          <w:rStyle w:val="xref"/>
        </w:rPr>
        <w:t xml:space="preserve">Download the Software (page </w:t>
      </w:r>
      <w:r>
        <w:fldChar w:fldCharType="begin"/>
      </w:r>
      <w:r>
        <w:instrText xml:space="preserve"> PAGEREF _Ref1171016626 \h  \* MERGEFORMAT </w:instrText>
      </w:r>
      <w:r>
        <w:fldChar w:fldCharType="separate"/>
      </w:r>
      <w:r>
        <w:rPr>
          <w:rStyle w:val="xref"/>
        </w:rPr>
        <w:t>15</w:t>
      </w:r>
      <w:r>
        <w:rPr>
          <w:rStyle w:val="xref"/>
        </w:rPr>
        <w:fldChar w:fldCharType="end"/>
      </w:r>
      <w:r>
        <w:rPr>
          <w:rStyle w:val="xref"/>
        </w:rPr>
        <w:t>)</w:t>
      </w:r>
      <w:r>
        <w:t>).</w:t>
      </w:r>
    </w:p>
    <w:p w14:paraId="5C8DC99F" w14:textId="77777777" w:rsidR="00104A30" w:rsidRDefault="002F12F7">
      <w:pPr>
        <w:pStyle w:val="li"/>
        <w:numPr>
          <w:ilvl w:val="0"/>
          <w:numId w:val="97"/>
        </w:numPr>
      </w:pPr>
      <w:r>
        <w:t xml:space="preserve">Use the table below to determine which XML file from the </w:t>
      </w:r>
      <w:r>
        <w:rPr>
          <w:rStyle w:val="i"/>
        </w:rPr>
        <w:t>clustering</w:t>
      </w:r>
      <w:r>
        <w:t xml:space="preserve"> directory is appropriate for your environment.</w:t>
      </w:r>
    </w:p>
    <w:p w14:paraId="467CBE97" w14:textId="77777777" w:rsidR="00104A30" w:rsidRDefault="00104A30">
      <w:pPr>
        <w:spacing w:before="16pt"/>
      </w:pPr>
    </w:p>
    <w:tbl>
      <w:tblPr>
        <w:tblW w:w="100.0%" w:type="pct"/>
        <w:tblBorders>
          <w:top w:val="single" w:sz="6" w:space="0" w:color="404040"/>
          <w:start w:val="single" w:sz="6" w:space="0" w:color="404040"/>
          <w:bottom w:val="single" w:sz="6" w:space="0" w:color="404040"/>
          <w:end w:val="single" w:sz="6" w:space="0" w:color="404040"/>
        </w:tblBorders>
        <w:tblLayout w:type="fixed"/>
        <w:tblCellMar>
          <w:start w:w="0pt" w:type="dxa"/>
          <w:end w:w="0pt" w:type="dxa"/>
        </w:tblCellMar>
        <w:tblLook w:firstRow="1" w:lastRow="0" w:firstColumn="1" w:lastColumn="0" w:noHBand="0" w:noVBand="1"/>
      </w:tblPr>
      <w:tblGrid>
        <w:gridCol w:w="2769"/>
        <w:gridCol w:w="7760"/>
      </w:tblGrid>
      <w:tr w:rsidR="00104A30" w14:paraId="1EC5290E" w14:textId="77777777">
        <w:trPr>
          <w:tblHeader/>
        </w:trPr>
        <w:tc>
          <w:tcPr>
            <w:tcW w:w="189pt" w:type="dxa"/>
            <w:tcBorders>
              <w:bottom w:val="single" w:sz="6" w:space="0" w:color="404040"/>
              <w:end w:val="single" w:sz="6" w:space="0" w:color="404040"/>
            </w:tcBorders>
            <w:shd w:val="clear" w:color="auto" w:fill="FA6400"/>
            <w:tcMar>
              <w:top w:w="5pt" w:type="dxa"/>
              <w:start w:w="3.75pt" w:type="dxa"/>
              <w:bottom w:w="5pt" w:type="dxa"/>
              <w:end w:w="3.75pt" w:type="dxa"/>
            </w:tcMar>
          </w:tcPr>
          <w:p w14:paraId="3AA87AED" w14:textId="77777777" w:rsidR="00104A30" w:rsidRDefault="002F12F7">
            <w:pPr>
              <w:pStyle w:val="th"/>
            </w:pPr>
            <w:r>
              <w:t>File Name</w:t>
            </w:r>
          </w:p>
        </w:tc>
        <w:tc>
          <w:tcPr>
            <w:tcW w:w="535.50pt" w:type="dxa"/>
            <w:tcBorders>
              <w:start w:val="single" w:sz="6" w:space="0" w:color="404040"/>
              <w:bottom w:val="single" w:sz="6" w:space="0" w:color="404040"/>
            </w:tcBorders>
            <w:shd w:val="clear" w:color="auto" w:fill="FA6400"/>
            <w:tcMar>
              <w:top w:w="5pt" w:type="dxa"/>
              <w:start w:w="3.75pt" w:type="dxa"/>
              <w:bottom w:w="5pt" w:type="dxa"/>
              <w:end w:w="3.75pt" w:type="dxa"/>
            </w:tcMar>
          </w:tcPr>
          <w:p w14:paraId="6C80A84B" w14:textId="77777777" w:rsidR="00104A30" w:rsidRDefault="002F12F7">
            <w:pPr>
              <w:pStyle w:val="th"/>
            </w:pPr>
            <w:r>
              <w:t>Cluster Type</w:t>
            </w:r>
          </w:p>
        </w:tc>
      </w:tr>
      <w:tr w:rsidR="00104A30" w14:paraId="64D12FD3" w14:textId="77777777">
        <w:tc>
          <w:tcPr>
            <w:tcW w:w="189pt" w:type="dxa"/>
            <w:tcBorders>
              <w:top w:val="single" w:sz="6" w:space="0" w:color="404040"/>
              <w:bottom w:val="single" w:sz="6" w:space="0" w:color="404040"/>
              <w:end w:val="single" w:sz="6" w:space="0" w:color="404040"/>
            </w:tcBorders>
            <w:tcMar>
              <w:top w:w="5pt" w:type="dxa"/>
              <w:start w:w="3.75pt" w:type="dxa"/>
              <w:bottom w:w="5pt" w:type="dxa"/>
              <w:end w:w="3.75pt" w:type="dxa"/>
            </w:tcMar>
          </w:tcPr>
          <w:p w14:paraId="0CC4AF78" w14:textId="77777777" w:rsidR="00104A30" w:rsidRDefault="002F12F7">
            <w:pPr>
              <w:pStyle w:val="td2"/>
            </w:pPr>
            <w:r>
              <w:t>udp-cluster.xml</w:t>
            </w:r>
          </w:p>
        </w:tc>
        <w:tc>
          <w:tcPr>
            <w:tcW w:w="535.50pt" w:type="dxa"/>
            <w:tcBorders>
              <w:top w:val="single" w:sz="6" w:space="0" w:color="404040"/>
              <w:start w:val="single" w:sz="6" w:space="0" w:color="404040"/>
              <w:bottom w:val="single" w:sz="6" w:space="0" w:color="404040"/>
            </w:tcBorders>
            <w:tcMar>
              <w:top w:w="5pt" w:type="dxa"/>
              <w:start w:w="3.75pt" w:type="dxa"/>
              <w:bottom w:w="5pt" w:type="dxa"/>
              <w:end w:w="3.75pt" w:type="dxa"/>
            </w:tcMar>
          </w:tcPr>
          <w:p w14:paraId="708C369A" w14:textId="77777777" w:rsidR="00104A30" w:rsidRDefault="002F12F7">
            <w:pPr>
              <w:pStyle w:val="p2"/>
            </w:pPr>
            <w:r>
              <w:t>UDP</w:t>
            </w:r>
          </w:p>
          <w:tbl>
            <w:tblPr>
              <w:tblW w:w="100.0%" w:type="pct"/>
              <w:tblBorders>
                <w:start w:val="single" w:sz="18" w:space="10" w:color="FA6400"/>
              </w:tblBorders>
              <w:tblLayout w:type="fixed"/>
              <w:tblCellMar>
                <w:start w:w="10.50pt" w:type="dxa"/>
                <w:end w:w="0pt" w:type="dxa"/>
              </w:tblCellMar>
              <w:tblLook w:firstRow="1" w:lastRow="0" w:firstColumn="1" w:lastColumn="0" w:noHBand="0" w:noVBand="1"/>
            </w:tblPr>
            <w:tblGrid>
              <w:gridCol w:w="7487"/>
            </w:tblGrid>
            <w:tr w:rsidR="00104A30" w14:paraId="7E146DCF" w14:textId="77777777">
              <w:trPr>
                <w:cantSplit/>
                <w:trHeight w:val="480"/>
              </w:trPr>
              <w:tc>
                <w:tcPr>
                  <w:tcW w:w="0pt" w:type="dxa"/>
                  <w:tcBorders>
                    <w:start w:val="single" w:sz="18" w:space="10" w:color="FA6400"/>
                  </w:tcBorders>
                  <w:tcMar>
                    <w:top w:w="0pt" w:type="dxa"/>
                    <w:start w:w="10.50pt" w:type="dxa"/>
                    <w:bottom w:w="0pt" w:type="dxa"/>
                    <w:end w:w="0pt" w:type="dxa"/>
                  </w:tcMar>
                </w:tcPr>
                <w:p w14:paraId="4E17B1FF" w14:textId="77777777" w:rsidR="00104A30" w:rsidRDefault="002F12F7">
                  <w:pPr>
                    <w:pStyle w:val="p5"/>
                  </w:pPr>
                  <w:r>
                    <w:t>This is only for UDP clusters that use custom ports and IP addresses.</w:t>
                  </w:r>
                  <w:r>
                    <w:br/>
                  </w:r>
                </w:p>
              </w:tc>
            </w:tr>
          </w:tbl>
          <w:p w14:paraId="70C586CC" w14:textId="77777777" w:rsidR="00104A30" w:rsidRDefault="00104A30"/>
        </w:tc>
      </w:tr>
      <w:tr w:rsidR="00104A30" w14:paraId="23237A72" w14:textId="77777777">
        <w:tc>
          <w:tcPr>
            <w:tcW w:w="189pt" w:type="dxa"/>
            <w:tcBorders>
              <w:top w:val="single" w:sz="6" w:space="0" w:color="404040"/>
              <w:end w:val="single" w:sz="6" w:space="0" w:color="404040"/>
            </w:tcBorders>
            <w:tcMar>
              <w:top w:w="5pt" w:type="dxa"/>
              <w:start w:w="3.75pt" w:type="dxa"/>
              <w:bottom w:w="5pt" w:type="dxa"/>
              <w:end w:w="3.75pt" w:type="dxa"/>
            </w:tcMar>
          </w:tcPr>
          <w:p w14:paraId="4824AB43" w14:textId="77777777" w:rsidR="00104A30" w:rsidRDefault="002F12F7">
            <w:pPr>
              <w:pStyle w:val="td2"/>
            </w:pPr>
            <w:r>
              <w:t>tcp-tcpping-cluster.xml</w:t>
            </w:r>
          </w:p>
        </w:tc>
        <w:tc>
          <w:tcPr>
            <w:tcW w:w="535.50pt" w:type="dxa"/>
            <w:tcBorders>
              <w:top w:val="single" w:sz="6" w:space="0" w:color="404040"/>
              <w:start w:val="single" w:sz="6" w:space="0" w:color="404040"/>
            </w:tcBorders>
            <w:tcMar>
              <w:top w:w="5pt" w:type="dxa"/>
              <w:start w:w="3.75pt" w:type="dxa"/>
              <w:bottom w:w="5pt" w:type="dxa"/>
              <w:end w:w="3.75pt" w:type="dxa"/>
            </w:tcMar>
          </w:tcPr>
          <w:p w14:paraId="41CAFB9C" w14:textId="77777777" w:rsidR="00104A30" w:rsidRDefault="002F12F7">
            <w:pPr>
              <w:pStyle w:val="td2"/>
            </w:pPr>
            <w:r>
              <w:t>TCP</w:t>
            </w:r>
          </w:p>
        </w:tc>
      </w:tr>
    </w:tbl>
    <w:p w14:paraId="231D3B09" w14:textId="77777777" w:rsidR="00104A30" w:rsidRDefault="00104A30">
      <w:pPr>
        <w:spacing w:after="16pt"/>
      </w:pPr>
    </w:p>
    <w:p w14:paraId="336E9705" w14:textId="77777777" w:rsidR="00104A30" w:rsidRDefault="002F12F7">
      <w:pPr>
        <w:pStyle w:val="li"/>
        <w:numPr>
          <w:ilvl w:val="0"/>
          <w:numId w:val="97"/>
        </w:numPr>
      </w:pPr>
      <w:r>
        <w:lastRenderedPageBreak/>
        <w:t xml:space="preserve">Copy the appropriate XML file to the </w:t>
      </w:r>
      <w:r>
        <w:rPr>
          <w:rStyle w:val="i"/>
        </w:rPr>
        <w:t>lib</w:t>
      </w:r>
      <w:r>
        <w:t xml:space="preserve"> directory under </w:t>
      </w:r>
      <w:r>
        <w:rPr>
          <w:rStyle w:val="i"/>
        </w:rPr>
        <w:t>&lt;</w:t>
      </w:r>
      <w:proofErr w:type="spellStart"/>
      <w:r>
        <w:rPr>
          <w:rStyle w:val="i"/>
        </w:rPr>
        <w:t>TomcatHomeDirectory</w:t>
      </w:r>
      <w:proofErr w:type="spellEnd"/>
      <w:r>
        <w:rPr>
          <w:rStyle w:val="i"/>
        </w:rPr>
        <w:t>&gt;</w:t>
      </w:r>
      <w:r>
        <w:t xml:space="preserve"> (the same directory as </w:t>
      </w:r>
      <w:proofErr w:type="spellStart"/>
      <w:r>
        <w:rPr>
          <w:rStyle w:val="i"/>
        </w:rPr>
        <w:t>determination_application_</w:t>
      </w:r>
      <w:proofErr w:type="gramStart"/>
      <w:r>
        <w:rPr>
          <w:rStyle w:val="i"/>
        </w:rPr>
        <w:t>overrides.properties</w:t>
      </w:r>
      <w:proofErr w:type="spellEnd"/>
      <w:proofErr w:type="gramEnd"/>
      <w:r>
        <w:t>).</w:t>
      </w:r>
    </w:p>
    <w:p w14:paraId="34A470FC" w14:textId="77777777" w:rsidR="00104A30" w:rsidRDefault="002F12F7">
      <w:pPr>
        <w:pStyle w:val="li"/>
        <w:numPr>
          <w:ilvl w:val="0"/>
          <w:numId w:val="97"/>
        </w:numPr>
      </w:pPr>
      <w:r>
        <w:t>Restart Tomcat.</w:t>
      </w:r>
    </w:p>
    <w:p w14:paraId="238F490B" w14:textId="77777777" w:rsidR="00104A30" w:rsidRDefault="002F12F7">
      <w:pPr>
        <w:pStyle w:val="li"/>
        <w:numPr>
          <w:ilvl w:val="0"/>
          <w:numId w:val="97"/>
        </w:numPr>
        <w:spacing w:after="16pt"/>
      </w:pPr>
      <w:r>
        <w:t>Repeat these steps on each Tomcat node.</w:t>
      </w:r>
    </w:p>
    <w:p w14:paraId="4AF1E823" w14:textId="77777777" w:rsidR="00104A30" w:rsidRDefault="002F12F7">
      <w:pPr>
        <w:pStyle w:val="h2"/>
      </w:pPr>
      <w:bookmarkStart w:id="228" w:name="_Toc256000090"/>
      <w:bookmarkStart w:id="229" w:name="_Toc256000043"/>
      <w:bookmarkStart w:id="230" w:name="1764657762"/>
      <w:r>
        <w:t>Cluster Testing</w:t>
      </w:r>
      <w:bookmarkEnd w:id="228"/>
      <w:bookmarkEnd w:id="229"/>
    </w:p>
    <w:bookmarkEnd w:id="230"/>
    <w:p w14:paraId="3D6368F2" w14:textId="77777777" w:rsidR="00104A30" w:rsidRDefault="002F12F7">
      <w:pPr>
        <w:pStyle w:val="p1"/>
      </w:pPr>
      <w:r>
        <w:t>Complete the following tests to confirm that clustering is configured correctly.</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75E4861E" w14:textId="77777777">
        <w:trPr>
          <w:cantSplit/>
          <w:trHeight w:val="480"/>
        </w:trPr>
        <w:tc>
          <w:tcPr>
            <w:tcW w:w="0pt" w:type="dxa"/>
            <w:tcBorders>
              <w:start w:val="single" w:sz="18" w:space="10" w:color="FA6400"/>
            </w:tcBorders>
            <w:tcMar>
              <w:top w:w="0pt" w:type="dxa"/>
              <w:start w:w="10.50pt" w:type="dxa"/>
              <w:bottom w:w="0pt" w:type="dxa"/>
              <w:end w:w="0pt" w:type="dxa"/>
            </w:tcMar>
          </w:tcPr>
          <w:p w14:paraId="29BDEAC6" w14:textId="77777777" w:rsidR="00104A30" w:rsidRDefault="002F12F7">
            <w:pPr>
              <w:pStyle w:val="p4"/>
            </w:pPr>
            <w:r>
              <w:t>If the tests fail, please double-check your settings before contacting Customer Support.</w:t>
            </w:r>
            <w:r>
              <w:br/>
            </w:r>
          </w:p>
        </w:tc>
      </w:tr>
    </w:tbl>
    <w:p w14:paraId="5AFA2515" w14:textId="77777777" w:rsidR="00104A30" w:rsidRDefault="002F12F7">
      <w:pPr>
        <w:pStyle w:val="p1"/>
      </w:pPr>
      <w:r>
        <w:t>Verify that cluster members can send and receive messages:</w:t>
      </w:r>
    </w:p>
    <w:p w14:paraId="496D7DF4" w14:textId="77777777" w:rsidR="00104A30" w:rsidRDefault="002F12F7">
      <w:pPr>
        <w:pStyle w:val="li"/>
        <w:numPr>
          <w:ilvl w:val="0"/>
          <w:numId w:val="98"/>
        </w:numPr>
        <w:spacing w:before="16pt"/>
      </w:pPr>
      <w:r>
        <w:t xml:space="preserve">After all cluster nodes are started, log on to Determination on one node and go to </w:t>
      </w:r>
      <w:r>
        <w:rPr>
          <w:rStyle w:val="b1"/>
        </w:rPr>
        <w:t>Menu &gt; System &gt; Diagnostics &gt; Cluster View</w:t>
      </w:r>
      <w:r>
        <w:t>. The page should list all nodes in the cluster.</w:t>
      </w:r>
    </w:p>
    <w:p w14:paraId="0885E5FE" w14:textId="77777777" w:rsidR="00104A30" w:rsidRDefault="002F12F7">
      <w:pPr>
        <w:pStyle w:val="li"/>
        <w:numPr>
          <w:ilvl w:val="0"/>
          <w:numId w:val="98"/>
        </w:numPr>
      </w:pPr>
      <w:r>
        <w:t xml:space="preserve">Click </w:t>
      </w:r>
      <w:r>
        <w:rPr>
          <w:rStyle w:val="b1"/>
        </w:rPr>
        <w:t>Actions &gt; Send Test Message</w:t>
      </w:r>
      <w:r>
        <w:t>.</w:t>
      </w:r>
    </w:p>
    <w:p w14:paraId="13D4E76A" w14:textId="77777777" w:rsidR="00104A30" w:rsidRDefault="002F12F7">
      <w:pPr>
        <w:pStyle w:val="li"/>
        <w:numPr>
          <w:ilvl w:val="0"/>
          <w:numId w:val="98"/>
        </w:numPr>
      </w:pPr>
      <w:r>
        <w:t xml:space="preserve">Log on to each of the other cluster members and go to </w:t>
      </w:r>
      <w:r>
        <w:rPr>
          <w:rStyle w:val="b1"/>
        </w:rPr>
        <w:t>Menu &gt; System &gt; Diagnostics &gt; Cluster View</w:t>
      </w:r>
      <w:r>
        <w:t xml:space="preserve">. Confirm that each node received the message (you may need to click </w:t>
      </w:r>
      <w:r>
        <w:rPr>
          <w:rStyle w:val="b1"/>
        </w:rPr>
        <w:t>Actions &gt; Refresh</w:t>
      </w:r>
      <w:r>
        <w:t>).</w:t>
      </w:r>
    </w:p>
    <w:p w14:paraId="69BE9271" w14:textId="77777777" w:rsidR="00104A30" w:rsidRDefault="002F12F7">
      <w:pPr>
        <w:pStyle w:val="li"/>
        <w:numPr>
          <w:ilvl w:val="0"/>
          <w:numId w:val="98"/>
        </w:numPr>
        <w:spacing w:after="16pt"/>
      </w:pPr>
      <w:r>
        <w:t>Repeat these steps from each node to ensure each node can send and receive messages.</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07BC3F43" w14:textId="77777777">
        <w:trPr>
          <w:cantSplit/>
          <w:trHeight w:val="480"/>
        </w:trPr>
        <w:tc>
          <w:tcPr>
            <w:tcW w:w="0pt" w:type="dxa"/>
            <w:tcBorders>
              <w:start w:val="single" w:sz="18" w:space="10" w:color="FA6400"/>
            </w:tcBorders>
            <w:tcMar>
              <w:top w:w="0pt" w:type="dxa"/>
              <w:start w:w="10.50pt" w:type="dxa"/>
              <w:bottom w:w="0pt" w:type="dxa"/>
              <w:end w:w="0pt" w:type="dxa"/>
            </w:tcMar>
          </w:tcPr>
          <w:p w14:paraId="4F04D716" w14:textId="77777777" w:rsidR="00104A30" w:rsidRDefault="002F12F7">
            <w:pPr>
              <w:pStyle w:val="p4"/>
            </w:pPr>
            <w:r>
              <w:t xml:space="preserve">Skip this </w:t>
            </w:r>
            <w:proofErr w:type="gramStart"/>
            <w:r>
              <w:t>below section</w:t>
            </w:r>
            <w:proofErr w:type="gramEnd"/>
            <w:r>
              <w:t xml:space="preserve"> for versions starting from 5.13.4.3.</w:t>
            </w:r>
            <w:r>
              <w:br/>
            </w:r>
          </w:p>
        </w:tc>
      </w:tr>
    </w:tbl>
    <w:p w14:paraId="5BD39FC4" w14:textId="77777777" w:rsidR="00104A30" w:rsidRDefault="002F12F7">
      <w:pPr>
        <w:pStyle w:val="p1"/>
      </w:pPr>
      <w:r>
        <w:t>Verify that resetting the cache on one node resets all caches in the cluster:</w:t>
      </w:r>
    </w:p>
    <w:p w14:paraId="60A50568" w14:textId="77777777" w:rsidR="00104A30" w:rsidRDefault="002F12F7">
      <w:pPr>
        <w:pStyle w:val="li"/>
        <w:numPr>
          <w:ilvl w:val="0"/>
          <w:numId w:val="99"/>
        </w:numPr>
        <w:spacing w:before="16pt"/>
      </w:pPr>
      <w:r>
        <w:t xml:space="preserve">Populate the Determination cache by clicking </w:t>
      </w:r>
      <w:r>
        <w:rPr>
          <w:rStyle w:val="b1"/>
        </w:rPr>
        <w:t>Menu &gt; System &gt; Companies</w:t>
      </w:r>
      <w:r>
        <w:t xml:space="preserve"> on each node.</w:t>
      </w:r>
    </w:p>
    <w:p w14:paraId="35CD5381" w14:textId="77777777" w:rsidR="00104A30" w:rsidRDefault="002F12F7">
      <w:pPr>
        <w:pStyle w:val="li"/>
        <w:numPr>
          <w:ilvl w:val="0"/>
          <w:numId w:val="99"/>
        </w:numPr>
      </w:pPr>
      <w:r>
        <w:t xml:space="preserve">On each of the cluster nodes, go to </w:t>
      </w:r>
      <w:r>
        <w:rPr>
          <w:rStyle w:val="b1"/>
        </w:rPr>
        <w:t>Menu &gt; System &gt; Diagnostics &gt; Cache View</w:t>
      </w:r>
      <w:r>
        <w:t>.</w:t>
      </w:r>
    </w:p>
    <w:p w14:paraId="210944D8" w14:textId="77777777" w:rsidR="00104A30" w:rsidRDefault="002F12F7">
      <w:pPr>
        <w:pStyle w:val="li"/>
        <w:numPr>
          <w:ilvl w:val="0"/>
          <w:numId w:val="99"/>
        </w:numPr>
      </w:pPr>
      <w:r>
        <w:t xml:space="preserve">Enter </w:t>
      </w:r>
      <w:r>
        <w:rPr>
          <w:rStyle w:val="b1"/>
        </w:rPr>
        <w:t>ALL</w:t>
      </w:r>
      <w:r>
        <w:t xml:space="preserve"> in the </w:t>
      </w:r>
      <w:r>
        <w:rPr>
          <w:rStyle w:val="b1"/>
        </w:rPr>
        <w:t>Table Name or 'ALL'</w:t>
      </w:r>
      <w:r>
        <w:t xml:space="preserve"> field then click </w:t>
      </w:r>
      <w:r>
        <w:rPr>
          <w:rStyle w:val="b1"/>
        </w:rPr>
        <w:t>Search</w:t>
      </w:r>
      <w:r>
        <w:t>. The cache content is displayed on each node.</w:t>
      </w:r>
    </w:p>
    <w:p w14:paraId="7BA2E928" w14:textId="77777777" w:rsidR="00104A30" w:rsidRDefault="002F12F7">
      <w:pPr>
        <w:pStyle w:val="li"/>
        <w:numPr>
          <w:ilvl w:val="0"/>
          <w:numId w:val="99"/>
        </w:numPr>
        <w:spacing w:after="16pt"/>
      </w:pPr>
      <w:r>
        <w:t xml:space="preserve">On any cluster node, click </w:t>
      </w:r>
      <w:r>
        <w:rPr>
          <w:rStyle w:val="b1"/>
        </w:rPr>
        <w:t>Actions &gt; Reset Cache</w:t>
      </w:r>
      <w:r>
        <w:t xml:space="preserve">, and then perform another search for </w:t>
      </w:r>
      <w:r>
        <w:rPr>
          <w:rStyle w:val="b1"/>
        </w:rPr>
        <w:t>ALL</w:t>
      </w:r>
      <w:r>
        <w:t xml:space="preserve"> on the other nodes. If you have not accessed any other pages, the list should be empty (no entity has been cached).</w:t>
      </w:r>
    </w:p>
    <w:p w14:paraId="33D7A9CE" w14:textId="77777777" w:rsidR="00104A30" w:rsidRDefault="002F12F7">
      <w:pPr>
        <w:pStyle w:val="h1"/>
      </w:pPr>
      <w:bookmarkStart w:id="231" w:name="_Toc256000091"/>
      <w:bookmarkStart w:id="232" w:name="_Toc256000044"/>
      <w:r>
        <w:lastRenderedPageBreak/>
        <w:t>Reporting Application Upgrade Dependency</w:t>
      </w:r>
      <w:bookmarkEnd w:id="231"/>
      <w:bookmarkEnd w:id="232"/>
    </w:p>
    <w:p w14:paraId="739A0A7E" w14:textId="77777777" w:rsidR="00104A30" w:rsidRDefault="002F12F7">
      <w:pPr>
        <w:pStyle w:val="p1"/>
      </w:pPr>
      <w:r>
        <w:t>Skip this section if you are not using the Reporting Application.</w:t>
      </w:r>
    </w:p>
    <w:p w14:paraId="779168A0" w14:textId="77777777" w:rsidR="00104A30" w:rsidRDefault="002F12F7">
      <w:pPr>
        <w:pStyle w:val="li"/>
        <w:numPr>
          <w:ilvl w:val="0"/>
          <w:numId w:val="100"/>
        </w:numPr>
        <w:spacing w:before="16pt"/>
      </w:pPr>
      <w:r>
        <w:t>If the environment is upgraded to 5.13 from a lower version (for example, 5.12 or 5.11).</w:t>
      </w:r>
    </w:p>
    <w:p w14:paraId="2067AED9" w14:textId="77777777" w:rsidR="00104A30" w:rsidRDefault="002F12F7">
      <w:pPr>
        <w:pStyle w:val="li"/>
        <w:numPr>
          <w:ilvl w:val="0"/>
          <w:numId w:val="100"/>
        </w:numPr>
      </w:pPr>
      <w:r>
        <w:t>ONESOURCE Determination upgrade has data conflict ID in table RS_LOOKUPS of Reporting Application schema which in turn fails the SBX Stage Load Job.</w:t>
      </w:r>
    </w:p>
    <w:p w14:paraId="44AB83E3" w14:textId="77777777" w:rsidR="00104A30" w:rsidRDefault="002F12F7">
      <w:pPr>
        <w:pStyle w:val="li"/>
        <w:numPr>
          <w:ilvl w:val="0"/>
          <w:numId w:val="100"/>
        </w:numPr>
      </w:pPr>
      <w:r>
        <w:t xml:space="preserve">Run the query select* from </w:t>
      </w:r>
      <w:proofErr w:type="spellStart"/>
      <w:r>
        <w:t>RS_Lookups</w:t>
      </w:r>
      <w:proofErr w:type="spellEnd"/>
      <w:r>
        <w:t xml:space="preserve"> in SBXRPTAUD Schema and take a backup.</w:t>
      </w:r>
    </w:p>
    <w:p w14:paraId="02EF7921" w14:textId="77777777" w:rsidR="00104A30" w:rsidRDefault="002F12F7">
      <w:pPr>
        <w:pStyle w:val="li"/>
        <w:numPr>
          <w:ilvl w:val="0"/>
          <w:numId w:val="100"/>
        </w:numPr>
      </w:pPr>
      <w:r>
        <w:t>Run the below query in SBXRPTAUD Schema of Reporting Application:</w:t>
      </w:r>
    </w:p>
    <w:p w14:paraId="38069C6A" w14:textId="77777777" w:rsidR="00104A30" w:rsidRDefault="002F12F7">
      <w:pPr>
        <w:pStyle w:val="p1"/>
      </w:pPr>
      <w:r>
        <w:rPr>
          <w:rStyle w:val="code"/>
        </w:rPr>
        <w:t>delete from RS_LOOKUPS</w:t>
      </w:r>
    </w:p>
    <w:p w14:paraId="70AB558A" w14:textId="77777777" w:rsidR="00104A30" w:rsidRDefault="002F12F7">
      <w:pPr>
        <w:pStyle w:val="li"/>
        <w:numPr>
          <w:ilvl w:val="0"/>
          <w:numId w:val="100"/>
        </w:numPr>
        <w:spacing w:after="16pt"/>
      </w:pPr>
      <w:r>
        <w:t xml:space="preserve">Run the ETL “SBX STAGE LOAD” again to make sure it was successful. In case the previous jobs </w:t>
      </w:r>
      <w:proofErr w:type="gramStart"/>
      <w:r>
        <w:t>failed</w:t>
      </w:r>
      <w:proofErr w:type="gramEnd"/>
      <w:r>
        <w:t>, run a job clean up.</w:t>
      </w:r>
    </w:p>
    <w:p w14:paraId="77FD8777" w14:textId="77777777" w:rsidR="00104A30" w:rsidRDefault="00104A30">
      <w:pPr>
        <w:sectPr w:rsidR="00104A30">
          <w:headerReference w:type="even" r:id="rId92"/>
          <w:headerReference w:type="default" r:id="rId93"/>
          <w:footerReference w:type="even" r:id="rId94"/>
          <w:footerReference w:type="default" r:id="rId95"/>
          <w:headerReference w:type="first" r:id="rId96"/>
          <w:footerReference w:type="first" r:id="rId97"/>
          <w:pgSz w:w="612pt" w:h="792pt"/>
          <w:pgMar w:top="108pt" w:right="42pt" w:bottom="81pt" w:left="42.75pt" w:header="27.75pt" w:footer="36.75pt" w:gutter="0pt"/>
          <w:cols w:space="36pt"/>
          <w:titlePg/>
        </w:sectPr>
      </w:pPr>
    </w:p>
    <w:p w14:paraId="5442D5A4" w14:textId="77777777" w:rsidR="00104A30" w:rsidRDefault="002F12F7">
      <w:pPr>
        <w:pStyle w:val="h1"/>
      </w:pPr>
      <w:bookmarkStart w:id="233" w:name="_Toc256000092"/>
      <w:bookmarkStart w:id="234" w:name="_Toc256000045"/>
      <w:r>
        <w:lastRenderedPageBreak/>
        <w:t>Time Eviction Cache</w:t>
      </w:r>
      <w:bookmarkEnd w:id="233"/>
      <w:bookmarkEnd w:id="234"/>
    </w:p>
    <w:p w14:paraId="230AE6B2" w14:textId="77777777" w:rsidR="00104A30" w:rsidRDefault="002F12F7">
      <w:pPr>
        <w:pStyle w:val="p1"/>
      </w:pPr>
      <w:r>
        <w:t>Complete the following:</w:t>
      </w:r>
    </w:p>
    <w:p w14:paraId="744106A3" w14:textId="77777777" w:rsidR="00104A30" w:rsidRDefault="002F12F7">
      <w:pPr>
        <w:pStyle w:val="li"/>
        <w:numPr>
          <w:ilvl w:val="0"/>
          <w:numId w:val="101"/>
        </w:numPr>
        <w:spacing w:before="16pt"/>
      </w:pPr>
      <w:r>
        <w:t>Stop Tomcat.</w:t>
      </w:r>
    </w:p>
    <w:p w14:paraId="7DA8A275" w14:textId="77777777" w:rsidR="00104A30" w:rsidRDefault="002F12F7">
      <w:pPr>
        <w:pStyle w:val="li"/>
        <w:numPr>
          <w:ilvl w:val="0"/>
          <w:numId w:val="101"/>
        </w:numPr>
      </w:pPr>
      <w:r>
        <w:t xml:space="preserve">Go to the </w:t>
      </w:r>
      <w:r>
        <w:rPr>
          <w:rStyle w:val="i"/>
        </w:rPr>
        <w:t>clustering</w:t>
      </w:r>
      <w:r>
        <w:t xml:space="preserve"> directory where you unzipped </w:t>
      </w:r>
      <w:r>
        <w:rPr>
          <w:rStyle w:val="i"/>
        </w:rPr>
        <w:t>513xx</w:t>
      </w:r>
      <w:r>
        <w:t xml:space="preserve"> (see </w:t>
      </w:r>
      <w:r>
        <w:rPr>
          <w:rStyle w:val="xref"/>
        </w:rPr>
        <w:t xml:space="preserve">Download the Software (page </w:t>
      </w:r>
      <w:r>
        <w:fldChar w:fldCharType="begin"/>
      </w:r>
      <w:r>
        <w:instrText xml:space="preserve"> PAGEREF _Ref1171016626 \h  \* MERGEFORMAT </w:instrText>
      </w:r>
      <w:r>
        <w:fldChar w:fldCharType="separate"/>
      </w:r>
      <w:r>
        <w:rPr>
          <w:rStyle w:val="xref"/>
        </w:rPr>
        <w:t>15</w:t>
      </w:r>
      <w:r>
        <w:rPr>
          <w:rStyle w:val="xref"/>
        </w:rPr>
        <w:fldChar w:fldCharType="end"/>
      </w:r>
      <w:r>
        <w:rPr>
          <w:rStyle w:val="xref"/>
        </w:rPr>
        <w:t>)</w:t>
      </w:r>
      <w:r>
        <w:t>).</w:t>
      </w:r>
    </w:p>
    <w:p w14:paraId="496D5D76" w14:textId="77777777" w:rsidR="00104A30" w:rsidRDefault="002F12F7">
      <w:pPr>
        <w:pStyle w:val="li"/>
        <w:numPr>
          <w:ilvl w:val="0"/>
          <w:numId w:val="101"/>
        </w:numPr>
      </w:pPr>
      <w:r>
        <w:t xml:space="preserve">Copy the </w:t>
      </w:r>
      <w:r>
        <w:rPr>
          <w:rStyle w:val="i"/>
        </w:rPr>
        <w:t>infinispan-timed-cache.xml</w:t>
      </w:r>
      <w:r>
        <w:t xml:space="preserve"> file to the lib directory under </w:t>
      </w:r>
      <w:r>
        <w:rPr>
          <w:rStyle w:val="i"/>
        </w:rPr>
        <w:t>&lt;</w:t>
      </w:r>
      <w:proofErr w:type="spellStart"/>
      <w:r>
        <w:rPr>
          <w:rStyle w:val="i"/>
        </w:rPr>
        <w:t>TomcatHomeDirectory</w:t>
      </w:r>
      <w:proofErr w:type="spellEnd"/>
      <w:r>
        <w:rPr>
          <w:rStyle w:val="i"/>
        </w:rPr>
        <w:t>&gt;</w:t>
      </w:r>
      <w:r>
        <w:t>.</w:t>
      </w:r>
    </w:p>
    <w:tbl>
      <w:tblPr>
        <w:tblW w:w="100.0%" w:type="pct"/>
        <w:tblBorders>
          <w:start w:val="single" w:sz="18" w:space="10" w:color="FA6400"/>
        </w:tblBorders>
        <w:tblCellMar>
          <w:start w:w="10.50pt" w:type="dxa"/>
          <w:end w:w="0pt" w:type="dxa"/>
        </w:tblCellMar>
        <w:tblLook w:firstRow="1" w:lastRow="0" w:firstColumn="1" w:lastColumn="0" w:noHBand="0" w:noVBand="1"/>
      </w:tblPr>
      <w:tblGrid>
        <w:gridCol w:w="10422"/>
      </w:tblGrid>
      <w:tr w:rsidR="00104A30" w14:paraId="45639983" w14:textId="77777777">
        <w:trPr>
          <w:cantSplit/>
          <w:trHeight w:val="480"/>
        </w:trPr>
        <w:tc>
          <w:tcPr>
            <w:tcW w:w="0pt" w:type="dxa"/>
            <w:tcBorders>
              <w:start w:val="single" w:sz="18" w:space="10" w:color="FA6400"/>
            </w:tcBorders>
            <w:tcMar>
              <w:top w:w="0pt" w:type="dxa"/>
              <w:start w:w="10.50pt" w:type="dxa"/>
              <w:bottom w:w="0pt" w:type="dxa"/>
              <w:end w:w="0pt" w:type="dxa"/>
            </w:tcMar>
          </w:tcPr>
          <w:p w14:paraId="03A7548F" w14:textId="77777777" w:rsidR="00104A30" w:rsidRDefault="002F12F7">
            <w:pPr>
              <w:pStyle w:val="p4"/>
            </w:pPr>
            <w:r>
              <w:t xml:space="preserve">The </w:t>
            </w:r>
            <w:r>
              <w:rPr>
                <w:rStyle w:val="b1"/>
              </w:rPr>
              <w:t>expiration lifespan="600000”</w:t>
            </w:r>
            <w:r>
              <w:t xml:space="preserve"> value determines the cache retention time in </w:t>
            </w:r>
            <w:r>
              <w:rPr>
                <w:rStyle w:val="i"/>
              </w:rPr>
              <w:t>milliseconds</w:t>
            </w:r>
            <w:r>
              <w:t>. Change this value as per appropriate time that caching needs to be retained.</w:t>
            </w:r>
          </w:p>
        </w:tc>
      </w:tr>
    </w:tbl>
    <w:p w14:paraId="19050CD6" w14:textId="77777777" w:rsidR="00104A30" w:rsidRDefault="002F12F7">
      <w:pPr>
        <w:pStyle w:val="li"/>
        <w:numPr>
          <w:ilvl w:val="0"/>
          <w:numId w:val="101"/>
        </w:numPr>
      </w:pPr>
      <w:r>
        <w:t xml:space="preserve">Go to the </w:t>
      </w:r>
      <w:r>
        <w:rPr>
          <w:rStyle w:val="i"/>
        </w:rPr>
        <w:t>lib</w:t>
      </w:r>
      <w:r>
        <w:t xml:space="preserve"> directory under </w:t>
      </w:r>
      <w:r>
        <w:rPr>
          <w:rStyle w:val="i"/>
        </w:rPr>
        <w:t>&lt;</w:t>
      </w:r>
      <w:proofErr w:type="spellStart"/>
      <w:r>
        <w:rPr>
          <w:rStyle w:val="i"/>
        </w:rPr>
        <w:t>TomcatHomeDirectory</w:t>
      </w:r>
      <w:proofErr w:type="spellEnd"/>
      <w:r>
        <w:rPr>
          <w:rStyle w:val="i"/>
        </w:rPr>
        <w:t>&gt;</w:t>
      </w:r>
      <w:r>
        <w:t>.</w:t>
      </w:r>
    </w:p>
    <w:p w14:paraId="71CA23D6" w14:textId="77777777" w:rsidR="00104A30" w:rsidRDefault="002F12F7">
      <w:pPr>
        <w:pStyle w:val="li"/>
        <w:numPr>
          <w:ilvl w:val="0"/>
          <w:numId w:val="101"/>
        </w:numPr>
      </w:pPr>
      <w:r>
        <w:t xml:space="preserve">Create a new file called </w:t>
      </w:r>
      <w:proofErr w:type="spellStart"/>
      <w:r>
        <w:rPr>
          <w:rStyle w:val="i"/>
        </w:rPr>
        <w:t>determination_application_</w:t>
      </w:r>
      <w:proofErr w:type="gramStart"/>
      <w:r>
        <w:rPr>
          <w:rStyle w:val="i"/>
        </w:rPr>
        <w:t>overrides.properties</w:t>
      </w:r>
      <w:proofErr w:type="spellEnd"/>
      <w:proofErr w:type="gramEnd"/>
      <w:r>
        <w:t>, and then insert the following lines:</w:t>
      </w:r>
    </w:p>
    <w:p w14:paraId="72CDCE7D" w14:textId="77777777" w:rsidR="00104A30" w:rsidRDefault="002F12F7">
      <w:pPr>
        <w:pStyle w:val="pCodeSample1"/>
      </w:pPr>
      <w:proofErr w:type="gramStart"/>
      <w:r>
        <w:t>determination.infinispan</w:t>
      </w:r>
      <w:proofErr w:type="gramEnd"/>
      <w:r>
        <w:t>.</w:t>
      </w:r>
      <w:proofErr w:type="gramStart"/>
      <w:r>
        <w:t>cache.configuration</w:t>
      </w:r>
      <w:proofErr w:type="gramEnd"/>
      <w:r>
        <w:t>=infinispan-timed-cache.xml</w:t>
      </w:r>
    </w:p>
    <w:p w14:paraId="5C777417" w14:textId="77777777" w:rsidR="00104A30" w:rsidRDefault="002F12F7">
      <w:pPr>
        <w:pStyle w:val="li"/>
        <w:numPr>
          <w:ilvl w:val="0"/>
          <w:numId w:val="101"/>
        </w:numPr>
      </w:pPr>
      <w:r>
        <w:t xml:space="preserve">Save and close the file </w:t>
      </w:r>
      <w:proofErr w:type="spellStart"/>
      <w:r>
        <w:rPr>
          <w:rStyle w:val="i"/>
        </w:rPr>
        <w:t>determination_application_</w:t>
      </w:r>
      <w:proofErr w:type="gramStart"/>
      <w:r>
        <w:rPr>
          <w:rStyle w:val="i"/>
        </w:rPr>
        <w:t>overrides.properties</w:t>
      </w:r>
      <w:proofErr w:type="spellEnd"/>
      <w:proofErr w:type="gramEnd"/>
      <w:r>
        <w:t>.</w:t>
      </w:r>
    </w:p>
    <w:p w14:paraId="6DAD78BC" w14:textId="77777777" w:rsidR="00104A30" w:rsidRDefault="002F12F7">
      <w:pPr>
        <w:pStyle w:val="li"/>
        <w:numPr>
          <w:ilvl w:val="0"/>
          <w:numId w:val="101"/>
        </w:numPr>
      </w:pPr>
      <w:r>
        <w:t>Restart Tomcat.</w:t>
      </w:r>
    </w:p>
    <w:p w14:paraId="32FDB118" w14:textId="77777777" w:rsidR="00104A30" w:rsidRDefault="002F12F7">
      <w:pPr>
        <w:pStyle w:val="li"/>
        <w:numPr>
          <w:ilvl w:val="0"/>
          <w:numId w:val="101"/>
        </w:numPr>
        <w:spacing w:after="16pt"/>
      </w:pPr>
      <w:r>
        <w:t>Repeat these steps on each Tomcat node.</w:t>
      </w:r>
    </w:p>
    <w:p w14:paraId="497FB5AB" w14:textId="77777777" w:rsidR="00104A30" w:rsidRDefault="00104A30">
      <w:pPr>
        <w:sectPr w:rsidR="00104A30">
          <w:headerReference w:type="even" r:id="rId98"/>
          <w:headerReference w:type="default" r:id="rId99"/>
          <w:footerReference w:type="even" r:id="rId100"/>
          <w:footerReference w:type="default" r:id="rId101"/>
          <w:headerReference w:type="first" r:id="rId102"/>
          <w:footerReference w:type="first" r:id="rId103"/>
          <w:pgSz w:w="612pt" w:h="792pt"/>
          <w:pgMar w:top="108pt" w:right="42pt" w:bottom="81pt" w:left="42.75pt" w:header="27.75pt" w:footer="36.75pt" w:gutter="0pt"/>
          <w:cols w:space="36pt"/>
          <w:titlePg/>
        </w:sectPr>
      </w:pPr>
    </w:p>
    <w:p w14:paraId="436933B1" w14:textId="77777777" w:rsidR="00104A30" w:rsidRDefault="002F12F7">
      <w:pPr>
        <w:pStyle w:val="h1"/>
      </w:pPr>
      <w:bookmarkStart w:id="235" w:name="_Toc256000093"/>
      <w:bookmarkStart w:id="236" w:name="_Toc256000046"/>
      <w:r>
        <w:lastRenderedPageBreak/>
        <w:t>Performing Additional Configurations</w:t>
      </w:r>
      <w:bookmarkEnd w:id="235"/>
      <w:bookmarkEnd w:id="236"/>
    </w:p>
    <w:p w14:paraId="35F0ED96" w14:textId="77777777" w:rsidR="00104A30" w:rsidRDefault="002F12F7">
      <w:pPr>
        <w:pStyle w:val="p1"/>
      </w:pPr>
      <w:r>
        <w:t>Once you verify that ONESOURCE Indirect Tax Determination is running, you may need to complete some post-installation tasks:</w:t>
      </w:r>
    </w:p>
    <w:p w14:paraId="76D756A0" w14:textId="77777777" w:rsidR="00104A30" w:rsidRDefault="002F12F7">
      <w:pPr>
        <w:pStyle w:val="li"/>
        <w:numPr>
          <w:ilvl w:val="0"/>
          <w:numId w:val="102"/>
        </w:numPr>
        <w:spacing w:before="16pt"/>
      </w:pPr>
      <w:r>
        <w:t>Connecting your Determination instance to your business source system using integration software. Contact your implementation partner for assistance.</w:t>
      </w:r>
    </w:p>
    <w:p w14:paraId="3E232EBD" w14:textId="77777777" w:rsidR="00104A30" w:rsidRDefault="002F12F7">
      <w:pPr>
        <w:pStyle w:val="li"/>
        <w:numPr>
          <w:ilvl w:val="0"/>
          <w:numId w:val="102"/>
        </w:numPr>
      </w:pPr>
      <w:r>
        <w:t>Securing your Determination installation. See the Determination Help topic "Security Measures."</w:t>
      </w:r>
    </w:p>
    <w:p w14:paraId="66C4D0D0" w14:textId="77777777" w:rsidR="00104A30" w:rsidRDefault="002F12F7">
      <w:pPr>
        <w:pStyle w:val="li"/>
        <w:numPr>
          <w:ilvl w:val="0"/>
          <w:numId w:val="102"/>
        </w:numPr>
      </w:pPr>
      <w:r>
        <w:t>Modifying Configuration parameters to reflect your hardware, network, and security environment. You can also modify those parameters that affect auditing, tax calculations, and reporting. See the Help topic "Configuration."</w:t>
      </w:r>
    </w:p>
    <w:p w14:paraId="278BB8B2" w14:textId="77777777" w:rsidR="00104A30" w:rsidRDefault="002F12F7">
      <w:pPr>
        <w:pStyle w:val="li"/>
        <w:numPr>
          <w:ilvl w:val="0"/>
          <w:numId w:val="102"/>
        </w:numPr>
      </w:pPr>
      <w:r>
        <w:t>Setting up users to access Determination. This might include tax professionals, tax clerks, and Determination administrators. See the Help topic "Edit Users."</w:t>
      </w:r>
    </w:p>
    <w:p w14:paraId="3639452E" w14:textId="77777777" w:rsidR="00104A30" w:rsidRDefault="002F12F7">
      <w:pPr>
        <w:pStyle w:val="li"/>
        <w:numPr>
          <w:ilvl w:val="0"/>
          <w:numId w:val="102"/>
        </w:numPr>
      </w:pPr>
      <w:r>
        <w:t xml:space="preserve">Completing the Company configuration you began in the section "Creating and Configuring a Determination Company." See the Help topic "Working </w:t>
      </w:r>
      <w:proofErr w:type="gramStart"/>
      <w:r>
        <w:t>With</w:t>
      </w:r>
      <w:proofErr w:type="gramEnd"/>
      <w:r>
        <w:t xml:space="preserve"> Companies."</w:t>
      </w:r>
    </w:p>
    <w:p w14:paraId="4E1FB83F" w14:textId="77777777" w:rsidR="00104A30" w:rsidRDefault="002F12F7">
      <w:pPr>
        <w:pStyle w:val="li"/>
        <w:numPr>
          <w:ilvl w:val="0"/>
          <w:numId w:val="102"/>
        </w:numPr>
        <w:spacing w:after="16pt"/>
      </w:pPr>
      <w:r>
        <w:t>Installing and configuring ONESOURCE Indirect Tax Reporting. See the Help topic "Running Reports."</w:t>
      </w:r>
    </w:p>
    <w:sectPr w:rsidR="00104A30">
      <w:headerReference w:type="even" r:id="rId104"/>
      <w:headerReference w:type="default" r:id="rId105"/>
      <w:footerReference w:type="even" r:id="rId106"/>
      <w:footerReference w:type="default" r:id="rId107"/>
      <w:headerReference w:type="first" r:id="rId108"/>
      <w:footerReference w:type="first" r:id="rId109"/>
      <w:pgSz w:w="612pt" w:h="792pt"/>
      <w:pgMar w:top="108pt" w:right="42pt" w:bottom="81pt" w:left="42.75pt" w:header="27.75pt" w:footer="36.75pt" w:gutter="0pt"/>
      <w:cols w:space="36pt"/>
      <w:titlePg/>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A2B06CF" w14:textId="77777777" w:rsidR="004D5421" w:rsidRDefault="004D5421">
      <w:r>
        <w:separator/>
      </w:r>
    </w:p>
  </w:endnote>
  <w:endnote w:type="continuationSeparator" w:id="0">
    <w:p w14:paraId="67DD9854" w14:textId="77777777" w:rsidR="004D5421" w:rsidRDefault="004D5421">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iso-8859-1"/>
    <w:family w:val="swiss"/>
    <w:pitch w:val="variable"/>
    <w:sig w:usb0="E0002EFF" w:usb1="C000785B" w:usb2="00000009" w:usb3="00000000" w:csb0="000001FF" w:csb1="00000000"/>
  </w:font>
  <w:font w:name="Knowledge Regular">
    <w:altName w:val="Calibri"/>
    <w:panose1 w:val="020B0506000000020004"/>
    <w:charset w:characterSet="iso-8859-1"/>
    <w:family w:val="swiss"/>
    <w:notTrueType/>
    <w:pitch w:val="variable"/>
    <w:sig w:usb0="A00002EF" w:usb1="5000204A" w:usb2="00000000" w:usb3="00000000" w:csb0="0000009F" w:csb1="00000000"/>
  </w:font>
  <w:font w:name="Knowledge Bold">
    <w:panose1 w:val="020B0503050000020004"/>
    <w:charset w:characterSet="iso-8859-1"/>
    <w:family w:val="swiss"/>
    <w:notTrueType/>
    <w:pitch w:val="variable"/>
    <w:sig w:usb0="A00002EF" w:usb1="5000204A" w:usb2="00000000" w:usb3="00000000" w:csb0="0000009F" w:csb1="00000000"/>
  </w:font>
  <w:font w:name="Knowledge Regular Italic">
    <w:altName w:val="Arial"/>
    <w:panose1 w:val="020B0506050000090004"/>
    <w:charset w:characterSet="iso-8859-1"/>
    <w:family w:val="swiss"/>
    <w:notTrueType/>
    <w:pitch w:val="variable"/>
    <w:sig w:usb0="A00002EF" w:usb1="5000204A" w:usb2="00000000" w:usb3="00000000" w:csb0="0000009F" w:csb1="00000000"/>
  </w:font>
  <w:font w:name="Calibri">
    <w:panose1 w:val="020F0502020204030204"/>
    <w:charset w:characterSet="iso-8859-1"/>
    <w:family w:val="swiss"/>
    <w:pitch w:val="variable"/>
    <w:sig w:usb0="E4002EFF" w:usb1="C200247B" w:usb2="00000009" w:usb3="00000000" w:csb0="000001FF" w:csb1="00000000"/>
  </w:font>
  <w:font w:name="Calibri Light">
    <w:panose1 w:val="020F03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9F9CE07" w14:textId="77777777" w:rsidR="00104A30" w:rsidRDefault="00104A30"/>
</w:ftr>
</file>

<file path=word/footer1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BE4A3C0" w14:textId="77777777" w:rsidR="00104A30" w:rsidRDefault="002F12F7">
    <w:pPr>
      <w:pStyle w:val="pPrintFooter"/>
    </w:pPr>
    <w:r>
      <w:t xml:space="preserve">ONESOURCE Determination </w:t>
    </w:r>
  </w:p>
  <w:p w14:paraId="4D6ADD7B" w14:textId="77777777" w:rsidR="00104A30" w:rsidRDefault="002F12F7">
    <w:pPr>
      <w:pStyle w:val="pPrintFooter"/>
    </w:pPr>
    <w:r>
      <w:t xml:space="preserve">Installation Guide </w:t>
    </w:r>
    <w:r>
      <w:rPr>
        <w:rStyle w:val="variable"/>
      </w:rPr>
      <w:t>VWIP - INTERNAL USE ONLY</w:t>
    </w:r>
  </w:p>
</w:ftr>
</file>

<file path=word/footer1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E1B9260" w14:textId="77777777" w:rsidR="00104A30" w:rsidRDefault="002F12F7">
    <w:pPr>
      <w:pStyle w:val="pPrintFooter"/>
      <w:jc w:val="end"/>
    </w:pPr>
    <w:r>
      <w:t xml:space="preserve">ONESOURCE Determination </w:t>
    </w:r>
  </w:p>
  <w:p w14:paraId="72CB3733" w14:textId="77777777" w:rsidR="00104A30" w:rsidRDefault="002F12F7">
    <w:pPr>
      <w:pStyle w:val="pPrintFooter"/>
      <w:jc w:val="end"/>
    </w:pPr>
    <w:r>
      <w:t xml:space="preserve">Installation Guide </w:t>
    </w:r>
    <w:r>
      <w:rPr>
        <w:rStyle w:val="variable"/>
      </w:rPr>
      <w:t>VWIP - INTERNAL USE ONLY</w:t>
    </w:r>
  </w:p>
</w:ftr>
</file>

<file path=word/footer1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E57CF7C" w14:textId="77777777" w:rsidR="00104A30" w:rsidRDefault="002F12F7">
    <w:pPr>
      <w:pStyle w:val="pPrintFooter"/>
      <w:jc w:val="end"/>
    </w:pPr>
    <w:r>
      <w:t xml:space="preserve">ONESOURCE Determination </w:t>
    </w:r>
  </w:p>
  <w:p w14:paraId="59BF70E2" w14:textId="77777777" w:rsidR="00104A30" w:rsidRDefault="002F12F7">
    <w:pPr>
      <w:pStyle w:val="pPrintFooter"/>
      <w:jc w:val="end"/>
    </w:pPr>
    <w:r>
      <w:t xml:space="preserve">Installation Guide </w:t>
    </w:r>
    <w:r>
      <w:rPr>
        <w:rStyle w:val="variable"/>
      </w:rPr>
      <w:t>VWIP - INTERNAL USE ONLY</w:t>
    </w:r>
  </w:p>
</w:ftr>
</file>

<file path=word/footer1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FCBC5A7" w14:textId="77777777" w:rsidR="00104A30" w:rsidRDefault="002F12F7">
    <w:pPr>
      <w:pStyle w:val="pPrintFooter"/>
    </w:pPr>
    <w:r>
      <w:t xml:space="preserve">ONESOURCE Determination </w:t>
    </w:r>
  </w:p>
  <w:p w14:paraId="576A7434" w14:textId="77777777" w:rsidR="00104A30" w:rsidRDefault="002F12F7">
    <w:pPr>
      <w:pStyle w:val="pPrintFooter"/>
    </w:pPr>
    <w:r>
      <w:t xml:space="preserve">Installation Guide </w:t>
    </w:r>
    <w:r>
      <w:rPr>
        <w:rStyle w:val="variable"/>
      </w:rPr>
      <w:t>VWIP - INTERNAL USE ONLY</w:t>
    </w:r>
  </w:p>
</w:ftr>
</file>

<file path=word/footer1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A198A02" w14:textId="77777777" w:rsidR="00104A30" w:rsidRDefault="002F12F7">
    <w:pPr>
      <w:pStyle w:val="pPrintFooter"/>
      <w:jc w:val="end"/>
    </w:pPr>
    <w:r>
      <w:t xml:space="preserve">ONESOURCE Determination </w:t>
    </w:r>
  </w:p>
  <w:p w14:paraId="50D04A70" w14:textId="77777777" w:rsidR="00104A30" w:rsidRDefault="002F12F7">
    <w:pPr>
      <w:pStyle w:val="pPrintFooter"/>
      <w:jc w:val="end"/>
    </w:pPr>
    <w:r>
      <w:t xml:space="preserve">Installation Guide </w:t>
    </w:r>
    <w:r>
      <w:rPr>
        <w:rStyle w:val="variable"/>
      </w:rPr>
      <w:t>VWIP - INTERNAL USE ONLY</w:t>
    </w:r>
  </w:p>
</w:ftr>
</file>

<file path=word/footer1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FE6EC4C" w14:textId="77777777" w:rsidR="00104A30" w:rsidRDefault="002F12F7">
    <w:pPr>
      <w:pStyle w:val="pPrintFooter"/>
      <w:jc w:val="end"/>
    </w:pPr>
    <w:r>
      <w:t xml:space="preserve">ONESOURCE Determination </w:t>
    </w:r>
  </w:p>
  <w:p w14:paraId="590427E7" w14:textId="77777777" w:rsidR="00104A30" w:rsidRDefault="002F12F7">
    <w:pPr>
      <w:pStyle w:val="pPrintFooter"/>
      <w:jc w:val="end"/>
    </w:pPr>
    <w:r>
      <w:t xml:space="preserve">Installation Guide </w:t>
    </w:r>
    <w:r>
      <w:rPr>
        <w:rStyle w:val="variable"/>
      </w:rPr>
      <w:t>VWIP - INTERNAL USE ONLY</w:t>
    </w:r>
  </w:p>
</w:ftr>
</file>

<file path=word/footer1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9E3DC5D" w14:textId="77777777" w:rsidR="00104A30" w:rsidRDefault="002F12F7">
    <w:pPr>
      <w:pStyle w:val="pPrintFooter"/>
    </w:pPr>
    <w:r>
      <w:t xml:space="preserve">ONESOURCE Determination </w:t>
    </w:r>
  </w:p>
  <w:p w14:paraId="2589A298" w14:textId="77777777" w:rsidR="00104A30" w:rsidRDefault="002F12F7">
    <w:pPr>
      <w:pStyle w:val="pPrintFooter"/>
    </w:pPr>
    <w:r>
      <w:t xml:space="preserve">Installation Guide </w:t>
    </w:r>
    <w:r>
      <w:rPr>
        <w:rStyle w:val="variable"/>
      </w:rPr>
      <w:t>VWIP - INTERNAL USE ONLY</w:t>
    </w:r>
  </w:p>
</w:ftr>
</file>

<file path=word/footer1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28E3746" w14:textId="77777777" w:rsidR="00104A30" w:rsidRDefault="002F12F7">
    <w:pPr>
      <w:pStyle w:val="pPrintFooter"/>
      <w:jc w:val="end"/>
    </w:pPr>
    <w:r>
      <w:t xml:space="preserve">ONESOURCE Determination </w:t>
    </w:r>
  </w:p>
  <w:p w14:paraId="14EB343A" w14:textId="77777777" w:rsidR="00104A30" w:rsidRDefault="002F12F7">
    <w:pPr>
      <w:pStyle w:val="pPrintFooter"/>
      <w:jc w:val="end"/>
    </w:pPr>
    <w:r>
      <w:t xml:space="preserve">Installation Guide </w:t>
    </w:r>
    <w:r>
      <w:rPr>
        <w:rStyle w:val="variable"/>
      </w:rPr>
      <w:t>VWIP - INTERNAL USE ONLY</w:t>
    </w:r>
  </w:p>
</w:ftr>
</file>

<file path=word/footer1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3BAE123" w14:textId="77777777" w:rsidR="00104A30" w:rsidRDefault="002F12F7">
    <w:pPr>
      <w:pStyle w:val="pPrintFooter"/>
      <w:jc w:val="end"/>
    </w:pPr>
    <w:r>
      <w:t xml:space="preserve">ONESOURCE Determination </w:t>
    </w:r>
  </w:p>
  <w:p w14:paraId="135BDD59" w14:textId="77777777" w:rsidR="00104A30" w:rsidRDefault="002F12F7">
    <w:pPr>
      <w:pStyle w:val="pPrintFooter"/>
      <w:jc w:val="end"/>
    </w:pPr>
    <w:r>
      <w:t xml:space="preserve">Installation Guide </w:t>
    </w:r>
    <w:r>
      <w:rPr>
        <w:rStyle w:val="variable"/>
      </w:rPr>
      <w:t>VWIP - INTERNAL USE ONLY</w:t>
    </w:r>
  </w:p>
</w:ftr>
</file>

<file path=word/footer1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214C2AE" w14:textId="77777777" w:rsidR="00104A30" w:rsidRDefault="002F12F7">
    <w:pPr>
      <w:pStyle w:val="pPrintFooter"/>
    </w:pPr>
    <w:r>
      <w:t xml:space="preserve">ONESOURCE Determination </w:t>
    </w:r>
  </w:p>
  <w:p w14:paraId="717D41E2" w14:textId="77777777" w:rsidR="00104A30" w:rsidRDefault="002F12F7">
    <w:pPr>
      <w:pStyle w:val="pPrintFooter"/>
    </w:pPr>
    <w:r>
      <w:t xml:space="preserve">Installation Guide </w:t>
    </w:r>
    <w:r>
      <w:rPr>
        <w:rStyle w:val="variable"/>
      </w:rPr>
      <w:t>VWIP - INTERNAL USE ONLY</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1A4C2E0" w14:textId="77777777" w:rsidR="00104A30" w:rsidRDefault="00104A30"/>
</w:ftr>
</file>

<file path=word/footer2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1A4FC65" w14:textId="77777777" w:rsidR="00104A30" w:rsidRDefault="002F12F7">
    <w:pPr>
      <w:pStyle w:val="pPrintFooter"/>
      <w:jc w:val="end"/>
    </w:pPr>
    <w:r>
      <w:t xml:space="preserve">ONESOURCE Determination </w:t>
    </w:r>
  </w:p>
  <w:p w14:paraId="31735A87" w14:textId="77777777" w:rsidR="00104A30" w:rsidRDefault="002F12F7">
    <w:pPr>
      <w:pStyle w:val="pPrintFooter"/>
      <w:jc w:val="end"/>
    </w:pPr>
    <w:r>
      <w:t xml:space="preserve">Installation Guide </w:t>
    </w:r>
    <w:r>
      <w:rPr>
        <w:rStyle w:val="variable"/>
      </w:rPr>
      <w:t>VWIP - INTERNAL USE ONLY</w:t>
    </w:r>
  </w:p>
</w:ftr>
</file>

<file path=word/footer2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A096F6B" w14:textId="77777777" w:rsidR="00104A30" w:rsidRDefault="002F12F7">
    <w:pPr>
      <w:pStyle w:val="pPrintFooter"/>
      <w:jc w:val="end"/>
    </w:pPr>
    <w:r>
      <w:t xml:space="preserve">ONESOURCE Determination </w:t>
    </w:r>
  </w:p>
  <w:p w14:paraId="6704496A" w14:textId="77777777" w:rsidR="00104A30" w:rsidRDefault="002F12F7">
    <w:pPr>
      <w:pStyle w:val="pPrintFooter"/>
      <w:jc w:val="end"/>
    </w:pPr>
    <w:r>
      <w:t xml:space="preserve">Installation Guide </w:t>
    </w:r>
    <w:r>
      <w:rPr>
        <w:rStyle w:val="variable"/>
      </w:rPr>
      <w:t>VWIP - INTERNAL USE ONLY</w:t>
    </w:r>
  </w:p>
</w:ftr>
</file>

<file path=word/footer2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65E0F14" w14:textId="77777777" w:rsidR="00104A30" w:rsidRDefault="002F12F7">
    <w:pPr>
      <w:pStyle w:val="pPrintFooter"/>
    </w:pPr>
    <w:r>
      <w:t xml:space="preserve">ONESOURCE Determination </w:t>
    </w:r>
  </w:p>
  <w:p w14:paraId="31752897" w14:textId="77777777" w:rsidR="00104A30" w:rsidRDefault="002F12F7">
    <w:pPr>
      <w:pStyle w:val="pPrintFooter"/>
    </w:pPr>
    <w:r>
      <w:t xml:space="preserve">Installation Guide </w:t>
    </w:r>
    <w:r>
      <w:rPr>
        <w:rStyle w:val="variable"/>
      </w:rPr>
      <w:t>VWIP - INTERNAL USE ONLY</w:t>
    </w:r>
  </w:p>
</w:ftr>
</file>

<file path=word/footer2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4E22CE6" w14:textId="77777777" w:rsidR="00104A30" w:rsidRDefault="002F12F7">
    <w:pPr>
      <w:pStyle w:val="pPrintFooter"/>
      <w:jc w:val="end"/>
    </w:pPr>
    <w:r>
      <w:t xml:space="preserve">ONESOURCE Determination </w:t>
    </w:r>
  </w:p>
  <w:p w14:paraId="53E15017" w14:textId="77777777" w:rsidR="00104A30" w:rsidRDefault="002F12F7">
    <w:pPr>
      <w:pStyle w:val="pPrintFooter"/>
      <w:jc w:val="end"/>
    </w:pPr>
    <w:r>
      <w:t xml:space="preserve">Installation Guide </w:t>
    </w:r>
    <w:r>
      <w:rPr>
        <w:rStyle w:val="variable"/>
      </w:rPr>
      <w:t>VWIP - INTERNAL USE ONLY</w:t>
    </w:r>
  </w:p>
</w:ftr>
</file>

<file path=word/footer2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7266A71" w14:textId="77777777" w:rsidR="00104A30" w:rsidRDefault="002F12F7">
    <w:pPr>
      <w:pStyle w:val="pPrintFooter"/>
      <w:jc w:val="end"/>
    </w:pPr>
    <w:r>
      <w:t xml:space="preserve">ONESOURCE Determination </w:t>
    </w:r>
  </w:p>
  <w:p w14:paraId="67CE3037" w14:textId="77777777" w:rsidR="00104A30" w:rsidRDefault="002F12F7">
    <w:pPr>
      <w:pStyle w:val="pPrintFooter"/>
      <w:jc w:val="end"/>
    </w:pPr>
    <w:r>
      <w:t xml:space="preserve">Installation Guide </w:t>
    </w:r>
    <w:r>
      <w:rPr>
        <w:rStyle w:val="variable"/>
      </w:rPr>
      <w:t>VWIP - INTERNAL USE ONLY</w:t>
    </w:r>
  </w:p>
</w:ftr>
</file>

<file path=word/footer2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9C2AEF8" w14:textId="77777777" w:rsidR="00104A30" w:rsidRDefault="002F12F7">
    <w:pPr>
      <w:pStyle w:val="pPrintFooter"/>
    </w:pPr>
    <w:r>
      <w:t xml:space="preserve">ONESOURCE Determination </w:t>
    </w:r>
  </w:p>
  <w:p w14:paraId="0CBF100D" w14:textId="77777777" w:rsidR="00104A30" w:rsidRDefault="002F12F7">
    <w:pPr>
      <w:pStyle w:val="pPrintFooter"/>
    </w:pPr>
    <w:r>
      <w:t xml:space="preserve">Installation Guide </w:t>
    </w:r>
    <w:r>
      <w:rPr>
        <w:rStyle w:val="variable"/>
      </w:rPr>
      <w:t>VWIP - INTERNAL USE ONLY</w:t>
    </w:r>
  </w:p>
</w:ftr>
</file>

<file path=word/footer2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E4E43A6" w14:textId="77777777" w:rsidR="00104A30" w:rsidRDefault="002F12F7">
    <w:pPr>
      <w:pStyle w:val="pPrintFooter"/>
      <w:jc w:val="end"/>
    </w:pPr>
    <w:r>
      <w:t xml:space="preserve">ONESOURCE Determination </w:t>
    </w:r>
  </w:p>
  <w:p w14:paraId="3B85F3EC" w14:textId="77777777" w:rsidR="00104A30" w:rsidRDefault="002F12F7">
    <w:pPr>
      <w:pStyle w:val="pPrintFooter"/>
      <w:jc w:val="end"/>
    </w:pPr>
    <w:r>
      <w:t xml:space="preserve">Installation Guide </w:t>
    </w:r>
    <w:r>
      <w:rPr>
        <w:rStyle w:val="variable"/>
      </w:rPr>
      <w:t>VWIP - INTERNAL USE ONLY</w:t>
    </w:r>
  </w:p>
</w:ftr>
</file>

<file path=word/footer2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FC616FF" w14:textId="77777777" w:rsidR="00104A30" w:rsidRDefault="002F12F7">
    <w:pPr>
      <w:pStyle w:val="pPrintFooter"/>
      <w:jc w:val="end"/>
    </w:pPr>
    <w:r>
      <w:t xml:space="preserve">ONESOURCE Determination </w:t>
    </w:r>
  </w:p>
  <w:p w14:paraId="2D6D12C0" w14:textId="77777777" w:rsidR="00104A30" w:rsidRDefault="002F12F7">
    <w:pPr>
      <w:pStyle w:val="pPrintFooter"/>
      <w:jc w:val="end"/>
    </w:pPr>
    <w:r>
      <w:t xml:space="preserve">Installation Guide </w:t>
    </w:r>
    <w:r>
      <w:rPr>
        <w:rStyle w:val="variable"/>
      </w:rPr>
      <w:t>VWIP - INTERNAL USE ONLY</w:t>
    </w:r>
  </w:p>
</w:ftr>
</file>

<file path=word/footer2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0EAAC41" w14:textId="77777777" w:rsidR="00104A30" w:rsidRDefault="002F12F7">
    <w:pPr>
      <w:pStyle w:val="pPrintFooter"/>
    </w:pPr>
    <w:r>
      <w:t xml:space="preserve">ONESOURCE Determination </w:t>
    </w:r>
  </w:p>
  <w:p w14:paraId="45DEF076" w14:textId="77777777" w:rsidR="00104A30" w:rsidRDefault="002F12F7">
    <w:pPr>
      <w:pStyle w:val="pPrintFooter"/>
    </w:pPr>
    <w:r>
      <w:t xml:space="preserve">Installation Guide </w:t>
    </w:r>
    <w:r>
      <w:rPr>
        <w:rStyle w:val="variable"/>
      </w:rPr>
      <w:t>VWIP - INTERNAL USE ONLY</w:t>
    </w:r>
  </w:p>
</w:ftr>
</file>

<file path=word/footer2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070577B" w14:textId="77777777" w:rsidR="00104A30" w:rsidRDefault="002F12F7">
    <w:pPr>
      <w:pStyle w:val="pPrintFooter"/>
      <w:jc w:val="end"/>
    </w:pPr>
    <w:r>
      <w:t xml:space="preserve">ONESOURCE Determination </w:t>
    </w:r>
  </w:p>
  <w:p w14:paraId="70D8BA62" w14:textId="77777777" w:rsidR="00104A30" w:rsidRDefault="002F12F7">
    <w:pPr>
      <w:pStyle w:val="pPrintFooter"/>
      <w:jc w:val="end"/>
    </w:pPr>
    <w:r>
      <w:t xml:space="preserve">Installation Guide </w:t>
    </w:r>
    <w:r>
      <w:rPr>
        <w:rStyle w:val="variable"/>
      </w:rPr>
      <w:t>VWIP - INTERNAL USE ONLY</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667BE4C" w14:textId="77777777" w:rsidR="00104A30" w:rsidRDefault="002F12F7">
    <w:pPr>
      <w:pStyle w:val="pPrintTitlePageFooter"/>
      <w:jc w:val="end"/>
    </w:pPr>
    <w:r>
      <w:rPr>
        <w:noProof/>
      </w:rPr>
      <w:drawing>
        <wp:inline distT="0" distB="0" distL="114300" distR="114300" wp14:anchorId="6C501D04" wp14:editId="58760CA0">
          <wp:extent cx="1714500" cy="257175"/>
          <wp:effectExtent l="0" t="0" r="0" b="0"/>
          <wp:docPr id="2049" name="Image 204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61547475"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3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66538B8" w14:textId="77777777" w:rsidR="00104A30" w:rsidRDefault="002F12F7">
    <w:pPr>
      <w:pStyle w:val="pPrintFooter"/>
      <w:jc w:val="end"/>
    </w:pPr>
    <w:r>
      <w:t xml:space="preserve">ONESOURCE Determination </w:t>
    </w:r>
  </w:p>
  <w:p w14:paraId="043DD399" w14:textId="77777777" w:rsidR="00104A30" w:rsidRDefault="002F12F7">
    <w:pPr>
      <w:pStyle w:val="pPrintFooter"/>
      <w:jc w:val="end"/>
    </w:pPr>
    <w:r>
      <w:t xml:space="preserve">Installation Guide </w:t>
    </w:r>
    <w:r>
      <w:rPr>
        <w:rStyle w:val="variable"/>
      </w:rPr>
      <w:t>VWIP - INTERNAL USE ONLY</w:t>
    </w:r>
  </w:p>
</w:ftr>
</file>

<file path=word/footer3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87044BC" w14:textId="77777777" w:rsidR="00104A30" w:rsidRDefault="002F12F7">
    <w:pPr>
      <w:pStyle w:val="pPrintFooter"/>
    </w:pPr>
    <w:r>
      <w:t xml:space="preserve">ONESOURCE Determination </w:t>
    </w:r>
  </w:p>
  <w:p w14:paraId="6609BFE7" w14:textId="77777777" w:rsidR="00104A30" w:rsidRDefault="002F12F7">
    <w:pPr>
      <w:pStyle w:val="pPrintFooter"/>
    </w:pPr>
    <w:r>
      <w:t xml:space="preserve">Installation Guide </w:t>
    </w:r>
    <w:r>
      <w:rPr>
        <w:rStyle w:val="variable"/>
      </w:rPr>
      <w:t>VWIP - INTERNAL USE ONLY</w:t>
    </w:r>
  </w:p>
</w:ftr>
</file>

<file path=word/footer3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C2E62EF" w14:textId="77777777" w:rsidR="00104A30" w:rsidRDefault="002F12F7">
    <w:pPr>
      <w:pStyle w:val="pPrintFooter"/>
      <w:jc w:val="end"/>
    </w:pPr>
    <w:r>
      <w:t xml:space="preserve">ONESOURCE Determination </w:t>
    </w:r>
  </w:p>
  <w:p w14:paraId="7A9655E5" w14:textId="77777777" w:rsidR="00104A30" w:rsidRDefault="002F12F7">
    <w:pPr>
      <w:pStyle w:val="pPrintFooter"/>
      <w:jc w:val="end"/>
    </w:pPr>
    <w:r>
      <w:t xml:space="preserve">Installation Guide </w:t>
    </w:r>
    <w:r>
      <w:rPr>
        <w:rStyle w:val="variable"/>
      </w:rPr>
      <w:t>VWIP - INTERNAL USE ONLY</w:t>
    </w:r>
  </w:p>
</w:ftr>
</file>

<file path=word/footer3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9672239" w14:textId="77777777" w:rsidR="00104A30" w:rsidRDefault="002F12F7">
    <w:pPr>
      <w:pStyle w:val="pPrintFooter"/>
      <w:jc w:val="end"/>
    </w:pPr>
    <w:r>
      <w:t xml:space="preserve">ONESOURCE Determination </w:t>
    </w:r>
  </w:p>
  <w:p w14:paraId="0498E4C3" w14:textId="77777777" w:rsidR="00104A30" w:rsidRDefault="002F12F7">
    <w:pPr>
      <w:pStyle w:val="pPrintFooter"/>
      <w:jc w:val="end"/>
    </w:pPr>
    <w:r>
      <w:t xml:space="preserve">Installation Guide </w:t>
    </w:r>
    <w:r>
      <w:rPr>
        <w:rStyle w:val="variable"/>
      </w:rPr>
      <w:t>VWIP - INTERNAL USE ONLY</w:t>
    </w:r>
  </w:p>
</w:ftr>
</file>

<file path=word/footer3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6D70FA7" w14:textId="77777777" w:rsidR="00104A30" w:rsidRDefault="002F12F7">
    <w:pPr>
      <w:pStyle w:val="pPrintFooter"/>
    </w:pPr>
    <w:r>
      <w:t xml:space="preserve">ONESOURCE Determination </w:t>
    </w:r>
  </w:p>
  <w:p w14:paraId="03804041" w14:textId="77777777" w:rsidR="00104A30" w:rsidRDefault="002F12F7">
    <w:pPr>
      <w:pStyle w:val="pPrintFooter"/>
    </w:pPr>
    <w:r>
      <w:t xml:space="preserve">Installation Guide </w:t>
    </w:r>
    <w:r>
      <w:rPr>
        <w:rStyle w:val="variable"/>
      </w:rPr>
      <w:t>VWIP - INTERNAL USE ONLY</w:t>
    </w:r>
  </w:p>
</w:ftr>
</file>

<file path=word/footer3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68ACA0A" w14:textId="77777777" w:rsidR="00104A30" w:rsidRDefault="002F12F7">
    <w:pPr>
      <w:pStyle w:val="pPrintFooter"/>
      <w:jc w:val="end"/>
    </w:pPr>
    <w:r>
      <w:t xml:space="preserve">ONESOURCE Determination </w:t>
    </w:r>
  </w:p>
  <w:p w14:paraId="4575E907" w14:textId="77777777" w:rsidR="00104A30" w:rsidRDefault="002F12F7">
    <w:pPr>
      <w:pStyle w:val="pPrintFooter"/>
      <w:jc w:val="end"/>
    </w:pPr>
    <w:r>
      <w:t xml:space="preserve">Installation Guide </w:t>
    </w:r>
    <w:r>
      <w:rPr>
        <w:rStyle w:val="variable"/>
      </w:rPr>
      <w:t>VWIP - INTERNAL USE ONLY</w:t>
    </w:r>
  </w:p>
</w:ftr>
</file>

<file path=word/footer3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8CBDC1B" w14:textId="77777777" w:rsidR="00104A30" w:rsidRDefault="002F12F7">
    <w:pPr>
      <w:pStyle w:val="pPrintFooter"/>
      <w:jc w:val="end"/>
    </w:pPr>
    <w:r>
      <w:t xml:space="preserve">ONESOURCE Determination </w:t>
    </w:r>
  </w:p>
  <w:p w14:paraId="3FC7FE61" w14:textId="77777777" w:rsidR="00104A30" w:rsidRDefault="002F12F7">
    <w:pPr>
      <w:pStyle w:val="pPrintFooter"/>
      <w:jc w:val="end"/>
    </w:pPr>
    <w:r>
      <w:t xml:space="preserve">Installation Guide </w:t>
    </w:r>
    <w:r>
      <w:rPr>
        <w:rStyle w:val="variable"/>
      </w:rPr>
      <w:t>VWIP - INTERNAL USE ONLY</w:t>
    </w:r>
  </w:p>
</w:ftr>
</file>

<file path=word/footer3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7A65FFF" w14:textId="77777777" w:rsidR="00104A30" w:rsidRDefault="002F12F7">
    <w:pPr>
      <w:pStyle w:val="pPrintFooter"/>
    </w:pPr>
    <w:r>
      <w:t xml:space="preserve">ONESOURCE Determination </w:t>
    </w:r>
  </w:p>
  <w:p w14:paraId="14BD7C53" w14:textId="77777777" w:rsidR="00104A30" w:rsidRDefault="002F12F7">
    <w:pPr>
      <w:pStyle w:val="pPrintFooter"/>
    </w:pPr>
    <w:r>
      <w:t xml:space="preserve">Installation Guide </w:t>
    </w:r>
    <w:r>
      <w:rPr>
        <w:rStyle w:val="variable"/>
      </w:rPr>
      <w:t>VWIP - INTERNAL USE ONLY</w:t>
    </w:r>
  </w:p>
</w:ftr>
</file>

<file path=word/footer3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3969972" w14:textId="77777777" w:rsidR="00104A30" w:rsidRDefault="002F12F7">
    <w:pPr>
      <w:pStyle w:val="pPrintFooter"/>
      <w:jc w:val="end"/>
    </w:pPr>
    <w:r>
      <w:t xml:space="preserve">ONESOURCE Determination </w:t>
    </w:r>
  </w:p>
  <w:p w14:paraId="23899E55" w14:textId="77777777" w:rsidR="00104A30" w:rsidRDefault="002F12F7">
    <w:pPr>
      <w:pStyle w:val="pPrintFooter"/>
      <w:jc w:val="end"/>
    </w:pPr>
    <w:r>
      <w:t xml:space="preserve">Installation Guide </w:t>
    </w:r>
    <w:r>
      <w:rPr>
        <w:rStyle w:val="variable"/>
      </w:rPr>
      <w:t>VWIP - INTERNAL USE ONLY</w:t>
    </w:r>
  </w:p>
</w:ftr>
</file>

<file path=word/footer3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B17130C" w14:textId="77777777" w:rsidR="00104A30" w:rsidRDefault="002F12F7">
    <w:pPr>
      <w:pStyle w:val="pPrintFooter"/>
      <w:jc w:val="end"/>
    </w:pPr>
    <w:r>
      <w:t xml:space="preserve">ONESOURCE Determination </w:t>
    </w:r>
  </w:p>
  <w:p w14:paraId="7F427E83" w14:textId="77777777" w:rsidR="00104A30" w:rsidRDefault="002F12F7">
    <w:pPr>
      <w:pStyle w:val="pPrintFooter"/>
      <w:jc w:val="end"/>
    </w:pPr>
    <w:r>
      <w:t xml:space="preserve">Installation Guide </w:t>
    </w:r>
    <w:r>
      <w:rPr>
        <w:rStyle w:val="variable"/>
      </w:rPr>
      <w:t>VWIP - INTERNAL USE ONLY</w:t>
    </w: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55A8D24" w14:textId="77777777" w:rsidR="00104A30" w:rsidRDefault="00104A30"/>
</w:ftr>
</file>

<file path=word/footer40.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3EF1FDF" w14:textId="77777777" w:rsidR="00104A30" w:rsidRDefault="002F12F7">
    <w:pPr>
      <w:pStyle w:val="pPrintFooter"/>
    </w:pPr>
    <w:r>
      <w:t xml:space="preserve">ONESOURCE Determination </w:t>
    </w:r>
  </w:p>
  <w:p w14:paraId="77A67138" w14:textId="77777777" w:rsidR="00104A30" w:rsidRDefault="002F12F7">
    <w:pPr>
      <w:pStyle w:val="pPrintFooter"/>
    </w:pPr>
    <w:r>
      <w:t xml:space="preserve">Installation Guide </w:t>
    </w:r>
    <w:r>
      <w:rPr>
        <w:rStyle w:val="variable"/>
      </w:rPr>
      <w:t>VWIP - INTERNAL USE ONLY</w:t>
    </w:r>
  </w:p>
</w:ftr>
</file>

<file path=word/footer4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0763E0F" w14:textId="77777777" w:rsidR="00104A30" w:rsidRDefault="002F12F7">
    <w:pPr>
      <w:pStyle w:val="pPrintFooter"/>
      <w:jc w:val="end"/>
    </w:pPr>
    <w:r>
      <w:t xml:space="preserve">ONESOURCE Determination </w:t>
    </w:r>
  </w:p>
  <w:p w14:paraId="133795A0" w14:textId="77777777" w:rsidR="00104A30" w:rsidRDefault="002F12F7">
    <w:pPr>
      <w:pStyle w:val="pPrintFooter"/>
      <w:jc w:val="end"/>
    </w:pPr>
    <w:r>
      <w:t xml:space="preserve">Installation Guide </w:t>
    </w:r>
    <w:r>
      <w:rPr>
        <w:rStyle w:val="variable"/>
      </w:rPr>
      <w:t>VWIP - INTERNAL USE ONLY</w:t>
    </w:r>
  </w:p>
</w:ftr>
</file>

<file path=word/footer4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9079983" w14:textId="77777777" w:rsidR="00104A30" w:rsidRDefault="002F12F7">
    <w:pPr>
      <w:pStyle w:val="pPrintFooter"/>
      <w:jc w:val="end"/>
    </w:pPr>
    <w:r>
      <w:t xml:space="preserve">ONESOURCE Determination </w:t>
    </w:r>
  </w:p>
  <w:p w14:paraId="13990D96" w14:textId="77777777" w:rsidR="00104A30" w:rsidRDefault="002F12F7">
    <w:pPr>
      <w:pStyle w:val="pPrintFooter"/>
      <w:jc w:val="end"/>
    </w:pPr>
    <w:r>
      <w:t xml:space="preserve">Installation Guide </w:t>
    </w:r>
    <w:r>
      <w:rPr>
        <w:rStyle w:val="variable"/>
      </w:rPr>
      <w:t>VWIP - INTERNAL USE ONLY</w:t>
    </w:r>
  </w:p>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7A93EDF" w14:textId="77777777" w:rsidR="00104A30" w:rsidRDefault="00104A30"/>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538FCCC" w14:textId="77777777" w:rsidR="00104A30" w:rsidRDefault="00104A30"/>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5AC9BA0" w14:textId="77777777" w:rsidR="00104A30" w:rsidRDefault="00104A30"/>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BD72449" w14:textId="77777777" w:rsidR="00104A30" w:rsidRDefault="00104A30"/>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634D860" w14:textId="77777777" w:rsidR="00104A30" w:rsidRDefault="00104A30"/>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2D49BBD1" w14:textId="77777777" w:rsidR="004D5421" w:rsidRDefault="004D5421">
      <w:r>
        <w:separator/>
      </w:r>
    </w:p>
  </w:footnote>
  <w:footnote w:type="continuationSeparator" w:id="0">
    <w:p w14:paraId="096E3B31" w14:textId="77777777" w:rsidR="004D5421" w:rsidRDefault="004D5421">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641B2BB7" w14:textId="77777777">
      <w:tc>
        <w:tcPr>
          <w:tcW w:w="27pt" w:type="dxa"/>
          <w:tcMar>
            <w:top w:w="0pt" w:type="dxa"/>
            <w:start w:w="0pt" w:type="dxa"/>
            <w:bottom w:w="0pt" w:type="dxa"/>
            <w:end w:w="0pt" w:type="dxa"/>
          </w:tcMar>
        </w:tcPr>
        <w:p w14:paraId="11406A14" w14:textId="77777777" w:rsidR="00104A30" w:rsidRDefault="002F12F7">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10.50pt" w:type="dxa"/>
          <w:vMerge w:val="restart"/>
          <w:tcMar>
            <w:top w:w="0pt" w:type="dxa"/>
            <w:start w:w="0pt" w:type="dxa"/>
            <w:bottom w:w="0pt" w:type="dxa"/>
            <w:end w:w="0pt" w:type="dxa"/>
          </w:tcMar>
        </w:tcPr>
        <w:p w14:paraId="6F3242AD" w14:textId="77777777" w:rsidR="00104A30" w:rsidRDefault="002F12F7">
          <w:pPr>
            <w:pStyle w:val="td"/>
          </w:pPr>
          <w:r>
            <w:rPr>
              <w:noProof/>
            </w:rPr>
            <w:drawing>
              <wp:inline distT="0" distB="0" distL="114300" distR="114300" wp14:anchorId="0256961F" wp14:editId="4EC9E25A">
                <wp:extent cx="9525" cy="371475"/>
                <wp:effectExtent l="0" t="0" r="0" b="0"/>
                <wp:docPr id="2050" name="Image 205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5961385"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7634D6A3" w14:textId="77777777" w:rsidR="00104A30" w:rsidRDefault="00104A30">
          <w:pPr>
            <w:pStyle w:val="td"/>
          </w:pPr>
          <w:fldSimple w:instr=" STYLEREF h1 \* MERGEFORMAT ">
            <w:r>
              <w:t>Introduction</w:t>
            </w:r>
          </w:fldSimple>
        </w:p>
      </w:tc>
    </w:tr>
    <w:tr w:rsidR="00104A30" w14:paraId="11AA873D" w14:textId="77777777">
      <w:tc>
        <w:tcPr>
          <w:tcW w:w="27pt" w:type="dxa"/>
          <w:tcMar>
            <w:top w:w="0pt" w:type="dxa"/>
            <w:start w:w="0pt" w:type="dxa"/>
            <w:bottom w:w="0pt" w:type="dxa"/>
            <w:end w:w="0pt" w:type="dxa"/>
          </w:tcMar>
        </w:tcPr>
        <w:p w14:paraId="0168F91B" w14:textId="77777777" w:rsidR="00104A30" w:rsidRDefault="002F12F7">
          <w:pPr>
            <w:pStyle w:val="td"/>
          </w:pPr>
          <w:r>
            <w:t> </w:t>
          </w:r>
        </w:p>
      </w:tc>
      <w:tc>
        <w:tcPr>
          <w:tcW w:w="10.50pt" w:type="dxa"/>
          <w:vMerge/>
        </w:tcPr>
        <w:p w14:paraId="33292A52" w14:textId="77777777" w:rsidR="00104A30" w:rsidRDefault="00104A30"/>
      </w:tc>
      <w:tc>
        <w:tcPr>
          <w:tcW w:w="489pt" w:type="dxa"/>
          <w:tcMar>
            <w:top w:w="0pt" w:type="dxa"/>
            <w:start w:w="0pt" w:type="dxa"/>
            <w:bottom w:w="0pt" w:type="dxa"/>
            <w:end w:w="0pt" w:type="dxa"/>
          </w:tcMar>
        </w:tcPr>
        <w:p w14:paraId="4D495764" w14:textId="77777777" w:rsidR="00104A30" w:rsidRDefault="00104A30">
          <w:pPr>
            <w:pStyle w:val="td"/>
          </w:pPr>
          <w:fldSimple w:instr=" STYLEREF h2 \* MERGEFORMAT ">
            <w:r>
              <w:t>Who Should Read This Guide?</w:t>
            </w:r>
          </w:fldSimple>
        </w:p>
      </w:tc>
    </w:tr>
  </w:tbl>
  <w:p w14:paraId="5612DA2B" w14:textId="77777777" w:rsidR="00104A30" w:rsidRDefault="00104A30"/>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39876394" w14:textId="77777777">
      <w:tc>
        <w:tcPr>
          <w:tcW w:w="27pt" w:type="dxa"/>
          <w:tcMar>
            <w:top w:w="0pt" w:type="dxa"/>
            <w:start w:w="0pt" w:type="dxa"/>
            <w:bottom w:w="0pt" w:type="dxa"/>
            <w:end w:w="0pt" w:type="dxa"/>
          </w:tcMar>
        </w:tcPr>
        <w:p w14:paraId="06080EE7"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12</w:t>
          </w:r>
          <w:r>
            <w:rPr>
              <w:rStyle w:val="variable"/>
            </w:rPr>
            <w:fldChar w:fldCharType="end"/>
          </w:r>
        </w:p>
      </w:tc>
      <w:tc>
        <w:tcPr>
          <w:tcW w:w="10.50pt" w:type="dxa"/>
          <w:vMerge w:val="restart"/>
          <w:tcMar>
            <w:top w:w="0pt" w:type="dxa"/>
            <w:start w:w="0pt" w:type="dxa"/>
            <w:bottom w:w="0pt" w:type="dxa"/>
            <w:end w:w="0pt" w:type="dxa"/>
          </w:tcMar>
        </w:tcPr>
        <w:p w14:paraId="7E306D62" w14:textId="77777777" w:rsidR="00104A30" w:rsidRDefault="002F12F7">
          <w:pPr>
            <w:pStyle w:val="td"/>
          </w:pPr>
          <w:r>
            <w:rPr>
              <w:noProof/>
            </w:rPr>
            <w:drawing>
              <wp:inline distT="0" distB="0" distL="114300" distR="114300" wp14:anchorId="7417BCB0" wp14:editId="4DAE8F5E">
                <wp:extent cx="9525" cy="371475"/>
                <wp:effectExtent l="0" t="0" r="0" b="0"/>
                <wp:docPr id="2058" name="Image 205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437220329"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2E15505" w14:textId="131B8DDE" w:rsidR="00104A30" w:rsidRDefault="00C770A1">
          <w:pPr>
            <w:pStyle w:val="td"/>
          </w:pPr>
          <w:fldSimple w:instr=" STYLEREF h1 \* MERGEFORMAT ">
            <w:r w:rsidR="00E54B3C">
              <w:rPr>
                <w:noProof/>
              </w:rPr>
              <w:t>Introduction</w:t>
            </w:r>
          </w:fldSimple>
        </w:p>
      </w:tc>
    </w:tr>
    <w:tr w:rsidR="00104A30" w14:paraId="09C5EC35" w14:textId="77777777">
      <w:tc>
        <w:tcPr>
          <w:tcW w:w="27pt" w:type="dxa"/>
          <w:tcMar>
            <w:top w:w="0pt" w:type="dxa"/>
            <w:start w:w="0pt" w:type="dxa"/>
            <w:bottom w:w="0pt" w:type="dxa"/>
            <w:end w:w="0pt" w:type="dxa"/>
          </w:tcMar>
        </w:tcPr>
        <w:p w14:paraId="1A03F88A" w14:textId="77777777" w:rsidR="00104A30" w:rsidRDefault="002F12F7">
          <w:pPr>
            <w:pStyle w:val="td"/>
          </w:pPr>
          <w:r>
            <w:t> </w:t>
          </w:r>
        </w:p>
      </w:tc>
      <w:tc>
        <w:tcPr>
          <w:tcW w:w="10.50pt" w:type="dxa"/>
          <w:vMerge/>
        </w:tcPr>
        <w:p w14:paraId="25627C75" w14:textId="77777777" w:rsidR="00104A30" w:rsidRDefault="00104A30"/>
      </w:tc>
      <w:tc>
        <w:tcPr>
          <w:tcW w:w="489pt" w:type="dxa"/>
          <w:tcMar>
            <w:top w:w="0pt" w:type="dxa"/>
            <w:start w:w="0pt" w:type="dxa"/>
            <w:bottom w:w="0pt" w:type="dxa"/>
            <w:end w:w="0pt" w:type="dxa"/>
          </w:tcMar>
        </w:tcPr>
        <w:p w14:paraId="4E4D626E" w14:textId="5ADBECF0" w:rsidR="00104A30" w:rsidRDefault="00C770A1">
          <w:pPr>
            <w:pStyle w:val="td"/>
          </w:pPr>
          <w:fldSimple w:instr=" STYLEREF h2 \* MERGEFORMAT ">
            <w:r w:rsidR="00E54B3C">
              <w:rPr>
                <w:noProof/>
              </w:rPr>
              <w:t>Style Conventions</w:t>
            </w:r>
          </w:fldSimple>
        </w:p>
      </w:tc>
    </w:tr>
  </w:tbl>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3CDEF648" w14:textId="77777777">
      <w:tc>
        <w:tcPr>
          <w:tcW w:w="489pt" w:type="dxa"/>
          <w:tcMar>
            <w:top w:w="0pt" w:type="dxa"/>
            <w:start w:w="0pt" w:type="dxa"/>
            <w:bottom w:w="0pt" w:type="dxa"/>
            <w:end w:w="0pt" w:type="dxa"/>
          </w:tcMar>
        </w:tcPr>
        <w:p w14:paraId="62075314" w14:textId="1139FF42" w:rsidR="00104A30" w:rsidRDefault="00C770A1">
          <w:pPr>
            <w:pStyle w:val="td1"/>
          </w:pPr>
          <w:fldSimple w:instr=" STYLEREF h1 \* MERGEFORMAT ">
            <w:r w:rsidR="000264A1">
              <w:rPr>
                <w:noProof/>
              </w:rPr>
              <w:t>Introduction</w:t>
            </w:r>
          </w:fldSimple>
        </w:p>
      </w:tc>
      <w:tc>
        <w:tcPr>
          <w:tcW w:w="10.50pt" w:type="dxa"/>
          <w:vMerge w:val="restart"/>
          <w:tcMar>
            <w:top w:w="0pt" w:type="dxa"/>
            <w:start w:w="0pt" w:type="dxa"/>
            <w:bottom w:w="0pt" w:type="dxa"/>
            <w:end w:w="0pt" w:type="dxa"/>
          </w:tcMar>
        </w:tcPr>
        <w:p w14:paraId="4E0B08DF" w14:textId="77777777" w:rsidR="00104A30" w:rsidRDefault="002F12F7">
          <w:pPr>
            <w:pStyle w:val="td1"/>
          </w:pPr>
          <w:r>
            <w:rPr>
              <w:noProof/>
            </w:rPr>
            <w:drawing>
              <wp:inline distT="0" distB="0" distL="114300" distR="114300" wp14:anchorId="3CBEE47D" wp14:editId="02505300">
                <wp:extent cx="9525" cy="371475"/>
                <wp:effectExtent l="0" t="0" r="0" b="0"/>
                <wp:docPr id="2059" name="Image 205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189157865"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18602E5A"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13</w:t>
          </w:r>
          <w:r>
            <w:rPr>
              <w:rStyle w:val="variable"/>
            </w:rPr>
            <w:fldChar w:fldCharType="end"/>
          </w:r>
        </w:p>
      </w:tc>
    </w:tr>
    <w:tr w:rsidR="00104A30" w14:paraId="0D7ECCF5" w14:textId="77777777">
      <w:tc>
        <w:tcPr>
          <w:tcW w:w="489pt" w:type="dxa"/>
          <w:tcMar>
            <w:top w:w="0pt" w:type="dxa"/>
            <w:start w:w="0pt" w:type="dxa"/>
            <w:bottom w:w="0pt" w:type="dxa"/>
            <w:end w:w="0pt" w:type="dxa"/>
          </w:tcMar>
        </w:tcPr>
        <w:p w14:paraId="509AFBDA" w14:textId="64F6AC68" w:rsidR="00104A30" w:rsidRDefault="00C770A1">
          <w:pPr>
            <w:pStyle w:val="td1"/>
          </w:pPr>
          <w:fldSimple w:instr=" STYLEREF h2 \* MERGEFORMAT ">
            <w:r w:rsidR="000264A1">
              <w:rPr>
                <w:noProof/>
              </w:rPr>
              <w:t>Style Conventions</w:t>
            </w:r>
          </w:fldSimple>
        </w:p>
      </w:tc>
      <w:tc>
        <w:tcPr>
          <w:tcW w:w="10.50pt" w:type="dxa"/>
          <w:vMerge/>
        </w:tcPr>
        <w:p w14:paraId="64BCAFE9" w14:textId="77777777" w:rsidR="00104A30" w:rsidRDefault="00104A30"/>
      </w:tc>
      <w:tc>
        <w:tcPr>
          <w:tcW w:w="27pt" w:type="dxa"/>
          <w:tcMar>
            <w:top w:w="0pt" w:type="dxa"/>
            <w:start w:w="0pt" w:type="dxa"/>
            <w:bottom w:w="0pt" w:type="dxa"/>
            <w:end w:w="0pt" w:type="dxa"/>
          </w:tcMar>
        </w:tcPr>
        <w:p w14:paraId="35B5760E" w14:textId="77777777" w:rsidR="00104A30" w:rsidRDefault="002F12F7">
          <w:pPr>
            <w:pStyle w:val="td1"/>
          </w:pPr>
          <w:r>
            <w:t> </w:t>
          </w:r>
        </w:p>
      </w:tc>
    </w:tr>
  </w:tbl>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53D8E44" w14:textId="77777777" w:rsidR="00104A30" w:rsidRDefault="00104A30"/>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64B29B6B" w14:textId="77777777">
      <w:tc>
        <w:tcPr>
          <w:tcW w:w="27pt" w:type="dxa"/>
          <w:tcMar>
            <w:top w:w="0pt" w:type="dxa"/>
            <w:start w:w="0pt" w:type="dxa"/>
            <w:bottom w:w="0pt" w:type="dxa"/>
            <w:end w:w="0pt" w:type="dxa"/>
          </w:tcMar>
        </w:tcPr>
        <w:p w14:paraId="4749BA9C"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16</w:t>
          </w:r>
          <w:r>
            <w:rPr>
              <w:rStyle w:val="variable"/>
            </w:rPr>
            <w:fldChar w:fldCharType="end"/>
          </w:r>
        </w:p>
      </w:tc>
      <w:tc>
        <w:tcPr>
          <w:tcW w:w="10.50pt" w:type="dxa"/>
          <w:vMerge w:val="restart"/>
          <w:tcMar>
            <w:top w:w="0pt" w:type="dxa"/>
            <w:start w:w="0pt" w:type="dxa"/>
            <w:bottom w:w="0pt" w:type="dxa"/>
            <w:end w:w="0pt" w:type="dxa"/>
          </w:tcMar>
        </w:tcPr>
        <w:p w14:paraId="7288D86C" w14:textId="77777777" w:rsidR="00104A30" w:rsidRDefault="002F12F7">
          <w:pPr>
            <w:pStyle w:val="td"/>
          </w:pPr>
          <w:r>
            <w:rPr>
              <w:noProof/>
            </w:rPr>
            <w:drawing>
              <wp:inline distT="0" distB="0" distL="114300" distR="114300" wp14:anchorId="5E8CD455" wp14:editId="5BBA9699">
                <wp:extent cx="9525" cy="371475"/>
                <wp:effectExtent l="0" t="0" r="0" b="0"/>
                <wp:docPr id="2060" name="Image 206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52879535"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06E39AB4" w14:textId="77777777" w:rsidR="00104A30" w:rsidRDefault="00104A30">
          <w:pPr>
            <w:pStyle w:val="td"/>
          </w:pPr>
          <w:fldSimple w:instr=" STYLEREF h1 \* MERGEFORMAT ">
            <w:r>
              <w:t>Prerequisites</w:t>
            </w:r>
          </w:fldSimple>
        </w:p>
      </w:tc>
    </w:tr>
    <w:tr w:rsidR="00104A30" w14:paraId="1DECA0F8" w14:textId="77777777">
      <w:tc>
        <w:tcPr>
          <w:tcW w:w="27pt" w:type="dxa"/>
          <w:tcMar>
            <w:top w:w="0pt" w:type="dxa"/>
            <w:start w:w="0pt" w:type="dxa"/>
            <w:bottom w:w="0pt" w:type="dxa"/>
            <w:end w:w="0pt" w:type="dxa"/>
          </w:tcMar>
        </w:tcPr>
        <w:p w14:paraId="33014245" w14:textId="77777777" w:rsidR="00104A30" w:rsidRDefault="002F12F7">
          <w:pPr>
            <w:pStyle w:val="td"/>
          </w:pPr>
          <w:r>
            <w:t> </w:t>
          </w:r>
        </w:p>
      </w:tc>
      <w:tc>
        <w:tcPr>
          <w:tcW w:w="10.50pt" w:type="dxa"/>
          <w:vMerge/>
        </w:tcPr>
        <w:p w14:paraId="52582835" w14:textId="77777777" w:rsidR="00104A30" w:rsidRDefault="00104A30"/>
      </w:tc>
      <w:tc>
        <w:tcPr>
          <w:tcW w:w="489pt" w:type="dxa"/>
          <w:tcMar>
            <w:top w:w="0pt" w:type="dxa"/>
            <w:start w:w="0pt" w:type="dxa"/>
            <w:bottom w:w="0pt" w:type="dxa"/>
            <w:end w:w="0pt" w:type="dxa"/>
          </w:tcMar>
        </w:tcPr>
        <w:p w14:paraId="1B0B5C9D" w14:textId="77777777" w:rsidR="00104A30" w:rsidRDefault="00104A30">
          <w:pPr>
            <w:pStyle w:val="td"/>
          </w:pPr>
          <w:fldSimple w:instr=" STYLEREF h2 \* MERGEFORMAT ">
            <w:r>
              <w:t>Download the Software</w:t>
            </w:r>
          </w:fldSimple>
        </w:p>
      </w:tc>
    </w:tr>
  </w:tbl>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5E3AB8F2" w14:textId="77777777">
      <w:tc>
        <w:tcPr>
          <w:tcW w:w="489pt" w:type="dxa"/>
          <w:tcMar>
            <w:top w:w="0pt" w:type="dxa"/>
            <w:start w:w="0pt" w:type="dxa"/>
            <w:bottom w:w="0pt" w:type="dxa"/>
            <w:end w:w="0pt" w:type="dxa"/>
          </w:tcMar>
        </w:tcPr>
        <w:p w14:paraId="75F464D1" w14:textId="72E0338D" w:rsidR="00104A30" w:rsidRDefault="00C770A1">
          <w:pPr>
            <w:pStyle w:val="td1"/>
          </w:pPr>
          <w:fldSimple w:instr=" STYLEREF h1 \* MERGEFORMAT ">
            <w:r w:rsidR="004F6798">
              <w:rPr>
                <w:noProof/>
              </w:rPr>
              <w:t>Prerequisites</w:t>
            </w:r>
          </w:fldSimple>
        </w:p>
      </w:tc>
      <w:tc>
        <w:tcPr>
          <w:tcW w:w="10.50pt" w:type="dxa"/>
          <w:vMerge w:val="restart"/>
          <w:tcMar>
            <w:top w:w="0pt" w:type="dxa"/>
            <w:start w:w="0pt" w:type="dxa"/>
            <w:bottom w:w="0pt" w:type="dxa"/>
            <w:end w:w="0pt" w:type="dxa"/>
          </w:tcMar>
        </w:tcPr>
        <w:p w14:paraId="3BCCA528" w14:textId="77777777" w:rsidR="00104A30" w:rsidRDefault="002F12F7">
          <w:pPr>
            <w:pStyle w:val="td1"/>
          </w:pPr>
          <w:r>
            <w:rPr>
              <w:noProof/>
            </w:rPr>
            <w:drawing>
              <wp:inline distT="0" distB="0" distL="114300" distR="114300" wp14:anchorId="203054A2" wp14:editId="792B97A6">
                <wp:extent cx="9525" cy="371475"/>
                <wp:effectExtent l="0" t="0" r="0" b="0"/>
                <wp:docPr id="2061" name="Image 206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23628980"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4E8B37E"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15</w:t>
          </w:r>
          <w:r>
            <w:rPr>
              <w:rStyle w:val="variable"/>
            </w:rPr>
            <w:fldChar w:fldCharType="end"/>
          </w:r>
        </w:p>
      </w:tc>
    </w:tr>
    <w:tr w:rsidR="00104A30" w14:paraId="35ADD546" w14:textId="77777777">
      <w:tc>
        <w:tcPr>
          <w:tcW w:w="489pt" w:type="dxa"/>
          <w:tcMar>
            <w:top w:w="0pt" w:type="dxa"/>
            <w:start w:w="0pt" w:type="dxa"/>
            <w:bottom w:w="0pt" w:type="dxa"/>
            <w:end w:w="0pt" w:type="dxa"/>
          </w:tcMar>
        </w:tcPr>
        <w:p w14:paraId="0DD60365" w14:textId="4C7FAAB0" w:rsidR="00104A30" w:rsidRDefault="00C770A1">
          <w:pPr>
            <w:pStyle w:val="td1"/>
          </w:pPr>
          <w:fldSimple w:instr=" STYLEREF h2 \* MERGEFORMAT ">
            <w:r w:rsidR="004F6798">
              <w:rPr>
                <w:noProof/>
              </w:rPr>
              <w:t>Gathering Administrative Information</w:t>
            </w:r>
          </w:fldSimple>
        </w:p>
      </w:tc>
      <w:tc>
        <w:tcPr>
          <w:tcW w:w="10.50pt" w:type="dxa"/>
          <w:vMerge/>
        </w:tcPr>
        <w:p w14:paraId="664CE73F" w14:textId="77777777" w:rsidR="00104A30" w:rsidRDefault="00104A30"/>
      </w:tc>
      <w:tc>
        <w:tcPr>
          <w:tcW w:w="27pt" w:type="dxa"/>
          <w:tcMar>
            <w:top w:w="0pt" w:type="dxa"/>
            <w:start w:w="0pt" w:type="dxa"/>
            <w:bottom w:w="0pt" w:type="dxa"/>
            <w:end w:w="0pt" w:type="dxa"/>
          </w:tcMar>
        </w:tcPr>
        <w:p w14:paraId="2F504683" w14:textId="77777777" w:rsidR="00104A30" w:rsidRDefault="002F12F7">
          <w:pPr>
            <w:pStyle w:val="td1"/>
          </w:pPr>
          <w:r>
            <w:t> </w:t>
          </w:r>
        </w:p>
      </w:tc>
    </w:tr>
  </w:tbl>
</w:hdr>
</file>

<file path=word/header1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CFFEAFD" w14:textId="77777777" w:rsidR="00104A30" w:rsidRDefault="00104A30"/>
</w:hdr>
</file>

<file path=word/header1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4EAF39D5" w14:textId="77777777">
      <w:tc>
        <w:tcPr>
          <w:tcW w:w="27pt" w:type="dxa"/>
          <w:tcMar>
            <w:top w:w="0pt" w:type="dxa"/>
            <w:start w:w="0pt" w:type="dxa"/>
            <w:bottom w:w="0pt" w:type="dxa"/>
            <w:end w:w="0pt" w:type="dxa"/>
          </w:tcMar>
        </w:tcPr>
        <w:p w14:paraId="1775A340"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22</w:t>
          </w:r>
          <w:r>
            <w:rPr>
              <w:rStyle w:val="variable"/>
            </w:rPr>
            <w:fldChar w:fldCharType="end"/>
          </w:r>
        </w:p>
      </w:tc>
      <w:tc>
        <w:tcPr>
          <w:tcW w:w="10.50pt" w:type="dxa"/>
          <w:vMerge w:val="restart"/>
          <w:tcMar>
            <w:top w:w="0pt" w:type="dxa"/>
            <w:start w:w="0pt" w:type="dxa"/>
            <w:bottom w:w="0pt" w:type="dxa"/>
            <w:end w:w="0pt" w:type="dxa"/>
          </w:tcMar>
        </w:tcPr>
        <w:p w14:paraId="17049A74" w14:textId="77777777" w:rsidR="00104A30" w:rsidRDefault="002F12F7">
          <w:pPr>
            <w:pStyle w:val="td"/>
          </w:pPr>
          <w:r>
            <w:rPr>
              <w:noProof/>
            </w:rPr>
            <w:drawing>
              <wp:inline distT="0" distB="0" distL="114300" distR="114300" wp14:anchorId="1865C27A" wp14:editId="12E28FE0">
                <wp:extent cx="9525" cy="371475"/>
                <wp:effectExtent l="0" t="0" r="0" b="0"/>
                <wp:docPr id="2062" name="Image 206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618262181"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6A62391" w14:textId="75DEB2BB" w:rsidR="00104A30" w:rsidRDefault="00C770A1">
          <w:pPr>
            <w:pStyle w:val="td"/>
          </w:pPr>
          <w:fldSimple w:instr=" STYLEREF h1 \* MERGEFORMAT ">
            <w:r w:rsidR="004F6798">
              <w:rPr>
                <w:noProof/>
              </w:rPr>
              <w:t>Configuring Your Database</w:t>
            </w:r>
          </w:fldSimple>
        </w:p>
      </w:tc>
    </w:tr>
    <w:tr w:rsidR="00104A30" w14:paraId="5B0C8661" w14:textId="77777777">
      <w:tc>
        <w:tcPr>
          <w:tcW w:w="27pt" w:type="dxa"/>
          <w:tcMar>
            <w:top w:w="0pt" w:type="dxa"/>
            <w:start w:w="0pt" w:type="dxa"/>
            <w:bottom w:w="0pt" w:type="dxa"/>
            <w:end w:w="0pt" w:type="dxa"/>
          </w:tcMar>
        </w:tcPr>
        <w:p w14:paraId="334A7726" w14:textId="77777777" w:rsidR="00104A30" w:rsidRDefault="002F12F7">
          <w:pPr>
            <w:pStyle w:val="td"/>
          </w:pPr>
          <w:r>
            <w:t> </w:t>
          </w:r>
        </w:p>
      </w:tc>
      <w:tc>
        <w:tcPr>
          <w:tcW w:w="10.50pt" w:type="dxa"/>
          <w:vMerge/>
        </w:tcPr>
        <w:p w14:paraId="4AC9AD51" w14:textId="77777777" w:rsidR="00104A30" w:rsidRDefault="00104A30"/>
      </w:tc>
      <w:tc>
        <w:tcPr>
          <w:tcW w:w="489pt" w:type="dxa"/>
          <w:tcMar>
            <w:top w:w="0pt" w:type="dxa"/>
            <w:start w:w="0pt" w:type="dxa"/>
            <w:bottom w:w="0pt" w:type="dxa"/>
            <w:end w:w="0pt" w:type="dxa"/>
          </w:tcMar>
        </w:tcPr>
        <w:p w14:paraId="360AE554" w14:textId="51B6D0C2" w:rsidR="00104A30" w:rsidRDefault="00C770A1">
          <w:pPr>
            <w:pStyle w:val="td"/>
          </w:pPr>
          <w:fldSimple w:instr=" STYLEREF h2 \* MERGEFORMAT ">
            <w:r w:rsidR="004F6798">
              <w:rPr>
                <w:noProof/>
              </w:rPr>
              <w:t>Preparing Oracle for XA Transactions</w:t>
            </w:r>
          </w:fldSimple>
        </w:p>
      </w:tc>
    </w:tr>
  </w:tbl>
</w:hdr>
</file>

<file path=word/header1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659813EE" w14:textId="77777777">
      <w:tc>
        <w:tcPr>
          <w:tcW w:w="489pt" w:type="dxa"/>
          <w:tcMar>
            <w:top w:w="0pt" w:type="dxa"/>
            <w:start w:w="0pt" w:type="dxa"/>
            <w:bottom w:w="0pt" w:type="dxa"/>
            <w:end w:w="0pt" w:type="dxa"/>
          </w:tcMar>
        </w:tcPr>
        <w:p w14:paraId="3CBF83AF" w14:textId="735C5EEB" w:rsidR="00104A30" w:rsidRDefault="00C770A1">
          <w:pPr>
            <w:pStyle w:val="td1"/>
          </w:pPr>
          <w:fldSimple w:instr=" STYLEREF h1 \* MERGEFORMAT ">
            <w:r w:rsidR="004F6798">
              <w:rPr>
                <w:noProof/>
              </w:rPr>
              <w:t>Configuring Your Database</w:t>
            </w:r>
          </w:fldSimple>
        </w:p>
      </w:tc>
      <w:tc>
        <w:tcPr>
          <w:tcW w:w="10.50pt" w:type="dxa"/>
          <w:vMerge w:val="restart"/>
          <w:tcMar>
            <w:top w:w="0pt" w:type="dxa"/>
            <w:start w:w="0pt" w:type="dxa"/>
            <w:bottom w:w="0pt" w:type="dxa"/>
            <w:end w:w="0pt" w:type="dxa"/>
          </w:tcMar>
        </w:tcPr>
        <w:p w14:paraId="1A2BB162" w14:textId="77777777" w:rsidR="00104A30" w:rsidRDefault="002F12F7">
          <w:pPr>
            <w:pStyle w:val="td1"/>
          </w:pPr>
          <w:r>
            <w:rPr>
              <w:noProof/>
            </w:rPr>
            <w:drawing>
              <wp:inline distT="0" distB="0" distL="114300" distR="114300" wp14:anchorId="18B637C7" wp14:editId="21869800">
                <wp:extent cx="9525" cy="371475"/>
                <wp:effectExtent l="0" t="0" r="0" b="0"/>
                <wp:docPr id="2063" name="Image 206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090350927"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1940CA28"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21</w:t>
          </w:r>
          <w:r>
            <w:rPr>
              <w:rStyle w:val="variable"/>
            </w:rPr>
            <w:fldChar w:fldCharType="end"/>
          </w:r>
        </w:p>
      </w:tc>
    </w:tr>
    <w:tr w:rsidR="00104A30" w14:paraId="6C289AF6" w14:textId="77777777">
      <w:tc>
        <w:tcPr>
          <w:tcW w:w="489pt" w:type="dxa"/>
          <w:tcMar>
            <w:top w:w="0pt" w:type="dxa"/>
            <w:start w:w="0pt" w:type="dxa"/>
            <w:bottom w:w="0pt" w:type="dxa"/>
            <w:end w:w="0pt" w:type="dxa"/>
          </w:tcMar>
        </w:tcPr>
        <w:p w14:paraId="16418288" w14:textId="06EE2DEB" w:rsidR="00104A30" w:rsidRDefault="00C770A1">
          <w:pPr>
            <w:pStyle w:val="td1"/>
          </w:pPr>
          <w:fldSimple w:instr=" STYLEREF h2 \* MERGEFORMAT ">
            <w:r w:rsidR="004F6798">
              <w:rPr>
                <w:noProof/>
              </w:rPr>
              <w:t>Oracle Tablespaces and Users</w:t>
            </w:r>
          </w:fldSimple>
        </w:p>
      </w:tc>
      <w:tc>
        <w:tcPr>
          <w:tcW w:w="10.50pt" w:type="dxa"/>
          <w:vMerge/>
        </w:tcPr>
        <w:p w14:paraId="6A39528D" w14:textId="77777777" w:rsidR="00104A30" w:rsidRDefault="00104A30"/>
      </w:tc>
      <w:tc>
        <w:tcPr>
          <w:tcW w:w="27pt" w:type="dxa"/>
          <w:tcMar>
            <w:top w:w="0pt" w:type="dxa"/>
            <w:start w:w="0pt" w:type="dxa"/>
            <w:bottom w:w="0pt" w:type="dxa"/>
            <w:end w:w="0pt" w:type="dxa"/>
          </w:tcMar>
        </w:tcPr>
        <w:p w14:paraId="3420DF70" w14:textId="77777777" w:rsidR="00104A30" w:rsidRDefault="002F12F7">
          <w:pPr>
            <w:pStyle w:val="td1"/>
          </w:pPr>
          <w:r>
            <w:t> </w:t>
          </w:r>
        </w:p>
      </w:tc>
    </w:tr>
  </w:tbl>
</w:hdr>
</file>

<file path=word/header1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C8437E4" w14:textId="77777777" w:rsidR="00104A30" w:rsidRDefault="00104A30"/>
</w:hdr>
</file>

<file path=word/header1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58441FCF" w14:textId="77777777">
      <w:tc>
        <w:tcPr>
          <w:tcW w:w="27pt" w:type="dxa"/>
          <w:tcMar>
            <w:top w:w="0pt" w:type="dxa"/>
            <w:start w:w="0pt" w:type="dxa"/>
            <w:bottom w:w="0pt" w:type="dxa"/>
            <w:end w:w="0pt" w:type="dxa"/>
          </w:tcMar>
        </w:tcPr>
        <w:p w14:paraId="3D2613FF"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41</w:t>
          </w:r>
          <w:r>
            <w:rPr>
              <w:rStyle w:val="variable"/>
            </w:rPr>
            <w:fldChar w:fldCharType="end"/>
          </w:r>
        </w:p>
      </w:tc>
      <w:tc>
        <w:tcPr>
          <w:tcW w:w="10.50pt" w:type="dxa"/>
          <w:vMerge w:val="restart"/>
          <w:tcMar>
            <w:top w:w="0pt" w:type="dxa"/>
            <w:start w:w="0pt" w:type="dxa"/>
            <w:bottom w:w="0pt" w:type="dxa"/>
            <w:end w:w="0pt" w:type="dxa"/>
          </w:tcMar>
        </w:tcPr>
        <w:p w14:paraId="78D9EC75" w14:textId="77777777" w:rsidR="00104A30" w:rsidRDefault="002F12F7">
          <w:pPr>
            <w:pStyle w:val="td"/>
          </w:pPr>
          <w:r>
            <w:rPr>
              <w:noProof/>
            </w:rPr>
            <w:drawing>
              <wp:inline distT="0" distB="0" distL="114300" distR="114300" wp14:anchorId="4381EF26" wp14:editId="6AC052A7">
                <wp:extent cx="9525" cy="371475"/>
                <wp:effectExtent l="0" t="0" r="0" b="0"/>
                <wp:docPr id="2064" name="Image 206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14560104"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B514800" w14:textId="677BF335" w:rsidR="00104A30" w:rsidRDefault="00C770A1">
          <w:pPr>
            <w:pStyle w:val="td"/>
          </w:pPr>
          <w:fldSimple w:instr=" STYLEREF h1 \* MERGEFORMAT ">
            <w:r w:rsidR="003410D6">
              <w:rPr>
                <w:noProof/>
              </w:rPr>
              <w:t>Configuring Determination in Tomcat</w:t>
            </w:r>
          </w:fldSimple>
        </w:p>
      </w:tc>
    </w:tr>
    <w:tr w:rsidR="00104A30" w14:paraId="3647D3D3" w14:textId="77777777">
      <w:tc>
        <w:tcPr>
          <w:tcW w:w="27pt" w:type="dxa"/>
          <w:tcMar>
            <w:top w:w="0pt" w:type="dxa"/>
            <w:start w:w="0pt" w:type="dxa"/>
            <w:bottom w:w="0pt" w:type="dxa"/>
            <w:end w:w="0pt" w:type="dxa"/>
          </w:tcMar>
        </w:tcPr>
        <w:p w14:paraId="4885330C" w14:textId="77777777" w:rsidR="00104A30" w:rsidRDefault="002F12F7">
          <w:pPr>
            <w:pStyle w:val="td"/>
          </w:pPr>
          <w:r>
            <w:t> </w:t>
          </w:r>
        </w:p>
      </w:tc>
      <w:tc>
        <w:tcPr>
          <w:tcW w:w="10.50pt" w:type="dxa"/>
          <w:vMerge/>
        </w:tcPr>
        <w:p w14:paraId="39042DF3" w14:textId="77777777" w:rsidR="00104A30" w:rsidRDefault="00104A30"/>
      </w:tc>
      <w:tc>
        <w:tcPr>
          <w:tcW w:w="489pt" w:type="dxa"/>
          <w:tcMar>
            <w:top w:w="0pt" w:type="dxa"/>
            <w:start w:w="0pt" w:type="dxa"/>
            <w:bottom w:w="0pt" w:type="dxa"/>
            <w:end w:w="0pt" w:type="dxa"/>
          </w:tcMar>
        </w:tcPr>
        <w:p w14:paraId="70638DE7" w14:textId="18F18374" w:rsidR="00104A30" w:rsidRDefault="00C770A1">
          <w:pPr>
            <w:pStyle w:val="td"/>
          </w:pPr>
          <w:fldSimple w:instr=" STYLEREF h2 \* MERGEFORMAT ">
            <w:r w:rsidR="003410D6">
              <w:rPr>
                <w:noProof/>
              </w:rPr>
              <w:t>Deploying the Application</w:t>
            </w:r>
          </w:fldSimple>
        </w:p>
      </w:tc>
    </w:tr>
  </w:tbl>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10296"/>
      <w:gridCol w:w="221"/>
      <w:gridCol w:w="568"/>
    </w:tblGrid>
    <w:tr w:rsidR="00104A30" w14:paraId="63F0D159" w14:textId="77777777">
      <w:tc>
        <w:tcPr>
          <w:tcW w:w="489pt" w:type="dxa"/>
          <w:tcMar>
            <w:top w:w="0pt" w:type="dxa"/>
            <w:start w:w="0pt" w:type="dxa"/>
            <w:bottom w:w="0pt" w:type="dxa"/>
            <w:end w:w="0pt" w:type="dxa"/>
          </w:tcMar>
        </w:tcPr>
        <w:p w14:paraId="75831835" w14:textId="77777777" w:rsidR="00104A30" w:rsidRDefault="00104A30">
          <w:pPr>
            <w:pStyle w:val="td1"/>
          </w:pPr>
          <w:fldSimple w:instr=" STYLEREF h1 \* MERGEFORMAT ">
            <w:r>
              <w:t>Introduction</w:t>
            </w:r>
          </w:fldSimple>
        </w:p>
      </w:tc>
      <w:tc>
        <w:tcPr>
          <w:tcW w:w="10.50pt" w:type="dxa"/>
          <w:vMerge w:val="restart"/>
          <w:tcMar>
            <w:top w:w="0pt" w:type="dxa"/>
            <w:start w:w="0pt" w:type="dxa"/>
            <w:bottom w:w="0pt" w:type="dxa"/>
            <w:end w:w="0pt" w:type="dxa"/>
          </w:tcMar>
        </w:tcPr>
        <w:p w14:paraId="414499DF" w14:textId="77777777" w:rsidR="00104A30" w:rsidRDefault="002F12F7">
          <w:pPr>
            <w:pStyle w:val="td1"/>
          </w:pPr>
          <w:r>
            <w:rPr>
              <w:noProof/>
            </w:rPr>
            <w:drawing>
              <wp:inline distT="0" distB="0" distL="114300" distR="114300" wp14:anchorId="31FD6E4A" wp14:editId="627CE453">
                <wp:extent cx="9525" cy="371475"/>
                <wp:effectExtent l="0" t="0" r="0" b="0"/>
                <wp:docPr id="2051" name="Image 205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974929213"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FCFDA26" w14:textId="77777777" w:rsidR="00104A30" w:rsidRDefault="002F12F7">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104A30" w14:paraId="692267DB" w14:textId="77777777">
      <w:tc>
        <w:tcPr>
          <w:tcW w:w="489pt" w:type="dxa"/>
          <w:tcMar>
            <w:top w:w="0pt" w:type="dxa"/>
            <w:start w:w="0pt" w:type="dxa"/>
            <w:bottom w:w="0pt" w:type="dxa"/>
            <w:end w:w="0pt" w:type="dxa"/>
          </w:tcMar>
        </w:tcPr>
        <w:p w14:paraId="289C32C1" w14:textId="77777777" w:rsidR="00104A30" w:rsidRDefault="00104A30">
          <w:pPr>
            <w:pStyle w:val="td1"/>
          </w:pPr>
          <w:fldSimple w:instr=" STYLEREF h2 \* MERGEFORMAT ">
            <w:r>
              <w:t>Who Should Read This Guide?</w:t>
            </w:r>
          </w:fldSimple>
        </w:p>
      </w:tc>
      <w:tc>
        <w:tcPr>
          <w:tcW w:w="10.50pt" w:type="dxa"/>
          <w:vMerge/>
        </w:tcPr>
        <w:p w14:paraId="0B53CD6A" w14:textId="77777777" w:rsidR="00104A30" w:rsidRDefault="00104A30"/>
      </w:tc>
      <w:tc>
        <w:tcPr>
          <w:tcW w:w="27pt" w:type="dxa"/>
          <w:tcMar>
            <w:top w:w="0pt" w:type="dxa"/>
            <w:start w:w="0pt" w:type="dxa"/>
            <w:bottom w:w="0pt" w:type="dxa"/>
            <w:end w:w="0pt" w:type="dxa"/>
          </w:tcMar>
        </w:tcPr>
        <w:p w14:paraId="28FC10EF" w14:textId="77777777" w:rsidR="00104A30" w:rsidRDefault="002F12F7">
          <w:pPr>
            <w:pStyle w:val="td1"/>
          </w:pPr>
          <w:r>
            <w:t> </w:t>
          </w:r>
        </w:p>
      </w:tc>
    </w:tr>
  </w:tbl>
  <w:p w14:paraId="67F71DE3" w14:textId="77777777" w:rsidR="00104A30" w:rsidRDefault="00104A30"/>
</w:hdr>
</file>

<file path=word/header2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67850BF8" w14:textId="77777777">
      <w:tc>
        <w:tcPr>
          <w:tcW w:w="489pt" w:type="dxa"/>
          <w:tcMar>
            <w:top w:w="0pt" w:type="dxa"/>
            <w:start w:w="0pt" w:type="dxa"/>
            <w:bottom w:w="0pt" w:type="dxa"/>
            <w:end w:w="0pt" w:type="dxa"/>
          </w:tcMar>
        </w:tcPr>
        <w:p w14:paraId="251803E6" w14:textId="07C9AAFF" w:rsidR="00104A30" w:rsidRDefault="00C770A1">
          <w:pPr>
            <w:pStyle w:val="td1"/>
          </w:pPr>
          <w:fldSimple w:instr=" STYLEREF h1 \* MERGEFORMAT ">
            <w:r w:rsidR="003410D6">
              <w:rPr>
                <w:noProof/>
              </w:rPr>
              <w:t>Configuring Determination in Tomcat</w:t>
            </w:r>
          </w:fldSimple>
        </w:p>
      </w:tc>
      <w:tc>
        <w:tcPr>
          <w:tcW w:w="10.50pt" w:type="dxa"/>
          <w:vMerge w:val="restart"/>
          <w:tcMar>
            <w:top w:w="0pt" w:type="dxa"/>
            <w:start w:w="0pt" w:type="dxa"/>
            <w:bottom w:w="0pt" w:type="dxa"/>
            <w:end w:w="0pt" w:type="dxa"/>
          </w:tcMar>
        </w:tcPr>
        <w:p w14:paraId="255A4854" w14:textId="77777777" w:rsidR="00104A30" w:rsidRDefault="002F12F7">
          <w:pPr>
            <w:pStyle w:val="td1"/>
          </w:pPr>
          <w:r>
            <w:rPr>
              <w:noProof/>
            </w:rPr>
            <w:drawing>
              <wp:inline distT="0" distB="0" distL="114300" distR="114300" wp14:anchorId="6F2FC64E" wp14:editId="16D77EEC">
                <wp:extent cx="9525" cy="371475"/>
                <wp:effectExtent l="0" t="0" r="0" b="0"/>
                <wp:docPr id="2065" name="Image 206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654620709"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139573B8"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43</w:t>
          </w:r>
          <w:r>
            <w:rPr>
              <w:rStyle w:val="variable"/>
            </w:rPr>
            <w:fldChar w:fldCharType="end"/>
          </w:r>
        </w:p>
      </w:tc>
    </w:tr>
    <w:tr w:rsidR="00104A30" w14:paraId="3843E7DF" w14:textId="77777777">
      <w:tc>
        <w:tcPr>
          <w:tcW w:w="489pt" w:type="dxa"/>
          <w:tcMar>
            <w:top w:w="0pt" w:type="dxa"/>
            <w:start w:w="0pt" w:type="dxa"/>
            <w:bottom w:w="0pt" w:type="dxa"/>
            <w:end w:w="0pt" w:type="dxa"/>
          </w:tcMar>
        </w:tcPr>
        <w:p w14:paraId="762916C9" w14:textId="614FC444" w:rsidR="00104A30" w:rsidRDefault="00C770A1">
          <w:pPr>
            <w:pStyle w:val="td1"/>
          </w:pPr>
          <w:fldSimple w:instr=" STYLEREF h2 \* MERGEFORMAT ">
            <w:r w:rsidR="003410D6">
              <w:rPr>
                <w:noProof/>
              </w:rPr>
              <w:t>Deploying the Application</w:t>
            </w:r>
          </w:fldSimple>
        </w:p>
      </w:tc>
      <w:tc>
        <w:tcPr>
          <w:tcW w:w="10.50pt" w:type="dxa"/>
          <w:vMerge/>
        </w:tcPr>
        <w:p w14:paraId="215C1A3A" w14:textId="77777777" w:rsidR="00104A30" w:rsidRDefault="00104A30"/>
      </w:tc>
      <w:tc>
        <w:tcPr>
          <w:tcW w:w="27pt" w:type="dxa"/>
          <w:tcMar>
            <w:top w:w="0pt" w:type="dxa"/>
            <w:start w:w="0pt" w:type="dxa"/>
            <w:bottom w:w="0pt" w:type="dxa"/>
            <w:end w:w="0pt" w:type="dxa"/>
          </w:tcMar>
        </w:tcPr>
        <w:p w14:paraId="6566EAA0" w14:textId="77777777" w:rsidR="00104A30" w:rsidRDefault="002F12F7">
          <w:pPr>
            <w:pStyle w:val="td1"/>
          </w:pPr>
          <w:r>
            <w:t> </w:t>
          </w:r>
        </w:p>
      </w:tc>
    </w:tr>
  </w:tbl>
</w:hdr>
</file>

<file path=word/header2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DED3A49" w14:textId="77777777" w:rsidR="00104A30" w:rsidRDefault="00104A30"/>
</w:hdr>
</file>

<file path=word/header2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104A30" w14:paraId="6C7612E3" w14:textId="77777777">
      <w:tc>
        <w:tcPr>
          <w:tcW w:w="27pt" w:type="dxa"/>
          <w:tcMar>
            <w:top w:w="0pt" w:type="dxa"/>
            <w:start w:w="0pt" w:type="dxa"/>
            <w:bottom w:w="0pt" w:type="dxa"/>
            <w:end w:w="0pt" w:type="dxa"/>
          </w:tcMar>
        </w:tcPr>
        <w:p w14:paraId="3EEAE004"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53A0DD7B" w14:textId="77777777" w:rsidR="00104A30" w:rsidRDefault="002F12F7">
          <w:pPr>
            <w:pStyle w:val="td"/>
          </w:pPr>
          <w:r>
            <w:rPr>
              <w:noProof/>
            </w:rPr>
            <w:drawing>
              <wp:inline distT="0" distB="0" distL="114300" distR="114300" wp14:anchorId="642CDC74" wp14:editId="28123B3D">
                <wp:extent cx="9525" cy="371475"/>
                <wp:effectExtent l="0" t="0" r="0" b="0"/>
                <wp:docPr id="2066" name="Image 206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0467004"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D5DA454" w14:textId="77777777" w:rsidR="00104A30" w:rsidRDefault="00104A30">
          <w:pPr>
            <w:pStyle w:val="td"/>
          </w:pPr>
          <w:fldSimple w:instr=" STYLEREF h1 \* MERGEFORMAT "/>
        </w:p>
      </w:tc>
    </w:tr>
    <w:tr w:rsidR="00104A30" w14:paraId="6F31AF93" w14:textId="77777777">
      <w:tc>
        <w:tcPr>
          <w:tcW w:w="27pt" w:type="dxa"/>
          <w:tcMar>
            <w:top w:w="0pt" w:type="dxa"/>
            <w:start w:w="0pt" w:type="dxa"/>
            <w:bottom w:w="0pt" w:type="dxa"/>
            <w:end w:w="0pt" w:type="dxa"/>
          </w:tcMar>
        </w:tcPr>
        <w:p w14:paraId="08BF8FA5" w14:textId="77777777" w:rsidR="00104A30" w:rsidRDefault="002F12F7">
          <w:pPr>
            <w:pStyle w:val="td"/>
          </w:pPr>
          <w:r>
            <w:t> </w:t>
          </w:r>
        </w:p>
      </w:tc>
      <w:tc>
        <w:tcPr>
          <w:tcW w:w="10.50pt" w:type="dxa"/>
          <w:vMerge/>
        </w:tcPr>
        <w:p w14:paraId="37F6661D" w14:textId="77777777" w:rsidR="00104A30" w:rsidRDefault="00104A30"/>
      </w:tc>
      <w:tc>
        <w:tcPr>
          <w:tcW w:w="489pt" w:type="dxa"/>
          <w:tcMar>
            <w:top w:w="0pt" w:type="dxa"/>
            <w:start w:w="0pt" w:type="dxa"/>
            <w:bottom w:w="0pt" w:type="dxa"/>
            <w:end w:w="0pt" w:type="dxa"/>
          </w:tcMar>
        </w:tcPr>
        <w:p w14:paraId="02B830B8" w14:textId="77777777" w:rsidR="00104A30" w:rsidRDefault="00104A30">
          <w:pPr>
            <w:pStyle w:val="td"/>
          </w:pPr>
          <w:fldSimple w:instr=" STYLEREF h2 \* MERGEFORMAT "/>
        </w:p>
      </w:tc>
    </w:tr>
  </w:tbl>
</w:hdr>
</file>

<file path=word/header2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11DEEFCB" w14:textId="77777777">
      <w:tc>
        <w:tcPr>
          <w:tcW w:w="489pt" w:type="dxa"/>
          <w:tcMar>
            <w:top w:w="0pt" w:type="dxa"/>
            <w:start w:w="0pt" w:type="dxa"/>
            <w:bottom w:w="0pt" w:type="dxa"/>
            <w:end w:w="0pt" w:type="dxa"/>
          </w:tcMar>
        </w:tcPr>
        <w:p w14:paraId="33E41A2D" w14:textId="77777777" w:rsidR="00104A30" w:rsidRDefault="00104A30">
          <w:pPr>
            <w:pStyle w:val="td1"/>
          </w:pPr>
          <w:fldSimple w:instr=" STYLEREF h1 \* MERGEFORMAT "/>
        </w:p>
      </w:tc>
      <w:tc>
        <w:tcPr>
          <w:tcW w:w="10.50pt" w:type="dxa"/>
          <w:vMerge w:val="restart"/>
          <w:tcMar>
            <w:top w:w="0pt" w:type="dxa"/>
            <w:start w:w="0pt" w:type="dxa"/>
            <w:bottom w:w="0pt" w:type="dxa"/>
            <w:end w:w="0pt" w:type="dxa"/>
          </w:tcMar>
        </w:tcPr>
        <w:p w14:paraId="50CD011F" w14:textId="77777777" w:rsidR="00104A30" w:rsidRDefault="002F12F7">
          <w:pPr>
            <w:pStyle w:val="td1"/>
          </w:pPr>
          <w:r>
            <w:rPr>
              <w:noProof/>
            </w:rPr>
            <w:drawing>
              <wp:inline distT="0" distB="0" distL="114300" distR="114300" wp14:anchorId="5E77589E" wp14:editId="238F8DDA">
                <wp:extent cx="9525" cy="371475"/>
                <wp:effectExtent l="0" t="0" r="0" b="0"/>
                <wp:docPr id="2067" name="Image 206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46022949"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63B0D4C2"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04A30" w14:paraId="0641343F" w14:textId="77777777">
      <w:tc>
        <w:tcPr>
          <w:tcW w:w="489pt" w:type="dxa"/>
          <w:tcMar>
            <w:top w:w="0pt" w:type="dxa"/>
            <w:start w:w="0pt" w:type="dxa"/>
            <w:bottom w:w="0pt" w:type="dxa"/>
            <w:end w:w="0pt" w:type="dxa"/>
          </w:tcMar>
        </w:tcPr>
        <w:p w14:paraId="30A20601" w14:textId="77777777" w:rsidR="00104A30" w:rsidRDefault="00104A30">
          <w:pPr>
            <w:pStyle w:val="td1"/>
          </w:pPr>
          <w:fldSimple w:instr=" STYLEREF h2 \* MERGEFORMAT "/>
        </w:p>
      </w:tc>
      <w:tc>
        <w:tcPr>
          <w:tcW w:w="10.50pt" w:type="dxa"/>
          <w:vMerge/>
        </w:tcPr>
        <w:p w14:paraId="52CD243C" w14:textId="77777777" w:rsidR="00104A30" w:rsidRDefault="00104A30"/>
      </w:tc>
      <w:tc>
        <w:tcPr>
          <w:tcW w:w="27pt" w:type="dxa"/>
          <w:tcMar>
            <w:top w:w="0pt" w:type="dxa"/>
            <w:start w:w="0pt" w:type="dxa"/>
            <w:bottom w:w="0pt" w:type="dxa"/>
            <w:end w:w="0pt" w:type="dxa"/>
          </w:tcMar>
        </w:tcPr>
        <w:p w14:paraId="22F403C4" w14:textId="77777777" w:rsidR="00104A30" w:rsidRDefault="002F12F7">
          <w:pPr>
            <w:pStyle w:val="td1"/>
          </w:pPr>
          <w:r>
            <w:t> </w:t>
          </w:r>
        </w:p>
      </w:tc>
    </w:tr>
  </w:tbl>
</w:hdr>
</file>

<file path=word/header2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11FC63D" w14:textId="77777777" w:rsidR="00104A30" w:rsidRDefault="00104A30"/>
</w:hdr>
</file>

<file path=word/header2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01601949" w14:textId="77777777">
      <w:tc>
        <w:tcPr>
          <w:tcW w:w="27pt" w:type="dxa"/>
          <w:tcMar>
            <w:top w:w="0pt" w:type="dxa"/>
            <w:start w:w="0pt" w:type="dxa"/>
            <w:bottom w:w="0pt" w:type="dxa"/>
            <w:end w:w="0pt" w:type="dxa"/>
          </w:tcMar>
        </w:tcPr>
        <w:p w14:paraId="1E486CD1"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48</w:t>
          </w:r>
          <w:r>
            <w:rPr>
              <w:rStyle w:val="variable"/>
            </w:rPr>
            <w:fldChar w:fldCharType="end"/>
          </w:r>
        </w:p>
      </w:tc>
      <w:tc>
        <w:tcPr>
          <w:tcW w:w="10.50pt" w:type="dxa"/>
          <w:vMerge w:val="restart"/>
          <w:tcMar>
            <w:top w:w="0pt" w:type="dxa"/>
            <w:start w:w="0pt" w:type="dxa"/>
            <w:bottom w:w="0pt" w:type="dxa"/>
            <w:end w:w="0pt" w:type="dxa"/>
          </w:tcMar>
        </w:tcPr>
        <w:p w14:paraId="5B8349F1" w14:textId="77777777" w:rsidR="00104A30" w:rsidRDefault="002F12F7">
          <w:pPr>
            <w:pStyle w:val="td"/>
          </w:pPr>
          <w:r>
            <w:rPr>
              <w:noProof/>
            </w:rPr>
            <w:drawing>
              <wp:inline distT="0" distB="0" distL="114300" distR="114300" wp14:anchorId="55419F9D" wp14:editId="51952572">
                <wp:extent cx="9525" cy="371475"/>
                <wp:effectExtent l="0" t="0" r="0" b="0"/>
                <wp:docPr id="2068" name="Image 206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63730833" name="Image 206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56B88F58" w14:textId="63ECDBAA" w:rsidR="00104A30" w:rsidRDefault="00486158">
          <w:pPr>
            <w:pStyle w:val="td"/>
          </w:pPr>
          <w:fldSimple w:instr=" STYLEREF h1 \* MERGEFORMAT ">
            <w:r>
              <w:rPr>
                <w:noProof/>
              </w:rPr>
              <w:t>Running the Implementer</w:t>
            </w:r>
          </w:fldSimple>
        </w:p>
      </w:tc>
    </w:tr>
    <w:tr w:rsidR="00104A30" w14:paraId="20407921" w14:textId="77777777">
      <w:tc>
        <w:tcPr>
          <w:tcW w:w="27pt" w:type="dxa"/>
          <w:tcMar>
            <w:top w:w="0pt" w:type="dxa"/>
            <w:start w:w="0pt" w:type="dxa"/>
            <w:bottom w:w="0pt" w:type="dxa"/>
            <w:end w:w="0pt" w:type="dxa"/>
          </w:tcMar>
        </w:tcPr>
        <w:p w14:paraId="5EB6B1BA" w14:textId="77777777" w:rsidR="00104A30" w:rsidRDefault="002F12F7">
          <w:pPr>
            <w:pStyle w:val="td"/>
          </w:pPr>
          <w:r>
            <w:t> </w:t>
          </w:r>
        </w:p>
      </w:tc>
      <w:tc>
        <w:tcPr>
          <w:tcW w:w="10.50pt" w:type="dxa"/>
          <w:vMerge/>
        </w:tcPr>
        <w:p w14:paraId="21CD0CDB" w14:textId="77777777" w:rsidR="00104A30" w:rsidRDefault="00104A30"/>
      </w:tc>
      <w:tc>
        <w:tcPr>
          <w:tcW w:w="489pt" w:type="dxa"/>
          <w:tcMar>
            <w:top w:w="0pt" w:type="dxa"/>
            <w:start w:w="0pt" w:type="dxa"/>
            <w:bottom w:w="0pt" w:type="dxa"/>
            <w:end w:w="0pt" w:type="dxa"/>
          </w:tcMar>
        </w:tcPr>
        <w:p w14:paraId="5272FC28" w14:textId="6175E8D4" w:rsidR="00104A30" w:rsidRDefault="00486158">
          <w:pPr>
            <w:pStyle w:val="td"/>
          </w:pPr>
          <w:fldSimple w:instr=" STYLEREF h2 \* MERGEFORMAT ">
            <w:r>
              <w:rPr>
                <w:noProof/>
              </w:rPr>
              <w:t>Starting the Installation</w:t>
            </w:r>
          </w:fldSimple>
        </w:p>
      </w:tc>
    </w:tr>
  </w:tbl>
</w:hdr>
</file>

<file path=word/header2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30E70A0A" w14:textId="77777777">
      <w:tc>
        <w:tcPr>
          <w:tcW w:w="489pt" w:type="dxa"/>
          <w:tcMar>
            <w:top w:w="0pt" w:type="dxa"/>
            <w:start w:w="0pt" w:type="dxa"/>
            <w:bottom w:w="0pt" w:type="dxa"/>
            <w:end w:w="0pt" w:type="dxa"/>
          </w:tcMar>
        </w:tcPr>
        <w:p w14:paraId="428F122D" w14:textId="5270F111" w:rsidR="00104A30" w:rsidRDefault="00C770A1">
          <w:pPr>
            <w:pStyle w:val="td1"/>
          </w:pPr>
          <w:fldSimple w:instr=" STYLEREF h1 \* MERGEFORMAT ">
            <w:r w:rsidR="00E83AD0">
              <w:rPr>
                <w:noProof/>
              </w:rPr>
              <w:t>Running the Implementer</w:t>
            </w:r>
          </w:fldSimple>
        </w:p>
      </w:tc>
      <w:tc>
        <w:tcPr>
          <w:tcW w:w="10.50pt" w:type="dxa"/>
          <w:vMerge w:val="restart"/>
          <w:tcMar>
            <w:top w:w="0pt" w:type="dxa"/>
            <w:start w:w="0pt" w:type="dxa"/>
            <w:bottom w:w="0pt" w:type="dxa"/>
            <w:end w:w="0pt" w:type="dxa"/>
          </w:tcMar>
        </w:tcPr>
        <w:p w14:paraId="05B931A0" w14:textId="77777777" w:rsidR="00104A30" w:rsidRDefault="002F12F7">
          <w:pPr>
            <w:pStyle w:val="td1"/>
          </w:pPr>
          <w:r>
            <w:rPr>
              <w:noProof/>
            </w:rPr>
            <w:drawing>
              <wp:inline distT="0" distB="0" distL="114300" distR="114300" wp14:anchorId="61CA7754" wp14:editId="2F50C774">
                <wp:extent cx="9525" cy="371475"/>
                <wp:effectExtent l="0" t="0" r="0" b="0"/>
                <wp:docPr id="2069" name="Image 206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29623766" name="Image 206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2CB18278"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47</w:t>
          </w:r>
          <w:r>
            <w:rPr>
              <w:rStyle w:val="variable"/>
            </w:rPr>
            <w:fldChar w:fldCharType="end"/>
          </w:r>
        </w:p>
      </w:tc>
    </w:tr>
    <w:tr w:rsidR="00104A30" w14:paraId="3450FEC1" w14:textId="77777777">
      <w:tc>
        <w:tcPr>
          <w:tcW w:w="489pt" w:type="dxa"/>
          <w:tcMar>
            <w:top w:w="0pt" w:type="dxa"/>
            <w:start w:w="0pt" w:type="dxa"/>
            <w:bottom w:w="0pt" w:type="dxa"/>
            <w:end w:w="0pt" w:type="dxa"/>
          </w:tcMar>
        </w:tcPr>
        <w:p w14:paraId="2A78F04F" w14:textId="245B1284" w:rsidR="00104A30" w:rsidRDefault="00C770A1">
          <w:pPr>
            <w:pStyle w:val="td1"/>
          </w:pPr>
          <w:fldSimple w:instr=" STYLEREF h2 \* MERGEFORMAT ">
            <w:r w:rsidR="00E83AD0">
              <w:rPr>
                <w:noProof/>
              </w:rPr>
              <w:t>Starting the Installation</w:t>
            </w:r>
          </w:fldSimple>
        </w:p>
      </w:tc>
      <w:tc>
        <w:tcPr>
          <w:tcW w:w="10.50pt" w:type="dxa"/>
          <w:vMerge/>
        </w:tcPr>
        <w:p w14:paraId="7CA7D5E5" w14:textId="77777777" w:rsidR="00104A30" w:rsidRDefault="00104A30"/>
      </w:tc>
      <w:tc>
        <w:tcPr>
          <w:tcW w:w="27pt" w:type="dxa"/>
          <w:tcMar>
            <w:top w:w="0pt" w:type="dxa"/>
            <w:start w:w="0pt" w:type="dxa"/>
            <w:bottom w:w="0pt" w:type="dxa"/>
            <w:end w:w="0pt" w:type="dxa"/>
          </w:tcMar>
        </w:tcPr>
        <w:p w14:paraId="4DC5B22B" w14:textId="77777777" w:rsidR="00104A30" w:rsidRDefault="002F12F7">
          <w:pPr>
            <w:pStyle w:val="td1"/>
          </w:pPr>
          <w:r>
            <w:t> </w:t>
          </w:r>
        </w:p>
      </w:tc>
    </w:tr>
  </w:tbl>
</w:hdr>
</file>

<file path=word/header2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1160292" w14:textId="77777777" w:rsidR="00104A30" w:rsidRDefault="00104A30"/>
</w:hdr>
</file>

<file path=word/header2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71A4D99D" w14:textId="77777777">
      <w:tc>
        <w:tcPr>
          <w:tcW w:w="27pt" w:type="dxa"/>
          <w:tcMar>
            <w:top w:w="0pt" w:type="dxa"/>
            <w:start w:w="0pt" w:type="dxa"/>
            <w:bottom w:w="0pt" w:type="dxa"/>
            <w:end w:w="0pt" w:type="dxa"/>
          </w:tcMar>
        </w:tcPr>
        <w:p w14:paraId="40D8906E"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54</w:t>
          </w:r>
          <w:r>
            <w:rPr>
              <w:rStyle w:val="variable"/>
            </w:rPr>
            <w:fldChar w:fldCharType="end"/>
          </w:r>
        </w:p>
      </w:tc>
      <w:tc>
        <w:tcPr>
          <w:tcW w:w="10.50pt" w:type="dxa"/>
          <w:vMerge w:val="restart"/>
          <w:tcMar>
            <w:top w:w="0pt" w:type="dxa"/>
            <w:start w:w="0pt" w:type="dxa"/>
            <w:bottom w:w="0pt" w:type="dxa"/>
            <w:end w:w="0pt" w:type="dxa"/>
          </w:tcMar>
        </w:tcPr>
        <w:p w14:paraId="4F29AF8A" w14:textId="77777777" w:rsidR="00104A30" w:rsidRDefault="002F12F7">
          <w:pPr>
            <w:pStyle w:val="td"/>
          </w:pPr>
          <w:r>
            <w:rPr>
              <w:noProof/>
            </w:rPr>
            <w:drawing>
              <wp:inline distT="0" distB="0" distL="114300" distR="114300" wp14:anchorId="4900833C" wp14:editId="33B76353">
                <wp:extent cx="9525" cy="371475"/>
                <wp:effectExtent l="0" t="0" r="0" b="0"/>
                <wp:docPr id="2070" name="Image 207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30119697" name="Image 207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0D402A56" w14:textId="37CCCE07" w:rsidR="00104A30" w:rsidRDefault="00574F39">
          <w:pPr>
            <w:pStyle w:val="td"/>
          </w:pPr>
          <w:fldSimple w:instr=" STYLEREF h1 \* MERGEFORMAT ">
            <w:r>
              <w:rPr>
                <w:noProof/>
              </w:rPr>
              <w:t>Installing Tax Content</w:t>
            </w:r>
          </w:fldSimple>
        </w:p>
      </w:tc>
    </w:tr>
    <w:tr w:rsidR="00104A30" w14:paraId="1A323121" w14:textId="77777777">
      <w:tc>
        <w:tcPr>
          <w:tcW w:w="27pt" w:type="dxa"/>
          <w:tcMar>
            <w:top w:w="0pt" w:type="dxa"/>
            <w:start w:w="0pt" w:type="dxa"/>
            <w:bottom w:w="0pt" w:type="dxa"/>
            <w:end w:w="0pt" w:type="dxa"/>
          </w:tcMar>
        </w:tcPr>
        <w:p w14:paraId="5C3D5AF6" w14:textId="77777777" w:rsidR="00104A30" w:rsidRDefault="002F12F7">
          <w:pPr>
            <w:pStyle w:val="td"/>
          </w:pPr>
          <w:r>
            <w:t> </w:t>
          </w:r>
        </w:p>
      </w:tc>
      <w:tc>
        <w:tcPr>
          <w:tcW w:w="10.50pt" w:type="dxa"/>
          <w:vMerge/>
        </w:tcPr>
        <w:p w14:paraId="38D7842E" w14:textId="77777777" w:rsidR="00104A30" w:rsidRDefault="00104A30"/>
      </w:tc>
      <w:tc>
        <w:tcPr>
          <w:tcW w:w="489pt" w:type="dxa"/>
          <w:tcMar>
            <w:top w:w="0pt" w:type="dxa"/>
            <w:start w:w="0pt" w:type="dxa"/>
            <w:bottom w:w="0pt" w:type="dxa"/>
            <w:end w:w="0pt" w:type="dxa"/>
          </w:tcMar>
        </w:tcPr>
        <w:p w14:paraId="3EF6B95E" w14:textId="33B45E58" w:rsidR="00104A30" w:rsidRDefault="00574F39">
          <w:pPr>
            <w:pStyle w:val="td"/>
          </w:pPr>
          <w:fldSimple w:instr=" STYLEREF h2 \* MERGEFORMAT ">
            <w:r>
              <w:rPr>
                <w:noProof/>
              </w:rPr>
              <w:t>Creating and Configuring a Company</w:t>
            </w:r>
          </w:fldSimple>
        </w:p>
      </w:tc>
    </w:tr>
  </w:tbl>
</w:hdr>
</file>

<file path=word/header2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229E5626" w14:textId="77777777">
      <w:tc>
        <w:tcPr>
          <w:tcW w:w="489pt" w:type="dxa"/>
          <w:tcMar>
            <w:top w:w="0pt" w:type="dxa"/>
            <w:start w:w="0pt" w:type="dxa"/>
            <w:bottom w:w="0pt" w:type="dxa"/>
            <w:end w:w="0pt" w:type="dxa"/>
          </w:tcMar>
        </w:tcPr>
        <w:p w14:paraId="3ED462CE" w14:textId="47F51EA8" w:rsidR="00104A30" w:rsidRDefault="00C770A1">
          <w:pPr>
            <w:pStyle w:val="td1"/>
          </w:pPr>
          <w:fldSimple w:instr=" STYLEREF h1 \* MERGEFORMAT ">
            <w:r w:rsidR="00E83AD0">
              <w:rPr>
                <w:noProof/>
              </w:rPr>
              <w:t>Installing Tax Content</w:t>
            </w:r>
          </w:fldSimple>
        </w:p>
      </w:tc>
      <w:tc>
        <w:tcPr>
          <w:tcW w:w="10.50pt" w:type="dxa"/>
          <w:vMerge w:val="restart"/>
          <w:tcMar>
            <w:top w:w="0pt" w:type="dxa"/>
            <w:start w:w="0pt" w:type="dxa"/>
            <w:bottom w:w="0pt" w:type="dxa"/>
            <w:end w:w="0pt" w:type="dxa"/>
          </w:tcMar>
        </w:tcPr>
        <w:p w14:paraId="74DF5D63" w14:textId="77777777" w:rsidR="00104A30" w:rsidRDefault="002F12F7">
          <w:pPr>
            <w:pStyle w:val="td1"/>
          </w:pPr>
          <w:r>
            <w:rPr>
              <w:noProof/>
            </w:rPr>
            <w:drawing>
              <wp:inline distT="0" distB="0" distL="114300" distR="114300" wp14:anchorId="1D6A286B" wp14:editId="0C9D4C5E">
                <wp:extent cx="9525" cy="371475"/>
                <wp:effectExtent l="0" t="0" r="0" b="0"/>
                <wp:docPr id="2071" name="Image 207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185875493" name="Image 207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80E9607"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53</w:t>
          </w:r>
          <w:r>
            <w:rPr>
              <w:rStyle w:val="variable"/>
            </w:rPr>
            <w:fldChar w:fldCharType="end"/>
          </w:r>
        </w:p>
      </w:tc>
    </w:tr>
    <w:tr w:rsidR="00104A30" w14:paraId="1FE7D8C0" w14:textId="77777777">
      <w:tc>
        <w:tcPr>
          <w:tcW w:w="489pt" w:type="dxa"/>
          <w:tcMar>
            <w:top w:w="0pt" w:type="dxa"/>
            <w:start w:w="0pt" w:type="dxa"/>
            <w:bottom w:w="0pt" w:type="dxa"/>
            <w:end w:w="0pt" w:type="dxa"/>
          </w:tcMar>
        </w:tcPr>
        <w:p w14:paraId="2F5BADD9" w14:textId="7776E1EB" w:rsidR="00104A30" w:rsidRDefault="00C770A1">
          <w:pPr>
            <w:pStyle w:val="td1"/>
          </w:pPr>
          <w:fldSimple w:instr=" STYLEREF h2 \* MERGEFORMAT ">
            <w:r w:rsidR="00E83AD0">
              <w:rPr>
                <w:noProof/>
              </w:rPr>
              <w:t>Creating and Configuring a Company</w:t>
            </w:r>
          </w:fldSimple>
        </w:p>
      </w:tc>
      <w:tc>
        <w:tcPr>
          <w:tcW w:w="10.50pt" w:type="dxa"/>
          <w:vMerge/>
        </w:tcPr>
        <w:p w14:paraId="6B292097" w14:textId="77777777" w:rsidR="00104A30" w:rsidRDefault="00104A30"/>
      </w:tc>
      <w:tc>
        <w:tcPr>
          <w:tcW w:w="27pt" w:type="dxa"/>
          <w:tcMar>
            <w:top w:w="0pt" w:type="dxa"/>
            <w:start w:w="0pt" w:type="dxa"/>
            <w:bottom w:w="0pt" w:type="dxa"/>
            <w:end w:w="0pt" w:type="dxa"/>
          </w:tcMar>
        </w:tcPr>
        <w:p w14:paraId="23D43AFE" w14:textId="77777777" w:rsidR="00104A30" w:rsidRDefault="002F12F7">
          <w:pPr>
            <w:pStyle w:val="td1"/>
          </w:pPr>
          <w:r>
            <w:t> </w:t>
          </w:r>
        </w:p>
      </w:tc>
    </w:tr>
  </w:tbl>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4430787" w14:textId="77777777" w:rsidR="00104A30" w:rsidRDefault="00104A30"/>
</w:hdr>
</file>

<file path=word/header3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21214B9" w14:textId="77777777" w:rsidR="00104A30" w:rsidRDefault="00104A30"/>
</w:hdr>
</file>

<file path=word/header3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104A30" w14:paraId="0C6B9167" w14:textId="77777777">
      <w:tc>
        <w:tcPr>
          <w:tcW w:w="27pt" w:type="dxa"/>
          <w:tcMar>
            <w:top w:w="0pt" w:type="dxa"/>
            <w:start w:w="0pt" w:type="dxa"/>
            <w:bottom w:w="0pt" w:type="dxa"/>
            <w:end w:w="0pt" w:type="dxa"/>
          </w:tcMar>
        </w:tcPr>
        <w:p w14:paraId="26D67D85"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56</w:t>
          </w:r>
          <w:r>
            <w:rPr>
              <w:rStyle w:val="variable"/>
            </w:rPr>
            <w:fldChar w:fldCharType="end"/>
          </w:r>
        </w:p>
      </w:tc>
      <w:tc>
        <w:tcPr>
          <w:tcW w:w="10.50pt" w:type="dxa"/>
          <w:vMerge w:val="restart"/>
          <w:tcMar>
            <w:top w:w="0pt" w:type="dxa"/>
            <w:start w:w="0pt" w:type="dxa"/>
            <w:bottom w:w="0pt" w:type="dxa"/>
            <w:end w:w="0pt" w:type="dxa"/>
          </w:tcMar>
        </w:tcPr>
        <w:p w14:paraId="0D9A235F" w14:textId="77777777" w:rsidR="00104A30" w:rsidRDefault="002F12F7">
          <w:pPr>
            <w:pStyle w:val="td"/>
          </w:pPr>
          <w:r>
            <w:rPr>
              <w:noProof/>
            </w:rPr>
            <w:drawing>
              <wp:inline distT="0" distB="0" distL="114300" distR="114300" wp14:anchorId="09876E2B" wp14:editId="2B9A2E0E">
                <wp:extent cx="9525" cy="371475"/>
                <wp:effectExtent l="0" t="0" r="0" b="0"/>
                <wp:docPr id="2072" name="Image 207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24544878" name="Image 207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6D4BB4FF" w14:textId="125A4384" w:rsidR="00104A30" w:rsidRDefault="00574F39">
          <w:pPr>
            <w:pStyle w:val="td"/>
          </w:pPr>
          <w:fldSimple w:instr=" STYLEREF h1 \* MERGEFORMAT ">
            <w:r>
              <w:rPr>
                <w:noProof/>
              </w:rPr>
              <w:t>Testing Your Installation</w:t>
            </w:r>
          </w:fldSimple>
        </w:p>
      </w:tc>
    </w:tr>
    <w:tr w:rsidR="00104A30" w14:paraId="3DFC8903" w14:textId="77777777">
      <w:tc>
        <w:tcPr>
          <w:tcW w:w="27pt" w:type="dxa"/>
          <w:tcMar>
            <w:top w:w="0pt" w:type="dxa"/>
            <w:start w:w="0pt" w:type="dxa"/>
            <w:bottom w:w="0pt" w:type="dxa"/>
            <w:end w:w="0pt" w:type="dxa"/>
          </w:tcMar>
        </w:tcPr>
        <w:p w14:paraId="15B5CC26" w14:textId="77777777" w:rsidR="00104A30" w:rsidRDefault="002F12F7">
          <w:pPr>
            <w:pStyle w:val="td"/>
          </w:pPr>
          <w:r>
            <w:t> </w:t>
          </w:r>
        </w:p>
      </w:tc>
      <w:tc>
        <w:tcPr>
          <w:tcW w:w="10.50pt" w:type="dxa"/>
          <w:vMerge/>
        </w:tcPr>
        <w:p w14:paraId="7A659C54" w14:textId="77777777" w:rsidR="00104A30" w:rsidRDefault="00104A30"/>
      </w:tc>
      <w:tc>
        <w:tcPr>
          <w:tcW w:w="489pt" w:type="dxa"/>
          <w:tcMar>
            <w:top w:w="0pt" w:type="dxa"/>
            <w:start w:w="0pt" w:type="dxa"/>
            <w:bottom w:w="0pt" w:type="dxa"/>
            <w:end w:w="0pt" w:type="dxa"/>
          </w:tcMar>
        </w:tcPr>
        <w:p w14:paraId="272B2A25" w14:textId="54C8F1DE" w:rsidR="00104A30" w:rsidRDefault="00574F39">
          <w:pPr>
            <w:pStyle w:val="td"/>
          </w:pPr>
          <w:fldSimple w:instr=" STYLEREF h2 \* MERGEFORMAT ">
            <w:r>
              <w:rPr>
                <w:noProof/>
              </w:rPr>
              <w:t>Creating and Configuring a Company</w:t>
            </w:r>
          </w:fldSimple>
        </w:p>
      </w:tc>
    </w:tr>
  </w:tbl>
</w:hdr>
</file>

<file path=word/header3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04AA1C8A" w14:textId="77777777">
      <w:tc>
        <w:tcPr>
          <w:tcW w:w="489pt" w:type="dxa"/>
          <w:tcMar>
            <w:top w:w="0pt" w:type="dxa"/>
            <w:start w:w="0pt" w:type="dxa"/>
            <w:bottom w:w="0pt" w:type="dxa"/>
            <w:end w:w="0pt" w:type="dxa"/>
          </w:tcMar>
        </w:tcPr>
        <w:p w14:paraId="384CF094" w14:textId="0C97AF06" w:rsidR="00104A30" w:rsidRDefault="00C770A1">
          <w:pPr>
            <w:pStyle w:val="td1"/>
          </w:pPr>
          <w:fldSimple w:instr=" STYLEREF h1 \* MERGEFORMAT ">
            <w:r w:rsidR="00E83AD0">
              <w:rPr>
                <w:noProof/>
              </w:rPr>
              <w:t>Testing Your Installation</w:t>
            </w:r>
          </w:fldSimple>
        </w:p>
      </w:tc>
      <w:tc>
        <w:tcPr>
          <w:tcW w:w="10.50pt" w:type="dxa"/>
          <w:vMerge w:val="restart"/>
          <w:tcMar>
            <w:top w:w="0pt" w:type="dxa"/>
            <w:start w:w="0pt" w:type="dxa"/>
            <w:bottom w:w="0pt" w:type="dxa"/>
            <w:end w:w="0pt" w:type="dxa"/>
          </w:tcMar>
        </w:tcPr>
        <w:p w14:paraId="7AB62E16" w14:textId="77777777" w:rsidR="00104A30" w:rsidRDefault="002F12F7">
          <w:pPr>
            <w:pStyle w:val="td1"/>
          </w:pPr>
          <w:r>
            <w:rPr>
              <w:noProof/>
            </w:rPr>
            <w:drawing>
              <wp:inline distT="0" distB="0" distL="114300" distR="114300" wp14:anchorId="54E59F09" wp14:editId="0812EED8">
                <wp:extent cx="9525" cy="371475"/>
                <wp:effectExtent l="0" t="0" r="0" b="0"/>
                <wp:docPr id="2073" name="Image 207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520553381" name="Image 207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A12F768" w14:textId="09A5AF0B"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sidR="00F44D09">
            <w:rPr>
              <w:rStyle w:val="variable"/>
              <w:noProof/>
            </w:rPr>
            <w:t>37</w:t>
          </w:r>
          <w:r>
            <w:rPr>
              <w:rStyle w:val="variable"/>
            </w:rPr>
            <w:fldChar w:fldCharType="end"/>
          </w:r>
        </w:p>
      </w:tc>
    </w:tr>
    <w:tr w:rsidR="00104A30" w14:paraId="13A8EA23" w14:textId="77777777">
      <w:tc>
        <w:tcPr>
          <w:tcW w:w="489pt" w:type="dxa"/>
          <w:tcMar>
            <w:top w:w="0pt" w:type="dxa"/>
            <w:start w:w="0pt" w:type="dxa"/>
            <w:bottom w:w="0pt" w:type="dxa"/>
            <w:end w:w="0pt" w:type="dxa"/>
          </w:tcMar>
        </w:tcPr>
        <w:p w14:paraId="0D157FC0" w14:textId="65D86687" w:rsidR="00104A30" w:rsidRDefault="00C770A1">
          <w:pPr>
            <w:pStyle w:val="td1"/>
          </w:pPr>
          <w:fldSimple w:instr=" STYLEREF h2 \* MERGEFORMAT ">
            <w:r w:rsidR="00E83AD0">
              <w:rPr>
                <w:noProof/>
              </w:rPr>
              <w:t>Creating and Configuring a Company</w:t>
            </w:r>
          </w:fldSimple>
        </w:p>
      </w:tc>
      <w:tc>
        <w:tcPr>
          <w:tcW w:w="10.50pt" w:type="dxa"/>
          <w:vMerge/>
        </w:tcPr>
        <w:p w14:paraId="0CD2A346" w14:textId="77777777" w:rsidR="00104A30" w:rsidRDefault="00104A30"/>
      </w:tc>
      <w:tc>
        <w:tcPr>
          <w:tcW w:w="27pt" w:type="dxa"/>
          <w:tcMar>
            <w:top w:w="0pt" w:type="dxa"/>
            <w:start w:w="0pt" w:type="dxa"/>
            <w:bottom w:w="0pt" w:type="dxa"/>
            <w:end w:w="0pt" w:type="dxa"/>
          </w:tcMar>
        </w:tcPr>
        <w:p w14:paraId="07CE6297" w14:textId="77777777" w:rsidR="00104A30" w:rsidRDefault="002F12F7">
          <w:pPr>
            <w:pStyle w:val="td1"/>
          </w:pPr>
          <w:r>
            <w:t> </w:t>
          </w:r>
        </w:p>
      </w:tc>
    </w:tr>
  </w:tbl>
</w:hdr>
</file>

<file path=word/header3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69B1B34" w14:textId="77777777" w:rsidR="00104A30" w:rsidRDefault="00104A30"/>
</w:hdr>
</file>

<file path=word/header3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1C354E45" w14:textId="77777777">
      <w:tc>
        <w:tcPr>
          <w:tcW w:w="27pt" w:type="dxa"/>
          <w:tcMar>
            <w:top w:w="0pt" w:type="dxa"/>
            <w:start w:w="0pt" w:type="dxa"/>
            <w:bottom w:w="0pt" w:type="dxa"/>
            <w:end w:w="0pt" w:type="dxa"/>
          </w:tcMar>
        </w:tcPr>
        <w:p w14:paraId="4D2D58E7"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81</w:t>
          </w:r>
          <w:r>
            <w:rPr>
              <w:rStyle w:val="variable"/>
            </w:rPr>
            <w:fldChar w:fldCharType="end"/>
          </w:r>
        </w:p>
      </w:tc>
      <w:tc>
        <w:tcPr>
          <w:tcW w:w="10.50pt" w:type="dxa"/>
          <w:vMerge w:val="restart"/>
          <w:tcMar>
            <w:top w:w="0pt" w:type="dxa"/>
            <w:start w:w="0pt" w:type="dxa"/>
            <w:bottom w:w="0pt" w:type="dxa"/>
            <w:end w:w="0pt" w:type="dxa"/>
          </w:tcMar>
        </w:tcPr>
        <w:p w14:paraId="5FB885A2" w14:textId="77777777" w:rsidR="00104A30" w:rsidRDefault="002F12F7">
          <w:pPr>
            <w:pStyle w:val="td"/>
          </w:pPr>
          <w:r>
            <w:rPr>
              <w:noProof/>
            </w:rPr>
            <w:drawing>
              <wp:inline distT="0" distB="0" distL="114300" distR="114300" wp14:anchorId="59618E63" wp14:editId="0EA05578">
                <wp:extent cx="9525" cy="371475"/>
                <wp:effectExtent l="0" t="0" r="0" b="0"/>
                <wp:docPr id="2074" name="Image 207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188897288" name="Image 207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44EB9163" w14:textId="02C8C1AB" w:rsidR="00104A30" w:rsidRDefault="00574F39">
          <w:pPr>
            <w:pStyle w:val="td"/>
          </w:pPr>
          <w:fldSimple w:instr=" STYLEREF h1 \* MERGEFORMAT ">
            <w:r w:rsidR="003410D6">
              <w:rPr>
                <w:noProof/>
              </w:rPr>
              <w:t>Reporting Application Upgrade Dependency</w:t>
            </w:r>
          </w:fldSimple>
        </w:p>
      </w:tc>
    </w:tr>
    <w:tr w:rsidR="00104A30" w14:paraId="6B18BF4A" w14:textId="77777777">
      <w:tc>
        <w:tcPr>
          <w:tcW w:w="27pt" w:type="dxa"/>
          <w:tcMar>
            <w:top w:w="0pt" w:type="dxa"/>
            <w:start w:w="0pt" w:type="dxa"/>
            <w:bottom w:w="0pt" w:type="dxa"/>
            <w:end w:w="0pt" w:type="dxa"/>
          </w:tcMar>
        </w:tcPr>
        <w:p w14:paraId="44087599" w14:textId="77777777" w:rsidR="00104A30" w:rsidRDefault="002F12F7">
          <w:pPr>
            <w:pStyle w:val="td"/>
          </w:pPr>
          <w:r>
            <w:t> </w:t>
          </w:r>
        </w:p>
      </w:tc>
      <w:tc>
        <w:tcPr>
          <w:tcW w:w="10.50pt" w:type="dxa"/>
          <w:vMerge/>
        </w:tcPr>
        <w:p w14:paraId="139441D5" w14:textId="77777777" w:rsidR="00104A30" w:rsidRDefault="00104A30"/>
      </w:tc>
      <w:tc>
        <w:tcPr>
          <w:tcW w:w="489pt" w:type="dxa"/>
          <w:tcMar>
            <w:top w:w="0pt" w:type="dxa"/>
            <w:start w:w="0pt" w:type="dxa"/>
            <w:bottom w:w="0pt" w:type="dxa"/>
            <w:end w:w="0pt" w:type="dxa"/>
          </w:tcMar>
        </w:tcPr>
        <w:p w14:paraId="39AE344A" w14:textId="0BDAC224" w:rsidR="00104A30" w:rsidRDefault="00574F39">
          <w:pPr>
            <w:pStyle w:val="td"/>
          </w:pPr>
          <w:fldSimple w:instr=" STYLEREF h2 \* MERGEFORMAT ">
            <w:r w:rsidR="003410D6">
              <w:rPr>
                <w:noProof/>
              </w:rPr>
              <w:t>Cluster Testing</w:t>
            </w:r>
          </w:fldSimple>
        </w:p>
      </w:tc>
    </w:tr>
  </w:tbl>
</w:hdr>
</file>

<file path=word/header3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6C100108" w14:textId="77777777">
      <w:tc>
        <w:tcPr>
          <w:tcW w:w="489pt" w:type="dxa"/>
          <w:tcMar>
            <w:top w:w="0pt" w:type="dxa"/>
            <w:start w:w="0pt" w:type="dxa"/>
            <w:bottom w:w="0pt" w:type="dxa"/>
            <w:end w:w="0pt" w:type="dxa"/>
          </w:tcMar>
        </w:tcPr>
        <w:p w14:paraId="61BCDA65" w14:textId="0822E8F7" w:rsidR="00104A30" w:rsidRDefault="00574F39">
          <w:pPr>
            <w:pStyle w:val="td1"/>
          </w:pPr>
          <w:fldSimple w:instr=" STYLEREF h1 \* MERGEFORMAT ">
            <w:r w:rsidR="003410D6">
              <w:rPr>
                <w:noProof/>
              </w:rPr>
              <w:t>Clustering</w:t>
            </w:r>
          </w:fldSimple>
        </w:p>
      </w:tc>
      <w:tc>
        <w:tcPr>
          <w:tcW w:w="10.50pt" w:type="dxa"/>
          <w:vMerge w:val="restart"/>
          <w:tcMar>
            <w:top w:w="0pt" w:type="dxa"/>
            <w:start w:w="0pt" w:type="dxa"/>
            <w:bottom w:w="0pt" w:type="dxa"/>
            <w:end w:w="0pt" w:type="dxa"/>
          </w:tcMar>
        </w:tcPr>
        <w:p w14:paraId="25135139" w14:textId="77777777" w:rsidR="00104A30" w:rsidRDefault="002F12F7">
          <w:pPr>
            <w:pStyle w:val="td1"/>
          </w:pPr>
          <w:r>
            <w:rPr>
              <w:noProof/>
            </w:rPr>
            <w:drawing>
              <wp:inline distT="0" distB="0" distL="114300" distR="114300" wp14:anchorId="37FB867B" wp14:editId="4762E4C4">
                <wp:extent cx="9525" cy="371475"/>
                <wp:effectExtent l="0" t="0" r="0" b="0"/>
                <wp:docPr id="2075" name="Image 207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53854806" name="Image 207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11FCD33"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83</w:t>
          </w:r>
          <w:r>
            <w:rPr>
              <w:rStyle w:val="variable"/>
            </w:rPr>
            <w:fldChar w:fldCharType="end"/>
          </w:r>
        </w:p>
      </w:tc>
    </w:tr>
    <w:tr w:rsidR="00104A30" w14:paraId="75F70514" w14:textId="77777777">
      <w:tc>
        <w:tcPr>
          <w:tcW w:w="489pt" w:type="dxa"/>
          <w:tcMar>
            <w:top w:w="0pt" w:type="dxa"/>
            <w:start w:w="0pt" w:type="dxa"/>
            <w:bottom w:w="0pt" w:type="dxa"/>
            <w:end w:w="0pt" w:type="dxa"/>
          </w:tcMar>
        </w:tcPr>
        <w:p w14:paraId="3D047223" w14:textId="1E1B24A3" w:rsidR="00104A30" w:rsidRDefault="00574F39">
          <w:pPr>
            <w:pStyle w:val="td1"/>
          </w:pPr>
          <w:fldSimple w:instr=" STYLEREF h2 \* MERGEFORMAT ">
            <w:r w:rsidR="003410D6">
              <w:rPr>
                <w:noProof/>
              </w:rPr>
              <w:t>Cluster Testing</w:t>
            </w:r>
          </w:fldSimple>
        </w:p>
      </w:tc>
      <w:tc>
        <w:tcPr>
          <w:tcW w:w="10.50pt" w:type="dxa"/>
          <w:vMerge/>
        </w:tcPr>
        <w:p w14:paraId="6E9B87A5" w14:textId="77777777" w:rsidR="00104A30" w:rsidRDefault="00104A30"/>
      </w:tc>
      <w:tc>
        <w:tcPr>
          <w:tcW w:w="27pt" w:type="dxa"/>
          <w:tcMar>
            <w:top w:w="0pt" w:type="dxa"/>
            <w:start w:w="0pt" w:type="dxa"/>
            <w:bottom w:w="0pt" w:type="dxa"/>
            <w:end w:w="0pt" w:type="dxa"/>
          </w:tcMar>
        </w:tcPr>
        <w:p w14:paraId="5FAFCA76" w14:textId="77777777" w:rsidR="00104A30" w:rsidRDefault="002F12F7">
          <w:pPr>
            <w:pStyle w:val="td1"/>
          </w:pPr>
          <w:r>
            <w:t> </w:t>
          </w:r>
        </w:p>
      </w:tc>
    </w:tr>
  </w:tbl>
</w:hdr>
</file>

<file path=word/header3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E327145" w14:textId="77777777" w:rsidR="00104A30" w:rsidRDefault="00104A30"/>
</w:hdr>
</file>

<file path=word/header3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7F29CEC2" w14:textId="77777777">
      <w:tc>
        <w:tcPr>
          <w:tcW w:w="27pt" w:type="dxa"/>
          <w:tcMar>
            <w:top w:w="0pt" w:type="dxa"/>
            <w:start w:w="0pt" w:type="dxa"/>
            <w:bottom w:w="0pt" w:type="dxa"/>
            <w:end w:w="0pt" w:type="dxa"/>
          </w:tcMar>
        </w:tcPr>
        <w:p w14:paraId="428EA6F0"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86</w:t>
          </w:r>
          <w:r>
            <w:rPr>
              <w:rStyle w:val="variable"/>
            </w:rPr>
            <w:fldChar w:fldCharType="end"/>
          </w:r>
        </w:p>
      </w:tc>
      <w:tc>
        <w:tcPr>
          <w:tcW w:w="10.50pt" w:type="dxa"/>
          <w:vMerge w:val="restart"/>
          <w:tcMar>
            <w:top w:w="0pt" w:type="dxa"/>
            <w:start w:w="0pt" w:type="dxa"/>
            <w:bottom w:w="0pt" w:type="dxa"/>
            <w:end w:w="0pt" w:type="dxa"/>
          </w:tcMar>
        </w:tcPr>
        <w:p w14:paraId="75A70D0A" w14:textId="77777777" w:rsidR="00104A30" w:rsidRDefault="002F12F7">
          <w:pPr>
            <w:pStyle w:val="td"/>
          </w:pPr>
          <w:r>
            <w:rPr>
              <w:noProof/>
            </w:rPr>
            <w:drawing>
              <wp:inline distT="0" distB="0" distL="114300" distR="114300" wp14:anchorId="37EF0301" wp14:editId="675301FF">
                <wp:extent cx="9525" cy="371475"/>
                <wp:effectExtent l="0" t="0" r="0" b="0"/>
                <wp:docPr id="2076" name="Image 207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77753235" name="Image 207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4AC4041" w14:textId="77777777" w:rsidR="00104A30" w:rsidRDefault="00104A30">
          <w:pPr>
            <w:pStyle w:val="td"/>
          </w:pPr>
          <w:fldSimple w:instr=" STYLEREF h1 \* MERGEFORMAT ">
            <w:r>
              <w:t>Time Eviction Cache</w:t>
            </w:r>
          </w:fldSimple>
        </w:p>
      </w:tc>
    </w:tr>
    <w:tr w:rsidR="00104A30" w14:paraId="2B583462" w14:textId="77777777">
      <w:tc>
        <w:tcPr>
          <w:tcW w:w="27pt" w:type="dxa"/>
          <w:tcMar>
            <w:top w:w="0pt" w:type="dxa"/>
            <w:start w:w="0pt" w:type="dxa"/>
            <w:bottom w:w="0pt" w:type="dxa"/>
            <w:end w:w="0pt" w:type="dxa"/>
          </w:tcMar>
        </w:tcPr>
        <w:p w14:paraId="01EDDDD2" w14:textId="77777777" w:rsidR="00104A30" w:rsidRDefault="002F12F7">
          <w:pPr>
            <w:pStyle w:val="td"/>
          </w:pPr>
          <w:r>
            <w:t> </w:t>
          </w:r>
        </w:p>
      </w:tc>
      <w:tc>
        <w:tcPr>
          <w:tcW w:w="10.50pt" w:type="dxa"/>
          <w:vMerge/>
        </w:tcPr>
        <w:p w14:paraId="1D635FCA" w14:textId="77777777" w:rsidR="00104A30" w:rsidRDefault="00104A30"/>
      </w:tc>
      <w:tc>
        <w:tcPr>
          <w:tcW w:w="489pt" w:type="dxa"/>
          <w:tcMar>
            <w:top w:w="0pt" w:type="dxa"/>
            <w:start w:w="0pt" w:type="dxa"/>
            <w:bottom w:w="0pt" w:type="dxa"/>
            <w:end w:w="0pt" w:type="dxa"/>
          </w:tcMar>
        </w:tcPr>
        <w:p w14:paraId="085E7918" w14:textId="77777777" w:rsidR="00104A30" w:rsidRDefault="00104A30">
          <w:pPr>
            <w:pStyle w:val="td"/>
          </w:pPr>
          <w:fldSimple w:instr=" STYLEREF h2 \* MERGEFORMAT ">
            <w:r>
              <w:t>Cluster Testing</w:t>
            </w:r>
          </w:fldSimple>
        </w:p>
      </w:tc>
    </w:tr>
  </w:tbl>
</w:hdr>
</file>

<file path=word/header3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502E0AF2" w14:textId="77777777">
      <w:tc>
        <w:tcPr>
          <w:tcW w:w="489pt" w:type="dxa"/>
          <w:tcMar>
            <w:top w:w="0pt" w:type="dxa"/>
            <w:start w:w="0pt" w:type="dxa"/>
            <w:bottom w:w="0pt" w:type="dxa"/>
            <w:end w:w="0pt" w:type="dxa"/>
          </w:tcMar>
        </w:tcPr>
        <w:p w14:paraId="7B86EBD3" w14:textId="77777777" w:rsidR="00104A30" w:rsidRDefault="00104A30">
          <w:pPr>
            <w:pStyle w:val="td1"/>
          </w:pPr>
          <w:fldSimple w:instr=" STYLEREF h1 \* MERGEFORMAT ">
            <w:r>
              <w:t>Time Eviction Cache</w:t>
            </w:r>
          </w:fldSimple>
        </w:p>
      </w:tc>
      <w:tc>
        <w:tcPr>
          <w:tcW w:w="10.50pt" w:type="dxa"/>
          <w:vMerge w:val="restart"/>
          <w:tcMar>
            <w:top w:w="0pt" w:type="dxa"/>
            <w:start w:w="0pt" w:type="dxa"/>
            <w:bottom w:w="0pt" w:type="dxa"/>
            <w:end w:w="0pt" w:type="dxa"/>
          </w:tcMar>
        </w:tcPr>
        <w:p w14:paraId="0211FF0F" w14:textId="77777777" w:rsidR="00104A30" w:rsidRDefault="002F12F7">
          <w:pPr>
            <w:pStyle w:val="td1"/>
          </w:pPr>
          <w:r>
            <w:rPr>
              <w:noProof/>
            </w:rPr>
            <w:drawing>
              <wp:inline distT="0" distB="0" distL="114300" distR="114300" wp14:anchorId="76807C29" wp14:editId="3A2819A5">
                <wp:extent cx="9525" cy="371475"/>
                <wp:effectExtent l="0" t="0" r="0" b="0"/>
                <wp:docPr id="2077" name="Image 207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6073357" name="Image 207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07728A3D"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85</w:t>
          </w:r>
          <w:r>
            <w:rPr>
              <w:rStyle w:val="variable"/>
            </w:rPr>
            <w:fldChar w:fldCharType="end"/>
          </w:r>
        </w:p>
      </w:tc>
    </w:tr>
    <w:tr w:rsidR="00104A30" w14:paraId="59104486" w14:textId="77777777">
      <w:tc>
        <w:tcPr>
          <w:tcW w:w="489pt" w:type="dxa"/>
          <w:tcMar>
            <w:top w:w="0pt" w:type="dxa"/>
            <w:start w:w="0pt" w:type="dxa"/>
            <w:bottom w:w="0pt" w:type="dxa"/>
            <w:end w:w="0pt" w:type="dxa"/>
          </w:tcMar>
        </w:tcPr>
        <w:p w14:paraId="1166CD02" w14:textId="77777777" w:rsidR="00104A30" w:rsidRDefault="00104A30">
          <w:pPr>
            <w:pStyle w:val="td1"/>
          </w:pPr>
          <w:fldSimple w:instr=" STYLEREF h2 \* MERGEFORMAT ">
            <w:r>
              <w:t>Cluster Testing</w:t>
            </w:r>
          </w:fldSimple>
        </w:p>
      </w:tc>
      <w:tc>
        <w:tcPr>
          <w:tcW w:w="10.50pt" w:type="dxa"/>
          <w:vMerge/>
        </w:tcPr>
        <w:p w14:paraId="2FD38DE2" w14:textId="77777777" w:rsidR="00104A30" w:rsidRDefault="00104A30"/>
      </w:tc>
      <w:tc>
        <w:tcPr>
          <w:tcW w:w="27pt" w:type="dxa"/>
          <w:tcMar>
            <w:top w:w="0pt" w:type="dxa"/>
            <w:start w:w="0pt" w:type="dxa"/>
            <w:bottom w:w="0pt" w:type="dxa"/>
            <w:end w:w="0pt" w:type="dxa"/>
          </w:tcMar>
        </w:tcPr>
        <w:p w14:paraId="61F6EDDE" w14:textId="77777777" w:rsidR="00104A30" w:rsidRDefault="002F12F7">
          <w:pPr>
            <w:pStyle w:val="td1"/>
          </w:pPr>
          <w:r>
            <w:t> </w:t>
          </w:r>
        </w:p>
      </w:tc>
    </w:tr>
  </w:tbl>
</w:hdr>
</file>

<file path=word/header3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1CA852DD" w14:textId="77777777" w:rsidR="00104A30" w:rsidRDefault="00104A30"/>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104A30" w14:paraId="390E3B64" w14:textId="77777777">
      <w:tc>
        <w:tcPr>
          <w:tcW w:w="27pt" w:type="dxa"/>
          <w:tcMar>
            <w:top w:w="0pt" w:type="dxa"/>
            <w:start w:w="0pt" w:type="dxa"/>
            <w:bottom w:w="0pt" w:type="dxa"/>
            <w:end w:w="0pt" w:type="dxa"/>
          </w:tcMar>
        </w:tcPr>
        <w:p w14:paraId="60DBF4AC"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10.50pt" w:type="dxa"/>
          <w:vMerge w:val="restart"/>
          <w:tcMar>
            <w:top w:w="0pt" w:type="dxa"/>
            <w:start w:w="0pt" w:type="dxa"/>
            <w:bottom w:w="0pt" w:type="dxa"/>
            <w:end w:w="0pt" w:type="dxa"/>
          </w:tcMar>
        </w:tcPr>
        <w:p w14:paraId="71465495" w14:textId="77777777" w:rsidR="00104A30" w:rsidRDefault="002F12F7">
          <w:pPr>
            <w:pStyle w:val="td"/>
          </w:pPr>
          <w:r>
            <w:rPr>
              <w:noProof/>
            </w:rPr>
            <w:drawing>
              <wp:inline distT="0" distB="0" distL="114300" distR="114300" wp14:anchorId="43CF3ECD" wp14:editId="00A90ECD">
                <wp:extent cx="9525" cy="371475"/>
                <wp:effectExtent l="0" t="0" r="0" b="0"/>
                <wp:docPr id="2052" name="Image 205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162641097"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3227B9C3" w14:textId="57C733EC" w:rsidR="00104A30" w:rsidRDefault="00E87662">
          <w:pPr>
            <w:pStyle w:val="td"/>
          </w:pPr>
          <w:fldSimple w:instr=" STYLEREF h1 \* MERGEFORMAT ">
            <w:r w:rsidR="00963730">
              <w:rPr>
                <w:noProof/>
              </w:rPr>
              <w:t>Introduction</w:t>
            </w:r>
          </w:fldSimple>
        </w:p>
      </w:tc>
    </w:tr>
    <w:tr w:rsidR="00104A30" w14:paraId="518CBD1B" w14:textId="77777777">
      <w:tc>
        <w:tcPr>
          <w:tcW w:w="27pt" w:type="dxa"/>
          <w:tcMar>
            <w:top w:w="0pt" w:type="dxa"/>
            <w:start w:w="0pt" w:type="dxa"/>
            <w:bottom w:w="0pt" w:type="dxa"/>
            <w:end w:w="0pt" w:type="dxa"/>
          </w:tcMar>
        </w:tcPr>
        <w:p w14:paraId="72094517" w14:textId="77777777" w:rsidR="00104A30" w:rsidRDefault="002F12F7">
          <w:pPr>
            <w:pStyle w:val="td"/>
          </w:pPr>
          <w:r>
            <w:t> </w:t>
          </w:r>
        </w:p>
      </w:tc>
      <w:tc>
        <w:tcPr>
          <w:tcW w:w="10.50pt" w:type="dxa"/>
          <w:vMerge/>
        </w:tcPr>
        <w:p w14:paraId="68AC746C" w14:textId="77777777" w:rsidR="00104A30" w:rsidRDefault="00104A30"/>
      </w:tc>
      <w:tc>
        <w:tcPr>
          <w:tcW w:w="489pt" w:type="dxa"/>
          <w:tcMar>
            <w:top w:w="0pt" w:type="dxa"/>
            <w:start w:w="0pt" w:type="dxa"/>
            <w:bottom w:w="0pt" w:type="dxa"/>
            <w:end w:w="0pt" w:type="dxa"/>
          </w:tcMar>
        </w:tcPr>
        <w:p w14:paraId="3AFB30D2" w14:textId="30F25021" w:rsidR="00104A30" w:rsidRDefault="00E87662">
          <w:pPr>
            <w:pStyle w:val="td"/>
          </w:pPr>
          <w:fldSimple w:instr=" STYLEREF h2 \* MERGEFORMAT ">
            <w:r w:rsidR="00963730">
              <w:rPr>
                <w:noProof/>
              </w:rPr>
              <w:t>Who Should Read This Guide?</w:t>
            </w:r>
          </w:fldSimple>
        </w:p>
      </w:tc>
    </w:tr>
  </w:tbl>
</w:hdr>
</file>

<file path=word/header4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104A30" w14:paraId="0475EF4C" w14:textId="77777777">
      <w:tc>
        <w:tcPr>
          <w:tcW w:w="27pt" w:type="dxa"/>
          <w:tcMar>
            <w:top w:w="0pt" w:type="dxa"/>
            <w:start w:w="0pt" w:type="dxa"/>
            <w:bottom w:w="0pt" w:type="dxa"/>
            <w:end w:w="0pt" w:type="dxa"/>
          </w:tcMar>
        </w:tcPr>
        <w:p w14:paraId="4F2FCAA2"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777D96FE" w14:textId="77777777" w:rsidR="00104A30" w:rsidRDefault="002F12F7">
          <w:pPr>
            <w:pStyle w:val="td"/>
          </w:pPr>
          <w:r>
            <w:rPr>
              <w:noProof/>
            </w:rPr>
            <w:drawing>
              <wp:inline distT="0" distB="0" distL="114300" distR="114300" wp14:anchorId="2F6CA662" wp14:editId="7637D677">
                <wp:extent cx="9525" cy="371475"/>
                <wp:effectExtent l="0" t="0" r="0" b="0"/>
                <wp:docPr id="2078" name="Image 207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38632994" name="Image 207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8168EED" w14:textId="77777777" w:rsidR="00104A30" w:rsidRDefault="00104A30">
          <w:pPr>
            <w:pStyle w:val="td"/>
          </w:pPr>
          <w:fldSimple w:instr=" STYLEREF h1 \* MERGEFORMAT "/>
        </w:p>
      </w:tc>
    </w:tr>
    <w:tr w:rsidR="00104A30" w14:paraId="14D1DCC3" w14:textId="77777777">
      <w:tc>
        <w:tcPr>
          <w:tcW w:w="27pt" w:type="dxa"/>
          <w:tcMar>
            <w:top w:w="0pt" w:type="dxa"/>
            <w:start w:w="0pt" w:type="dxa"/>
            <w:bottom w:w="0pt" w:type="dxa"/>
            <w:end w:w="0pt" w:type="dxa"/>
          </w:tcMar>
        </w:tcPr>
        <w:p w14:paraId="3B69D7E1" w14:textId="77777777" w:rsidR="00104A30" w:rsidRDefault="002F12F7">
          <w:pPr>
            <w:pStyle w:val="td"/>
          </w:pPr>
          <w:r>
            <w:t> </w:t>
          </w:r>
        </w:p>
      </w:tc>
      <w:tc>
        <w:tcPr>
          <w:tcW w:w="10.50pt" w:type="dxa"/>
          <w:vMerge/>
        </w:tcPr>
        <w:p w14:paraId="668B9F17" w14:textId="77777777" w:rsidR="00104A30" w:rsidRDefault="00104A30"/>
      </w:tc>
      <w:tc>
        <w:tcPr>
          <w:tcW w:w="489pt" w:type="dxa"/>
          <w:tcMar>
            <w:top w:w="0pt" w:type="dxa"/>
            <w:start w:w="0pt" w:type="dxa"/>
            <w:bottom w:w="0pt" w:type="dxa"/>
            <w:end w:w="0pt" w:type="dxa"/>
          </w:tcMar>
        </w:tcPr>
        <w:p w14:paraId="156312B8" w14:textId="77777777" w:rsidR="00104A30" w:rsidRDefault="00104A30">
          <w:pPr>
            <w:pStyle w:val="td"/>
          </w:pPr>
          <w:fldSimple w:instr=" STYLEREF h2 \* MERGEFORMAT "/>
        </w:p>
      </w:tc>
    </w:tr>
  </w:tbl>
</w:hdr>
</file>

<file path=word/header4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14A16B64" w14:textId="77777777">
      <w:tc>
        <w:tcPr>
          <w:tcW w:w="489pt" w:type="dxa"/>
          <w:tcMar>
            <w:top w:w="0pt" w:type="dxa"/>
            <w:start w:w="0pt" w:type="dxa"/>
            <w:bottom w:w="0pt" w:type="dxa"/>
            <w:end w:w="0pt" w:type="dxa"/>
          </w:tcMar>
        </w:tcPr>
        <w:p w14:paraId="1E34511C" w14:textId="77777777" w:rsidR="00104A30" w:rsidRDefault="00104A30">
          <w:pPr>
            <w:pStyle w:val="td1"/>
          </w:pPr>
          <w:fldSimple w:instr=" STYLEREF h1 \* MERGEFORMAT "/>
        </w:p>
      </w:tc>
      <w:tc>
        <w:tcPr>
          <w:tcW w:w="10.50pt" w:type="dxa"/>
          <w:vMerge w:val="restart"/>
          <w:tcMar>
            <w:top w:w="0pt" w:type="dxa"/>
            <w:start w:w="0pt" w:type="dxa"/>
            <w:bottom w:w="0pt" w:type="dxa"/>
            <w:end w:w="0pt" w:type="dxa"/>
          </w:tcMar>
        </w:tcPr>
        <w:p w14:paraId="58185EDC" w14:textId="77777777" w:rsidR="00104A30" w:rsidRDefault="002F12F7">
          <w:pPr>
            <w:pStyle w:val="td1"/>
          </w:pPr>
          <w:r>
            <w:rPr>
              <w:noProof/>
            </w:rPr>
            <w:drawing>
              <wp:inline distT="0" distB="0" distL="114300" distR="114300" wp14:anchorId="572B7D67" wp14:editId="3A76C118">
                <wp:extent cx="9525" cy="371475"/>
                <wp:effectExtent l="0" t="0" r="0" b="0"/>
                <wp:docPr id="2079" name="Image 207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80809611" name="Image 207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39FC06E6"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04A30" w14:paraId="1FCE53A3" w14:textId="77777777">
      <w:tc>
        <w:tcPr>
          <w:tcW w:w="489pt" w:type="dxa"/>
          <w:tcMar>
            <w:top w:w="0pt" w:type="dxa"/>
            <w:start w:w="0pt" w:type="dxa"/>
            <w:bottom w:w="0pt" w:type="dxa"/>
            <w:end w:w="0pt" w:type="dxa"/>
          </w:tcMar>
        </w:tcPr>
        <w:p w14:paraId="0FA199E6" w14:textId="77777777" w:rsidR="00104A30" w:rsidRDefault="00104A30">
          <w:pPr>
            <w:pStyle w:val="td1"/>
          </w:pPr>
          <w:fldSimple w:instr=" STYLEREF h2 \* MERGEFORMAT "/>
        </w:p>
      </w:tc>
      <w:tc>
        <w:tcPr>
          <w:tcW w:w="10.50pt" w:type="dxa"/>
          <w:vMerge/>
        </w:tcPr>
        <w:p w14:paraId="4599B35E" w14:textId="77777777" w:rsidR="00104A30" w:rsidRDefault="00104A30"/>
      </w:tc>
      <w:tc>
        <w:tcPr>
          <w:tcW w:w="27pt" w:type="dxa"/>
          <w:tcMar>
            <w:top w:w="0pt" w:type="dxa"/>
            <w:start w:w="0pt" w:type="dxa"/>
            <w:bottom w:w="0pt" w:type="dxa"/>
            <w:end w:w="0pt" w:type="dxa"/>
          </w:tcMar>
        </w:tcPr>
        <w:p w14:paraId="3482FA6F" w14:textId="77777777" w:rsidR="00104A30" w:rsidRDefault="002F12F7">
          <w:pPr>
            <w:pStyle w:val="td1"/>
          </w:pPr>
          <w:r>
            <w:t> </w:t>
          </w:r>
        </w:p>
      </w:tc>
    </w:tr>
  </w:tbl>
</w:hdr>
</file>

<file path=word/header4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35D4E415" w14:textId="77777777" w:rsidR="00104A30" w:rsidRDefault="00104A30"/>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1BE666D4" w14:textId="77777777">
      <w:tc>
        <w:tcPr>
          <w:tcW w:w="489pt" w:type="dxa"/>
          <w:tcMar>
            <w:top w:w="0pt" w:type="dxa"/>
            <w:start w:w="0pt" w:type="dxa"/>
            <w:bottom w:w="0pt" w:type="dxa"/>
            <w:end w:w="0pt" w:type="dxa"/>
          </w:tcMar>
        </w:tcPr>
        <w:p w14:paraId="67DC9F1C" w14:textId="77777777" w:rsidR="00104A30" w:rsidRDefault="00104A30">
          <w:pPr>
            <w:pStyle w:val="td1"/>
          </w:pPr>
          <w:fldSimple w:instr=" STYLEREF h1 \* MERGEFORMAT "/>
        </w:p>
      </w:tc>
      <w:tc>
        <w:tcPr>
          <w:tcW w:w="10.50pt" w:type="dxa"/>
          <w:vMerge w:val="restart"/>
          <w:tcMar>
            <w:top w:w="0pt" w:type="dxa"/>
            <w:start w:w="0pt" w:type="dxa"/>
            <w:bottom w:w="0pt" w:type="dxa"/>
            <w:end w:w="0pt" w:type="dxa"/>
          </w:tcMar>
        </w:tcPr>
        <w:p w14:paraId="15D0D0AA" w14:textId="77777777" w:rsidR="00104A30" w:rsidRDefault="002F12F7">
          <w:pPr>
            <w:pStyle w:val="td1"/>
          </w:pPr>
          <w:r>
            <w:rPr>
              <w:noProof/>
            </w:rPr>
            <w:drawing>
              <wp:inline distT="0" distB="0" distL="114300" distR="114300" wp14:anchorId="70A97728" wp14:editId="304D2B93">
                <wp:extent cx="9525" cy="371475"/>
                <wp:effectExtent l="0" t="0" r="0" b="0"/>
                <wp:docPr id="2053" name="Image 205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119341738"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06E1B4EC"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04A30" w14:paraId="79C412CE" w14:textId="77777777">
      <w:tc>
        <w:tcPr>
          <w:tcW w:w="489pt" w:type="dxa"/>
          <w:tcMar>
            <w:top w:w="0pt" w:type="dxa"/>
            <w:start w:w="0pt" w:type="dxa"/>
            <w:bottom w:w="0pt" w:type="dxa"/>
            <w:end w:w="0pt" w:type="dxa"/>
          </w:tcMar>
        </w:tcPr>
        <w:p w14:paraId="7103831E" w14:textId="77777777" w:rsidR="00104A30" w:rsidRDefault="00104A30">
          <w:pPr>
            <w:pStyle w:val="td1"/>
          </w:pPr>
          <w:fldSimple w:instr=" STYLEREF h2 \* MERGEFORMAT "/>
        </w:p>
      </w:tc>
      <w:tc>
        <w:tcPr>
          <w:tcW w:w="10.50pt" w:type="dxa"/>
          <w:vMerge/>
        </w:tcPr>
        <w:p w14:paraId="2ECA0744" w14:textId="77777777" w:rsidR="00104A30" w:rsidRDefault="00104A30"/>
      </w:tc>
      <w:tc>
        <w:tcPr>
          <w:tcW w:w="27pt" w:type="dxa"/>
          <w:tcMar>
            <w:top w:w="0pt" w:type="dxa"/>
            <w:start w:w="0pt" w:type="dxa"/>
            <w:bottom w:w="0pt" w:type="dxa"/>
            <w:end w:w="0pt" w:type="dxa"/>
          </w:tcMar>
        </w:tcPr>
        <w:p w14:paraId="17858ECD" w14:textId="77777777" w:rsidR="00104A30" w:rsidRDefault="002F12F7">
          <w:pPr>
            <w:pStyle w:val="td1"/>
          </w:pPr>
          <w:r>
            <w:t> </w:t>
          </w:r>
        </w:p>
      </w:tc>
    </w:tr>
  </w:tbl>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69"/>
      <w:gridCol w:w="221"/>
      <w:gridCol w:w="10295"/>
    </w:tblGrid>
    <w:tr w:rsidR="00104A30" w14:paraId="74FFB485" w14:textId="77777777">
      <w:tc>
        <w:tcPr>
          <w:tcW w:w="27pt" w:type="dxa"/>
          <w:tcMar>
            <w:top w:w="0pt" w:type="dxa"/>
            <w:start w:w="0pt" w:type="dxa"/>
            <w:bottom w:w="0pt" w:type="dxa"/>
            <w:end w:w="0pt" w:type="dxa"/>
          </w:tcMar>
        </w:tcPr>
        <w:p w14:paraId="2FF5B34D"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10.50pt" w:type="dxa"/>
          <w:vMerge w:val="restart"/>
          <w:tcMar>
            <w:top w:w="0pt" w:type="dxa"/>
            <w:start w:w="0pt" w:type="dxa"/>
            <w:bottom w:w="0pt" w:type="dxa"/>
            <w:end w:w="0pt" w:type="dxa"/>
          </w:tcMar>
        </w:tcPr>
        <w:p w14:paraId="7FEC694F" w14:textId="77777777" w:rsidR="00104A30" w:rsidRDefault="002F12F7">
          <w:pPr>
            <w:pStyle w:val="td"/>
          </w:pPr>
          <w:r>
            <w:rPr>
              <w:noProof/>
            </w:rPr>
            <w:drawing>
              <wp:inline distT="0" distB="0" distL="114300" distR="114300" wp14:anchorId="1B8D76F4" wp14:editId="1D192C3C">
                <wp:extent cx="9525" cy="371475"/>
                <wp:effectExtent l="0" t="0" r="0" b="0"/>
                <wp:docPr id="2054" name="Image 205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090094637"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2B9101D3" w14:textId="77777777" w:rsidR="00104A30" w:rsidRDefault="00104A30">
          <w:pPr>
            <w:pStyle w:val="td"/>
          </w:pPr>
          <w:fldSimple w:instr=" STYLEREF h1 \* MERGEFORMAT "/>
        </w:p>
      </w:tc>
    </w:tr>
    <w:tr w:rsidR="00104A30" w14:paraId="4AF1F5FD" w14:textId="77777777">
      <w:tc>
        <w:tcPr>
          <w:tcW w:w="27pt" w:type="dxa"/>
          <w:tcMar>
            <w:top w:w="0pt" w:type="dxa"/>
            <w:start w:w="0pt" w:type="dxa"/>
            <w:bottom w:w="0pt" w:type="dxa"/>
            <w:end w:w="0pt" w:type="dxa"/>
          </w:tcMar>
        </w:tcPr>
        <w:p w14:paraId="10BD4D5A" w14:textId="77777777" w:rsidR="00104A30" w:rsidRDefault="002F12F7">
          <w:pPr>
            <w:pStyle w:val="td"/>
          </w:pPr>
          <w:r>
            <w:t> </w:t>
          </w:r>
        </w:p>
      </w:tc>
      <w:tc>
        <w:tcPr>
          <w:tcW w:w="10.50pt" w:type="dxa"/>
          <w:vMerge/>
        </w:tcPr>
        <w:p w14:paraId="494D3310" w14:textId="77777777" w:rsidR="00104A30" w:rsidRDefault="00104A30"/>
      </w:tc>
      <w:tc>
        <w:tcPr>
          <w:tcW w:w="489pt" w:type="dxa"/>
          <w:tcMar>
            <w:top w:w="0pt" w:type="dxa"/>
            <w:start w:w="0pt" w:type="dxa"/>
            <w:bottom w:w="0pt" w:type="dxa"/>
            <w:end w:w="0pt" w:type="dxa"/>
          </w:tcMar>
        </w:tcPr>
        <w:p w14:paraId="31ACBD96" w14:textId="77777777" w:rsidR="00104A30" w:rsidRDefault="00104A30">
          <w:pPr>
            <w:pStyle w:val="td"/>
          </w:pPr>
          <w:fldSimple w:instr=" STYLEREF h2 \* MERGEFORMAT "/>
        </w:p>
      </w:tc>
    </w:tr>
  </w:tbl>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030E4BDE" w14:textId="77777777">
      <w:tc>
        <w:tcPr>
          <w:tcW w:w="489pt" w:type="dxa"/>
          <w:tcMar>
            <w:top w:w="0pt" w:type="dxa"/>
            <w:start w:w="0pt" w:type="dxa"/>
            <w:bottom w:w="0pt" w:type="dxa"/>
            <w:end w:w="0pt" w:type="dxa"/>
          </w:tcMar>
        </w:tcPr>
        <w:p w14:paraId="4A52AC54" w14:textId="180D8614" w:rsidR="00104A30" w:rsidRDefault="009B7B77">
          <w:pPr>
            <w:pStyle w:val="td1"/>
          </w:pPr>
          <w:fldSimple w:instr=" STYLEREF h1 \* MERGEFORMAT ">
            <w:r w:rsidR="00963730">
              <w:rPr>
                <w:noProof/>
              </w:rPr>
              <w:t>Introduction</w:t>
            </w:r>
          </w:fldSimple>
        </w:p>
      </w:tc>
      <w:tc>
        <w:tcPr>
          <w:tcW w:w="10.50pt" w:type="dxa"/>
          <w:vMerge w:val="restart"/>
          <w:tcMar>
            <w:top w:w="0pt" w:type="dxa"/>
            <w:start w:w="0pt" w:type="dxa"/>
            <w:bottom w:w="0pt" w:type="dxa"/>
            <w:end w:w="0pt" w:type="dxa"/>
          </w:tcMar>
        </w:tcPr>
        <w:p w14:paraId="60A9E263" w14:textId="77777777" w:rsidR="00104A30" w:rsidRDefault="002F12F7">
          <w:pPr>
            <w:pStyle w:val="td1"/>
          </w:pPr>
          <w:r>
            <w:rPr>
              <w:noProof/>
            </w:rPr>
            <w:drawing>
              <wp:inline distT="0" distB="0" distL="114300" distR="114300" wp14:anchorId="69C2B91C" wp14:editId="6E4453AA">
                <wp:extent cx="9525" cy="371475"/>
                <wp:effectExtent l="0" t="0" r="0" b="0"/>
                <wp:docPr id="2055" name="Image 20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64607564"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705EE1EE"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104A30" w14:paraId="0D66B0E4" w14:textId="77777777">
      <w:tc>
        <w:tcPr>
          <w:tcW w:w="489pt" w:type="dxa"/>
          <w:tcMar>
            <w:top w:w="0pt" w:type="dxa"/>
            <w:start w:w="0pt" w:type="dxa"/>
            <w:bottom w:w="0pt" w:type="dxa"/>
            <w:end w:w="0pt" w:type="dxa"/>
          </w:tcMar>
        </w:tcPr>
        <w:p w14:paraId="56814669" w14:textId="1E9E3623" w:rsidR="00104A30" w:rsidRDefault="009B7B77">
          <w:pPr>
            <w:pStyle w:val="td1"/>
          </w:pPr>
          <w:fldSimple w:instr=" STYLEREF h2 \* MERGEFORMAT ">
            <w:r w:rsidR="00963730">
              <w:rPr>
                <w:noProof/>
              </w:rPr>
              <w:t>Who Should Read This Guide?</w:t>
            </w:r>
          </w:fldSimple>
        </w:p>
      </w:tc>
      <w:tc>
        <w:tcPr>
          <w:tcW w:w="10.50pt" w:type="dxa"/>
          <w:vMerge/>
        </w:tcPr>
        <w:p w14:paraId="3876FDEB" w14:textId="77777777" w:rsidR="00104A30" w:rsidRDefault="00104A30"/>
      </w:tc>
      <w:tc>
        <w:tcPr>
          <w:tcW w:w="27pt" w:type="dxa"/>
          <w:tcMar>
            <w:top w:w="0pt" w:type="dxa"/>
            <w:start w:w="0pt" w:type="dxa"/>
            <w:bottom w:w="0pt" w:type="dxa"/>
            <w:end w:w="0pt" w:type="dxa"/>
          </w:tcMar>
        </w:tcPr>
        <w:p w14:paraId="47F7EDB2" w14:textId="77777777" w:rsidR="00104A30" w:rsidRDefault="002F12F7">
          <w:pPr>
            <w:pStyle w:val="td1"/>
          </w:pPr>
          <w:r>
            <w:t> </w:t>
          </w:r>
        </w:p>
      </w:tc>
    </w:tr>
  </w:tbl>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541"/>
      <w:gridCol w:w="210"/>
      <w:gridCol w:w="9794"/>
    </w:tblGrid>
    <w:tr w:rsidR="00104A30" w14:paraId="5B6B1CF5" w14:textId="77777777">
      <w:tc>
        <w:tcPr>
          <w:tcW w:w="27pt" w:type="dxa"/>
          <w:tcMar>
            <w:top w:w="0pt" w:type="dxa"/>
            <w:start w:w="0pt" w:type="dxa"/>
            <w:bottom w:w="0pt" w:type="dxa"/>
            <w:end w:w="0pt" w:type="dxa"/>
          </w:tcMar>
        </w:tcPr>
        <w:p w14:paraId="11448FAE" w14:textId="77777777" w:rsidR="00104A30" w:rsidRDefault="002F12F7">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10.50pt" w:type="dxa"/>
          <w:vMerge w:val="restart"/>
          <w:tcMar>
            <w:top w:w="0pt" w:type="dxa"/>
            <w:start w:w="0pt" w:type="dxa"/>
            <w:bottom w:w="0pt" w:type="dxa"/>
            <w:end w:w="0pt" w:type="dxa"/>
          </w:tcMar>
        </w:tcPr>
        <w:p w14:paraId="0E48C827" w14:textId="77777777" w:rsidR="00104A30" w:rsidRDefault="002F12F7">
          <w:pPr>
            <w:pStyle w:val="td"/>
          </w:pPr>
          <w:r>
            <w:rPr>
              <w:noProof/>
            </w:rPr>
            <w:drawing>
              <wp:inline distT="0" distB="0" distL="114300" distR="114300" wp14:anchorId="4E4AA18F" wp14:editId="2024CE15">
                <wp:extent cx="9525" cy="371475"/>
                <wp:effectExtent l="0" t="0" r="0" b="0"/>
                <wp:docPr id="2056" name="Image 205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398784276"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489pt" w:type="dxa"/>
          <w:tcMar>
            <w:top w:w="0pt" w:type="dxa"/>
            <w:start w:w="0pt" w:type="dxa"/>
            <w:bottom w:w="0pt" w:type="dxa"/>
            <w:end w:w="0pt" w:type="dxa"/>
          </w:tcMar>
        </w:tcPr>
        <w:p w14:paraId="19332DA7" w14:textId="6B1BB279" w:rsidR="00104A30" w:rsidRDefault="009B7B77">
          <w:pPr>
            <w:pStyle w:val="td"/>
          </w:pPr>
          <w:fldSimple w:instr=" STYLEREF h1 \* MERGEFORMAT ">
            <w:r w:rsidR="00963730">
              <w:rPr>
                <w:noProof/>
              </w:rPr>
              <w:t>Introduction</w:t>
            </w:r>
          </w:fldSimple>
        </w:p>
      </w:tc>
    </w:tr>
    <w:tr w:rsidR="00104A30" w14:paraId="2AE1083F" w14:textId="77777777">
      <w:tc>
        <w:tcPr>
          <w:tcW w:w="27pt" w:type="dxa"/>
          <w:tcMar>
            <w:top w:w="0pt" w:type="dxa"/>
            <w:start w:w="0pt" w:type="dxa"/>
            <w:bottom w:w="0pt" w:type="dxa"/>
            <w:end w:w="0pt" w:type="dxa"/>
          </w:tcMar>
        </w:tcPr>
        <w:p w14:paraId="3742D32C" w14:textId="77777777" w:rsidR="00104A30" w:rsidRDefault="002F12F7">
          <w:pPr>
            <w:pStyle w:val="td"/>
          </w:pPr>
          <w:r>
            <w:t> </w:t>
          </w:r>
        </w:p>
      </w:tc>
      <w:tc>
        <w:tcPr>
          <w:tcW w:w="10.50pt" w:type="dxa"/>
          <w:vMerge/>
        </w:tcPr>
        <w:p w14:paraId="19AC159B" w14:textId="77777777" w:rsidR="00104A30" w:rsidRDefault="00104A30"/>
      </w:tc>
      <w:tc>
        <w:tcPr>
          <w:tcW w:w="489pt" w:type="dxa"/>
          <w:tcMar>
            <w:top w:w="0pt" w:type="dxa"/>
            <w:start w:w="0pt" w:type="dxa"/>
            <w:bottom w:w="0pt" w:type="dxa"/>
            <w:end w:w="0pt" w:type="dxa"/>
          </w:tcMar>
        </w:tcPr>
        <w:p w14:paraId="79C58DE2" w14:textId="695E5A32" w:rsidR="00104A30" w:rsidRDefault="009B7B77">
          <w:pPr>
            <w:pStyle w:val="td"/>
          </w:pPr>
          <w:fldSimple w:instr=" STYLEREF h2 \* MERGEFORMAT ">
            <w:r w:rsidR="00963730">
              <w:rPr>
                <w:noProof/>
              </w:rPr>
              <w:t>Who Should Read This Guide?</w:t>
            </w:r>
          </w:fldSimple>
        </w:p>
      </w:tc>
    </w:tr>
  </w:tbl>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tbl>
    <w:tblPr>
      <w:tblW w:w="100.0%" w:type="pct"/>
      <w:tblLayout w:type="fixed"/>
      <w:tblCellMar>
        <w:start w:w="0pt" w:type="dxa"/>
        <w:end w:w="0pt" w:type="dxa"/>
      </w:tblCellMar>
      <w:tblLook w:firstRow="1" w:lastRow="0" w:firstColumn="1" w:lastColumn="0" w:noHBand="0" w:noVBand="1"/>
    </w:tblPr>
    <w:tblGrid>
      <w:gridCol w:w="9794"/>
      <w:gridCol w:w="210"/>
      <w:gridCol w:w="541"/>
    </w:tblGrid>
    <w:tr w:rsidR="00104A30" w14:paraId="36D70DC3" w14:textId="77777777">
      <w:tc>
        <w:tcPr>
          <w:tcW w:w="489pt" w:type="dxa"/>
          <w:tcMar>
            <w:top w:w="0pt" w:type="dxa"/>
            <w:start w:w="0pt" w:type="dxa"/>
            <w:bottom w:w="0pt" w:type="dxa"/>
            <w:end w:w="0pt" w:type="dxa"/>
          </w:tcMar>
        </w:tcPr>
        <w:p w14:paraId="02B30AD7" w14:textId="666E9ABC" w:rsidR="00104A30" w:rsidRDefault="009B7B77">
          <w:pPr>
            <w:pStyle w:val="td1"/>
          </w:pPr>
          <w:fldSimple w:instr=" STYLEREF h1 \* MERGEFORMAT ">
            <w:r w:rsidR="00963730">
              <w:rPr>
                <w:noProof/>
              </w:rPr>
              <w:t>Introduction</w:t>
            </w:r>
          </w:fldSimple>
        </w:p>
      </w:tc>
      <w:tc>
        <w:tcPr>
          <w:tcW w:w="10.50pt" w:type="dxa"/>
          <w:vMerge w:val="restart"/>
          <w:tcMar>
            <w:top w:w="0pt" w:type="dxa"/>
            <w:start w:w="0pt" w:type="dxa"/>
            <w:bottom w:w="0pt" w:type="dxa"/>
            <w:end w:w="0pt" w:type="dxa"/>
          </w:tcMar>
        </w:tcPr>
        <w:p w14:paraId="29B37B27" w14:textId="77777777" w:rsidR="00104A30" w:rsidRDefault="002F12F7">
          <w:pPr>
            <w:pStyle w:val="td1"/>
          </w:pPr>
          <w:r>
            <w:rPr>
              <w:noProof/>
            </w:rPr>
            <w:drawing>
              <wp:inline distT="0" distB="0" distL="114300" distR="114300" wp14:anchorId="3F02BB05" wp14:editId="66CD7BEA">
                <wp:extent cx="9525" cy="371475"/>
                <wp:effectExtent l="0" t="0" r="0" b="0"/>
                <wp:docPr id="2057" name="Image 205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83572822"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27pt" w:type="dxa"/>
          <w:tcMar>
            <w:top w:w="0pt" w:type="dxa"/>
            <w:start w:w="0pt" w:type="dxa"/>
            <w:bottom w:w="0pt" w:type="dxa"/>
            <w:end w:w="0pt" w:type="dxa"/>
          </w:tcMar>
        </w:tcPr>
        <w:p w14:paraId="65883E9E" w14:textId="77777777" w:rsidR="00104A30" w:rsidRDefault="002F12F7">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104A30" w14:paraId="18BF8C16" w14:textId="77777777">
      <w:tc>
        <w:tcPr>
          <w:tcW w:w="489pt" w:type="dxa"/>
          <w:tcMar>
            <w:top w:w="0pt" w:type="dxa"/>
            <w:start w:w="0pt" w:type="dxa"/>
            <w:bottom w:w="0pt" w:type="dxa"/>
            <w:end w:w="0pt" w:type="dxa"/>
          </w:tcMar>
        </w:tcPr>
        <w:p w14:paraId="7337CDED" w14:textId="0D76E516" w:rsidR="00104A30" w:rsidRDefault="009B7B77">
          <w:pPr>
            <w:pStyle w:val="td1"/>
          </w:pPr>
          <w:fldSimple w:instr=" STYLEREF h2 \* MERGEFORMAT ">
            <w:r w:rsidR="00963730">
              <w:rPr>
                <w:noProof/>
              </w:rPr>
              <w:t>Who Should Read This Guide?</w:t>
            </w:r>
          </w:fldSimple>
        </w:p>
      </w:tc>
      <w:tc>
        <w:tcPr>
          <w:tcW w:w="10.50pt" w:type="dxa"/>
          <w:vMerge/>
        </w:tcPr>
        <w:p w14:paraId="3EE3E001" w14:textId="77777777" w:rsidR="00104A30" w:rsidRDefault="00104A30"/>
      </w:tc>
      <w:tc>
        <w:tcPr>
          <w:tcW w:w="27pt" w:type="dxa"/>
          <w:tcMar>
            <w:top w:w="0pt" w:type="dxa"/>
            <w:start w:w="0pt" w:type="dxa"/>
            <w:bottom w:w="0pt" w:type="dxa"/>
            <w:end w:w="0pt" w:type="dxa"/>
          </w:tcMar>
        </w:tcPr>
        <w:p w14:paraId="47155736" w14:textId="77777777" w:rsidR="00104A30" w:rsidRDefault="002F12F7">
          <w:pPr>
            <w:pStyle w:val="td1"/>
          </w:pPr>
          <w:r>
            <w:t> </w:t>
          </w:r>
        </w:p>
      </w:tc>
    </w:tr>
  </w:tbl>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1D6064A"/>
    <w:multiLevelType w:val="hybridMultilevel"/>
    <w:tmpl w:val="00000000"/>
    <w:lvl w:ilvl="0" w:tplc="6936AD28">
      <w:start w:val="1"/>
      <w:numFmt w:val="decimal"/>
      <w:lvlText w:val="%1."/>
      <w:lvlJc w:val="end"/>
      <w:pPr>
        <w:keepLines/>
        <w:tabs>
          <w:tab w:val="num" w:pos="0pt"/>
        </w:tabs>
        <w:ind w:start="0pt" w:hanging="10.50pt"/>
        <w:jc w:val="start"/>
      </w:pPr>
      <w:rPr>
        <w:color w:val="404040"/>
        <w:sz w:val="21"/>
        <w:szCs w:val="21"/>
      </w:rPr>
    </w:lvl>
    <w:lvl w:ilvl="1" w:tplc="6062F9F8">
      <w:start w:val="1"/>
      <w:numFmt w:val="decimal"/>
      <w:lvlText w:val=""/>
      <w:lvlJc w:val="start"/>
    </w:lvl>
    <w:lvl w:ilvl="2" w:tplc="30D83F72">
      <w:start w:val="1"/>
      <w:numFmt w:val="decimal"/>
      <w:lvlText w:val=""/>
      <w:lvlJc w:val="start"/>
    </w:lvl>
    <w:lvl w:ilvl="3" w:tplc="729C38CC">
      <w:start w:val="1"/>
      <w:numFmt w:val="decimal"/>
      <w:lvlText w:val=""/>
      <w:lvlJc w:val="start"/>
    </w:lvl>
    <w:lvl w:ilvl="4" w:tplc="6944F3E6">
      <w:start w:val="1"/>
      <w:numFmt w:val="decimal"/>
      <w:lvlText w:val=""/>
      <w:lvlJc w:val="start"/>
    </w:lvl>
    <w:lvl w:ilvl="5" w:tplc="707827F8">
      <w:start w:val="1"/>
      <w:numFmt w:val="decimal"/>
      <w:lvlText w:val=""/>
      <w:lvlJc w:val="start"/>
    </w:lvl>
    <w:lvl w:ilvl="6" w:tplc="A4C2130A">
      <w:start w:val="1"/>
      <w:numFmt w:val="decimal"/>
      <w:lvlText w:val=""/>
      <w:lvlJc w:val="start"/>
    </w:lvl>
    <w:lvl w:ilvl="7" w:tplc="C762A302">
      <w:start w:val="1"/>
      <w:numFmt w:val="decimal"/>
      <w:lvlText w:val=""/>
      <w:lvlJc w:val="start"/>
    </w:lvl>
    <w:lvl w:ilvl="8" w:tplc="1680AE98">
      <w:start w:val="1"/>
      <w:numFmt w:val="decimal"/>
      <w:lvlText w:val=""/>
      <w:lvlJc w:val="start"/>
    </w:lvl>
  </w:abstractNum>
  <w:abstractNum w:abstractNumId="1" w15:restartNumberingAfterBreak="0">
    <w:nsid w:val="03F0BA7F"/>
    <w:multiLevelType w:val="hybridMultilevel"/>
    <w:tmpl w:val="00000000"/>
    <w:lvl w:ilvl="0" w:tplc="933CE08A">
      <w:start w:val="3"/>
      <w:numFmt w:val="decimal"/>
      <w:lvlText w:val="%1."/>
      <w:lvlJc w:val="end"/>
      <w:pPr>
        <w:keepLines/>
        <w:tabs>
          <w:tab w:val="num" w:pos="0pt"/>
        </w:tabs>
        <w:spacing w:before="12pt" w:after="12pt"/>
        <w:ind w:start="0pt" w:hanging="10.50pt"/>
        <w:jc w:val="start"/>
      </w:pPr>
      <w:rPr>
        <w:color w:val="404040"/>
        <w:sz w:val="21"/>
        <w:szCs w:val="21"/>
      </w:rPr>
    </w:lvl>
    <w:lvl w:ilvl="1" w:tplc="C2DC2DAA">
      <w:start w:val="1"/>
      <w:numFmt w:val="decimal"/>
      <w:lvlText w:val=""/>
      <w:lvlJc w:val="start"/>
    </w:lvl>
    <w:lvl w:ilvl="2" w:tplc="463CBD3A">
      <w:start w:val="1"/>
      <w:numFmt w:val="decimal"/>
      <w:lvlText w:val=""/>
      <w:lvlJc w:val="start"/>
    </w:lvl>
    <w:lvl w:ilvl="3" w:tplc="EC84409A">
      <w:start w:val="1"/>
      <w:numFmt w:val="decimal"/>
      <w:lvlText w:val=""/>
      <w:lvlJc w:val="start"/>
    </w:lvl>
    <w:lvl w:ilvl="4" w:tplc="BF7A2050">
      <w:start w:val="1"/>
      <w:numFmt w:val="decimal"/>
      <w:lvlText w:val=""/>
      <w:lvlJc w:val="start"/>
    </w:lvl>
    <w:lvl w:ilvl="5" w:tplc="28C80746">
      <w:start w:val="1"/>
      <w:numFmt w:val="decimal"/>
      <w:lvlText w:val=""/>
      <w:lvlJc w:val="start"/>
    </w:lvl>
    <w:lvl w:ilvl="6" w:tplc="5AD40C84">
      <w:start w:val="1"/>
      <w:numFmt w:val="decimal"/>
      <w:lvlText w:val=""/>
      <w:lvlJc w:val="start"/>
    </w:lvl>
    <w:lvl w:ilvl="7" w:tplc="79A4039C">
      <w:start w:val="1"/>
      <w:numFmt w:val="decimal"/>
      <w:lvlText w:val=""/>
      <w:lvlJc w:val="start"/>
    </w:lvl>
    <w:lvl w:ilvl="8" w:tplc="B674F65C">
      <w:start w:val="1"/>
      <w:numFmt w:val="decimal"/>
      <w:lvlText w:val=""/>
      <w:lvlJc w:val="start"/>
    </w:lvl>
  </w:abstractNum>
  <w:abstractNum w:abstractNumId="2" w15:restartNumberingAfterBreak="0">
    <w:nsid w:val="0511B4DE"/>
    <w:multiLevelType w:val="hybridMultilevel"/>
    <w:tmpl w:val="00000000"/>
    <w:lvl w:ilvl="0" w:tplc="06CC3D40">
      <w:start w:val="4"/>
      <w:numFmt w:val="decimal"/>
      <w:lvlText w:val="%1."/>
      <w:lvlJc w:val="end"/>
      <w:pPr>
        <w:keepLines/>
        <w:tabs>
          <w:tab w:val="num" w:pos="0pt"/>
        </w:tabs>
        <w:spacing w:before="12pt" w:after="12pt"/>
        <w:ind w:start="0pt" w:hanging="10.50pt"/>
        <w:jc w:val="start"/>
      </w:pPr>
      <w:rPr>
        <w:color w:val="404040"/>
        <w:sz w:val="21"/>
        <w:szCs w:val="21"/>
      </w:rPr>
    </w:lvl>
    <w:lvl w:ilvl="1" w:tplc="0FFCAAD8">
      <w:start w:val="1"/>
      <w:numFmt w:val="decimal"/>
      <w:lvlText w:val=""/>
      <w:lvlJc w:val="start"/>
    </w:lvl>
    <w:lvl w:ilvl="2" w:tplc="AACE28F6">
      <w:start w:val="1"/>
      <w:numFmt w:val="decimal"/>
      <w:lvlText w:val=""/>
      <w:lvlJc w:val="start"/>
    </w:lvl>
    <w:lvl w:ilvl="3" w:tplc="D206AC26">
      <w:start w:val="1"/>
      <w:numFmt w:val="decimal"/>
      <w:lvlText w:val=""/>
      <w:lvlJc w:val="start"/>
    </w:lvl>
    <w:lvl w:ilvl="4" w:tplc="A092910C">
      <w:start w:val="1"/>
      <w:numFmt w:val="decimal"/>
      <w:lvlText w:val=""/>
      <w:lvlJc w:val="start"/>
    </w:lvl>
    <w:lvl w:ilvl="5" w:tplc="17EC290C">
      <w:start w:val="1"/>
      <w:numFmt w:val="decimal"/>
      <w:lvlText w:val=""/>
      <w:lvlJc w:val="start"/>
    </w:lvl>
    <w:lvl w:ilvl="6" w:tplc="2C1EE4F4">
      <w:start w:val="1"/>
      <w:numFmt w:val="decimal"/>
      <w:lvlText w:val=""/>
      <w:lvlJc w:val="start"/>
    </w:lvl>
    <w:lvl w:ilvl="7" w:tplc="E9285E58">
      <w:start w:val="1"/>
      <w:numFmt w:val="decimal"/>
      <w:lvlText w:val=""/>
      <w:lvlJc w:val="start"/>
    </w:lvl>
    <w:lvl w:ilvl="8" w:tplc="E72898F6">
      <w:start w:val="1"/>
      <w:numFmt w:val="decimal"/>
      <w:lvlText w:val=""/>
      <w:lvlJc w:val="start"/>
    </w:lvl>
  </w:abstractNum>
  <w:abstractNum w:abstractNumId="3" w15:restartNumberingAfterBreak="0">
    <w:nsid w:val="065B49F9"/>
    <w:multiLevelType w:val="hybridMultilevel"/>
    <w:tmpl w:val="00000000"/>
    <w:lvl w:ilvl="0" w:tplc="5DA4E6A4">
      <w:start w:val="1"/>
      <w:numFmt w:val="decimal"/>
      <w:lvlText w:val=""/>
      <w:lvlJc w:val="start"/>
    </w:lvl>
    <w:lvl w:ilvl="1" w:tplc="DA2AF8D8">
      <w:start w:val="4"/>
      <w:numFmt w:val="decimal"/>
      <w:lvlText w:val="%2."/>
      <w:lvlJc w:val="end"/>
      <w:pPr>
        <w:keepLines/>
        <w:tabs>
          <w:tab w:val="num" w:pos="0pt"/>
        </w:tabs>
        <w:ind w:start="0pt" w:hanging="10.50pt"/>
        <w:jc w:val="start"/>
      </w:pPr>
      <w:rPr>
        <w:color w:val="404040"/>
        <w:sz w:val="21"/>
        <w:szCs w:val="21"/>
      </w:rPr>
    </w:lvl>
    <w:lvl w:ilvl="2" w:tplc="276E1E0A">
      <w:start w:val="1"/>
      <w:numFmt w:val="decimal"/>
      <w:lvlText w:val=""/>
      <w:lvlJc w:val="start"/>
    </w:lvl>
    <w:lvl w:ilvl="3" w:tplc="CD862E64">
      <w:start w:val="1"/>
      <w:numFmt w:val="decimal"/>
      <w:lvlText w:val=""/>
      <w:lvlJc w:val="start"/>
    </w:lvl>
    <w:lvl w:ilvl="4" w:tplc="3AA06EDA">
      <w:start w:val="1"/>
      <w:numFmt w:val="decimal"/>
      <w:lvlText w:val=""/>
      <w:lvlJc w:val="start"/>
    </w:lvl>
    <w:lvl w:ilvl="5" w:tplc="13B0BFB4">
      <w:start w:val="1"/>
      <w:numFmt w:val="decimal"/>
      <w:lvlText w:val=""/>
      <w:lvlJc w:val="start"/>
    </w:lvl>
    <w:lvl w:ilvl="6" w:tplc="F5C8B308">
      <w:start w:val="1"/>
      <w:numFmt w:val="decimal"/>
      <w:lvlText w:val=""/>
      <w:lvlJc w:val="start"/>
    </w:lvl>
    <w:lvl w:ilvl="7" w:tplc="B2003E68">
      <w:start w:val="1"/>
      <w:numFmt w:val="decimal"/>
      <w:lvlText w:val=""/>
      <w:lvlJc w:val="start"/>
    </w:lvl>
    <w:lvl w:ilvl="8" w:tplc="78EC94F2">
      <w:start w:val="1"/>
      <w:numFmt w:val="decimal"/>
      <w:lvlText w:val=""/>
      <w:lvlJc w:val="start"/>
    </w:lvl>
  </w:abstractNum>
  <w:abstractNum w:abstractNumId="4" w15:restartNumberingAfterBreak="0">
    <w:nsid w:val="07426C84"/>
    <w:multiLevelType w:val="hybridMultilevel"/>
    <w:tmpl w:val="00000000"/>
    <w:lvl w:ilvl="0" w:tplc="5D18FC58">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7F848E4E">
      <w:start w:val="1"/>
      <w:numFmt w:val="decimal"/>
      <w:lvlText w:val=""/>
      <w:lvlJc w:val="start"/>
    </w:lvl>
    <w:lvl w:ilvl="2" w:tplc="F04AFE7C">
      <w:start w:val="1"/>
      <w:numFmt w:val="decimal"/>
      <w:lvlText w:val=""/>
      <w:lvlJc w:val="start"/>
    </w:lvl>
    <w:lvl w:ilvl="3" w:tplc="874CD344">
      <w:start w:val="1"/>
      <w:numFmt w:val="decimal"/>
      <w:lvlText w:val=""/>
      <w:lvlJc w:val="start"/>
    </w:lvl>
    <w:lvl w:ilvl="4" w:tplc="87AC7428">
      <w:start w:val="1"/>
      <w:numFmt w:val="decimal"/>
      <w:lvlText w:val=""/>
      <w:lvlJc w:val="start"/>
    </w:lvl>
    <w:lvl w:ilvl="5" w:tplc="91C0DC52">
      <w:start w:val="1"/>
      <w:numFmt w:val="decimal"/>
      <w:lvlText w:val=""/>
      <w:lvlJc w:val="start"/>
    </w:lvl>
    <w:lvl w:ilvl="6" w:tplc="F822F46E">
      <w:start w:val="1"/>
      <w:numFmt w:val="decimal"/>
      <w:lvlText w:val=""/>
      <w:lvlJc w:val="start"/>
    </w:lvl>
    <w:lvl w:ilvl="7" w:tplc="EBCEF8C8">
      <w:start w:val="1"/>
      <w:numFmt w:val="decimal"/>
      <w:lvlText w:val=""/>
      <w:lvlJc w:val="start"/>
    </w:lvl>
    <w:lvl w:ilvl="8" w:tplc="915C01B8">
      <w:start w:val="1"/>
      <w:numFmt w:val="decimal"/>
      <w:lvlText w:val=""/>
      <w:lvlJc w:val="start"/>
    </w:lvl>
  </w:abstractNum>
  <w:abstractNum w:abstractNumId="5" w15:restartNumberingAfterBreak="0">
    <w:nsid w:val="081CF5CD"/>
    <w:multiLevelType w:val="hybridMultilevel"/>
    <w:tmpl w:val="00000000"/>
    <w:lvl w:ilvl="0" w:tplc="93E05FD8">
      <w:start w:val="1"/>
      <w:numFmt w:val="decimal"/>
      <w:lvlText w:val=""/>
      <w:lvlJc w:val="start"/>
    </w:lvl>
    <w:lvl w:ilvl="1" w:tplc="51E2E010">
      <w:start w:val="1"/>
      <w:numFmt w:val="decimal"/>
      <w:lvlText w:val=""/>
      <w:lvlJc w:val="start"/>
    </w:lvl>
    <w:lvl w:ilvl="2" w:tplc="84121750">
      <w:start w:val="1"/>
      <w:numFmt w:val="decimal"/>
      <w:lvlText w:val="%3."/>
      <w:lvlJc w:val="end"/>
      <w:pPr>
        <w:keepLines/>
        <w:tabs>
          <w:tab w:val="num" w:pos="0pt"/>
        </w:tabs>
        <w:ind w:start="0pt" w:hanging="10.50pt"/>
        <w:jc w:val="start"/>
      </w:pPr>
      <w:rPr>
        <w:color w:val="404040"/>
        <w:sz w:val="21"/>
        <w:szCs w:val="21"/>
      </w:rPr>
    </w:lvl>
    <w:lvl w:ilvl="3" w:tplc="B62C5E3C">
      <w:start w:val="1"/>
      <w:numFmt w:val="decimal"/>
      <w:lvlText w:val=""/>
      <w:lvlJc w:val="start"/>
    </w:lvl>
    <w:lvl w:ilvl="4" w:tplc="9AF2D608">
      <w:start w:val="1"/>
      <w:numFmt w:val="decimal"/>
      <w:lvlText w:val=""/>
      <w:lvlJc w:val="start"/>
    </w:lvl>
    <w:lvl w:ilvl="5" w:tplc="711CAA28">
      <w:start w:val="1"/>
      <w:numFmt w:val="decimal"/>
      <w:lvlText w:val=""/>
      <w:lvlJc w:val="start"/>
    </w:lvl>
    <w:lvl w:ilvl="6" w:tplc="686A1D4A">
      <w:start w:val="1"/>
      <w:numFmt w:val="decimal"/>
      <w:lvlText w:val=""/>
      <w:lvlJc w:val="start"/>
    </w:lvl>
    <w:lvl w:ilvl="7" w:tplc="FA926E2C">
      <w:start w:val="1"/>
      <w:numFmt w:val="decimal"/>
      <w:lvlText w:val=""/>
      <w:lvlJc w:val="start"/>
    </w:lvl>
    <w:lvl w:ilvl="8" w:tplc="1D024E26">
      <w:start w:val="1"/>
      <w:numFmt w:val="decimal"/>
      <w:lvlText w:val=""/>
      <w:lvlJc w:val="start"/>
    </w:lvl>
  </w:abstractNum>
  <w:abstractNum w:abstractNumId="6" w15:restartNumberingAfterBreak="0">
    <w:nsid w:val="0904C1BE"/>
    <w:multiLevelType w:val="hybridMultilevel"/>
    <w:tmpl w:val="00000000"/>
    <w:lvl w:ilvl="0" w:tplc="7DE41472">
      <w:start w:val="1"/>
      <w:numFmt w:val="decimal"/>
      <w:lvlText w:val=""/>
      <w:lvlJc w:val="start"/>
    </w:lvl>
    <w:lvl w:ilvl="1" w:tplc="C13CD362">
      <w:start w:val="1"/>
      <w:numFmt w:val="decimal"/>
      <w:lvlText w:val=""/>
      <w:lvlJc w:val="start"/>
    </w:lvl>
    <w:lvl w:ilvl="2" w:tplc="18328B08">
      <w:start w:val="1"/>
      <w:numFmt w:val="decimal"/>
      <w:lvlText w:val="%3."/>
      <w:lvlJc w:val="end"/>
      <w:pPr>
        <w:keepLines/>
        <w:tabs>
          <w:tab w:val="num" w:pos="0pt"/>
        </w:tabs>
        <w:ind w:start="0pt" w:hanging="10.50pt"/>
        <w:jc w:val="start"/>
      </w:pPr>
      <w:rPr>
        <w:color w:val="404040"/>
        <w:sz w:val="21"/>
        <w:szCs w:val="21"/>
      </w:rPr>
    </w:lvl>
    <w:lvl w:ilvl="3" w:tplc="535C4B38">
      <w:start w:val="1"/>
      <w:numFmt w:val="decimal"/>
      <w:lvlText w:val=""/>
      <w:lvlJc w:val="start"/>
    </w:lvl>
    <w:lvl w:ilvl="4" w:tplc="13CE12F4">
      <w:start w:val="1"/>
      <w:numFmt w:val="decimal"/>
      <w:lvlText w:val=""/>
      <w:lvlJc w:val="start"/>
    </w:lvl>
    <w:lvl w:ilvl="5" w:tplc="79CAA2E6">
      <w:start w:val="1"/>
      <w:numFmt w:val="decimal"/>
      <w:lvlText w:val=""/>
      <w:lvlJc w:val="start"/>
    </w:lvl>
    <w:lvl w:ilvl="6" w:tplc="F8C097DE">
      <w:start w:val="1"/>
      <w:numFmt w:val="decimal"/>
      <w:lvlText w:val=""/>
      <w:lvlJc w:val="start"/>
    </w:lvl>
    <w:lvl w:ilvl="7" w:tplc="B666DC10">
      <w:start w:val="1"/>
      <w:numFmt w:val="decimal"/>
      <w:lvlText w:val=""/>
      <w:lvlJc w:val="start"/>
    </w:lvl>
    <w:lvl w:ilvl="8" w:tplc="073CDE4C">
      <w:start w:val="1"/>
      <w:numFmt w:val="decimal"/>
      <w:lvlText w:val=""/>
      <w:lvlJc w:val="start"/>
    </w:lvl>
  </w:abstractNum>
  <w:abstractNum w:abstractNumId="7" w15:restartNumberingAfterBreak="0">
    <w:nsid w:val="0931E192"/>
    <w:multiLevelType w:val="hybridMultilevel"/>
    <w:tmpl w:val="00000000"/>
    <w:lvl w:ilvl="0" w:tplc="B314BB2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504497DA">
      <w:start w:val="1"/>
      <w:numFmt w:val="decimal"/>
      <w:lvlText w:val=""/>
      <w:lvlJc w:val="start"/>
    </w:lvl>
    <w:lvl w:ilvl="2" w:tplc="000C45DC">
      <w:start w:val="1"/>
      <w:numFmt w:val="decimal"/>
      <w:lvlText w:val=""/>
      <w:lvlJc w:val="start"/>
    </w:lvl>
    <w:lvl w:ilvl="3" w:tplc="70248C1A">
      <w:start w:val="1"/>
      <w:numFmt w:val="decimal"/>
      <w:lvlText w:val=""/>
      <w:lvlJc w:val="start"/>
    </w:lvl>
    <w:lvl w:ilvl="4" w:tplc="441E8554">
      <w:start w:val="1"/>
      <w:numFmt w:val="decimal"/>
      <w:lvlText w:val=""/>
      <w:lvlJc w:val="start"/>
    </w:lvl>
    <w:lvl w:ilvl="5" w:tplc="4D38ACFC">
      <w:start w:val="1"/>
      <w:numFmt w:val="decimal"/>
      <w:lvlText w:val=""/>
      <w:lvlJc w:val="start"/>
    </w:lvl>
    <w:lvl w:ilvl="6" w:tplc="E2DE24C2">
      <w:start w:val="1"/>
      <w:numFmt w:val="decimal"/>
      <w:lvlText w:val=""/>
      <w:lvlJc w:val="start"/>
    </w:lvl>
    <w:lvl w:ilvl="7" w:tplc="895C17B0">
      <w:start w:val="1"/>
      <w:numFmt w:val="decimal"/>
      <w:lvlText w:val=""/>
      <w:lvlJc w:val="start"/>
    </w:lvl>
    <w:lvl w:ilvl="8" w:tplc="1E109576">
      <w:start w:val="1"/>
      <w:numFmt w:val="decimal"/>
      <w:lvlText w:val=""/>
      <w:lvlJc w:val="start"/>
    </w:lvl>
  </w:abstractNum>
  <w:abstractNum w:abstractNumId="8" w15:restartNumberingAfterBreak="0">
    <w:nsid w:val="0A44C27D"/>
    <w:multiLevelType w:val="hybridMultilevel"/>
    <w:tmpl w:val="00000000"/>
    <w:lvl w:ilvl="0" w:tplc="09B4A7C8">
      <w:start w:val="8"/>
      <w:numFmt w:val="decimal"/>
      <w:lvlText w:val="%1."/>
      <w:lvlJc w:val="end"/>
      <w:pPr>
        <w:keepLines/>
        <w:tabs>
          <w:tab w:val="num" w:pos="0pt"/>
        </w:tabs>
        <w:spacing w:before="12pt" w:after="12pt"/>
        <w:ind w:start="0pt" w:hanging="10.50pt"/>
        <w:jc w:val="start"/>
      </w:pPr>
      <w:rPr>
        <w:color w:val="404040"/>
        <w:sz w:val="21"/>
        <w:szCs w:val="21"/>
      </w:rPr>
    </w:lvl>
    <w:lvl w:ilvl="1" w:tplc="15002380">
      <w:start w:val="1"/>
      <w:numFmt w:val="decimal"/>
      <w:lvlText w:val=""/>
      <w:lvlJc w:val="start"/>
    </w:lvl>
    <w:lvl w:ilvl="2" w:tplc="4F222D36">
      <w:start w:val="1"/>
      <w:numFmt w:val="decimal"/>
      <w:lvlText w:val=""/>
      <w:lvlJc w:val="start"/>
    </w:lvl>
    <w:lvl w:ilvl="3" w:tplc="DD70B792">
      <w:start w:val="1"/>
      <w:numFmt w:val="decimal"/>
      <w:lvlText w:val=""/>
      <w:lvlJc w:val="start"/>
    </w:lvl>
    <w:lvl w:ilvl="4" w:tplc="C9EA946E">
      <w:start w:val="1"/>
      <w:numFmt w:val="decimal"/>
      <w:lvlText w:val=""/>
      <w:lvlJc w:val="start"/>
    </w:lvl>
    <w:lvl w:ilvl="5" w:tplc="CADACCC0">
      <w:start w:val="1"/>
      <w:numFmt w:val="decimal"/>
      <w:lvlText w:val=""/>
      <w:lvlJc w:val="start"/>
    </w:lvl>
    <w:lvl w:ilvl="6" w:tplc="67E8B40A">
      <w:start w:val="1"/>
      <w:numFmt w:val="decimal"/>
      <w:lvlText w:val=""/>
      <w:lvlJc w:val="start"/>
    </w:lvl>
    <w:lvl w:ilvl="7" w:tplc="6BC6ECDE">
      <w:start w:val="1"/>
      <w:numFmt w:val="decimal"/>
      <w:lvlText w:val=""/>
      <w:lvlJc w:val="start"/>
    </w:lvl>
    <w:lvl w:ilvl="8" w:tplc="92CC13FE">
      <w:start w:val="1"/>
      <w:numFmt w:val="decimal"/>
      <w:lvlText w:val=""/>
      <w:lvlJc w:val="start"/>
    </w:lvl>
  </w:abstractNum>
  <w:abstractNum w:abstractNumId="9" w15:restartNumberingAfterBreak="0">
    <w:nsid w:val="0A63714E"/>
    <w:multiLevelType w:val="hybridMultilevel"/>
    <w:tmpl w:val="00000000"/>
    <w:lvl w:ilvl="0" w:tplc="5D003752">
      <w:start w:val="1"/>
      <w:numFmt w:val="decimal"/>
      <w:lvlText w:val=""/>
      <w:lvlJc w:val="start"/>
    </w:lvl>
    <w:lvl w:ilvl="1" w:tplc="8BEA36B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94D0798A">
      <w:start w:val="1"/>
      <w:numFmt w:val="decimal"/>
      <w:lvlText w:val=""/>
      <w:lvlJc w:val="start"/>
    </w:lvl>
    <w:lvl w:ilvl="3" w:tplc="0EB69BBC">
      <w:start w:val="1"/>
      <w:numFmt w:val="decimal"/>
      <w:lvlText w:val=""/>
      <w:lvlJc w:val="start"/>
    </w:lvl>
    <w:lvl w:ilvl="4" w:tplc="2B0E0A1A">
      <w:start w:val="1"/>
      <w:numFmt w:val="decimal"/>
      <w:lvlText w:val=""/>
      <w:lvlJc w:val="start"/>
    </w:lvl>
    <w:lvl w:ilvl="5" w:tplc="C9E25AB8">
      <w:start w:val="1"/>
      <w:numFmt w:val="decimal"/>
      <w:lvlText w:val=""/>
      <w:lvlJc w:val="start"/>
    </w:lvl>
    <w:lvl w:ilvl="6" w:tplc="C152EFF6">
      <w:start w:val="1"/>
      <w:numFmt w:val="decimal"/>
      <w:lvlText w:val=""/>
      <w:lvlJc w:val="start"/>
    </w:lvl>
    <w:lvl w:ilvl="7" w:tplc="74A43336">
      <w:start w:val="1"/>
      <w:numFmt w:val="decimal"/>
      <w:lvlText w:val=""/>
      <w:lvlJc w:val="start"/>
    </w:lvl>
    <w:lvl w:ilvl="8" w:tplc="2250DA90">
      <w:start w:val="1"/>
      <w:numFmt w:val="decimal"/>
      <w:lvlText w:val=""/>
      <w:lvlJc w:val="start"/>
    </w:lvl>
  </w:abstractNum>
  <w:abstractNum w:abstractNumId="10" w15:restartNumberingAfterBreak="0">
    <w:nsid w:val="0B0DABE0"/>
    <w:multiLevelType w:val="hybridMultilevel"/>
    <w:tmpl w:val="00000000"/>
    <w:lvl w:ilvl="0" w:tplc="F31637FE">
      <w:start w:val="1"/>
      <w:numFmt w:val="decimal"/>
      <w:lvlText w:val="%1."/>
      <w:lvlJc w:val="end"/>
      <w:pPr>
        <w:keepLines/>
        <w:tabs>
          <w:tab w:val="num" w:pos="0pt"/>
        </w:tabs>
        <w:spacing w:before="12pt" w:after="12pt"/>
        <w:ind w:start="0pt" w:hanging="10.50pt"/>
        <w:jc w:val="start"/>
      </w:pPr>
      <w:rPr>
        <w:color w:val="404040"/>
        <w:sz w:val="21"/>
        <w:szCs w:val="21"/>
      </w:rPr>
    </w:lvl>
    <w:lvl w:ilvl="1" w:tplc="8D4ACB2A">
      <w:start w:val="1"/>
      <w:numFmt w:val="decimal"/>
      <w:lvlText w:val=""/>
      <w:lvlJc w:val="start"/>
    </w:lvl>
    <w:lvl w:ilvl="2" w:tplc="B80ACF7A">
      <w:start w:val="1"/>
      <w:numFmt w:val="decimal"/>
      <w:lvlText w:val=""/>
      <w:lvlJc w:val="start"/>
    </w:lvl>
    <w:lvl w:ilvl="3" w:tplc="19E246EA">
      <w:start w:val="1"/>
      <w:numFmt w:val="decimal"/>
      <w:lvlText w:val=""/>
      <w:lvlJc w:val="start"/>
    </w:lvl>
    <w:lvl w:ilvl="4" w:tplc="0E2E6C30">
      <w:start w:val="1"/>
      <w:numFmt w:val="decimal"/>
      <w:lvlText w:val=""/>
      <w:lvlJc w:val="start"/>
    </w:lvl>
    <w:lvl w:ilvl="5" w:tplc="C6681144">
      <w:start w:val="1"/>
      <w:numFmt w:val="decimal"/>
      <w:lvlText w:val=""/>
      <w:lvlJc w:val="start"/>
    </w:lvl>
    <w:lvl w:ilvl="6" w:tplc="BC7682B6">
      <w:start w:val="1"/>
      <w:numFmt w:val="decimal"/>
      <w:lvlText w:val=""/>
      <w:lvlJc w:val="start"/>
    </w:lvl>
    <w:lvl w:ilvl="7" w:tplc="2506AC70">
      <w:start w:val="1"/>
      <w:numFmt w:val="decimal"/>
      <w:lvlText w:val=""/>
      <w:lvlJc w:val="start"/>
    </w:lvl>
    <w:lvl w:ilvl="8" w:tplc="F716BD62">
      <w:start w:val="1"/>
      <w:numFmt w:val="decimal"/>
      <w:lvlText w:val=""/>
      <w:lvlJc w:val="start"/>
    </w:lvl>
  </w:abstractNum>
  <w:abstractNum w:abstractNumId="11" w15:restartNumberingAfterBreak="0">
    <w:nsid w:val="0C60C7DA"/>
    <w:multiLevelType w:val="hybridMultilevel"/>
    <w:tmpl w:val="00000000"/>
    <w:lvl w:ilvl="0" w:tplc="CE504728">
      <w:start w:val="1"/>
      <w:numFmt w:val="decimal"/>
      <w:lvlText w:val=""/>
      <w:lvlJc w:val="start"/>
    </w:lvl>
    <w:lvl w:ilvl="1" w:tplc="15468C64">
      <w:start w:val="1"/>
      <w:numFmt w:val="decimal"/>
      <w:lvlText w:val=""/>
      <w:lvlJc w:val="start"/>
    </w:lvl>
    <w:lvl w:ilvl="2" w:tplc="4F9435FE">
      <w:start w:val="1"/>
      <w:numFmt w:val="decimal"/>
      <w:lvlText w:val="%3."/>
      <w:lvlJc w:val="end"/>
      <w:pPr>
        <w:keepLines/>
        <w:tabs>
          <w:tab w:val="num" w:pos="0pt"/>
        </w:tabs>
        <w:ind w:start="0pt" w:hanging="10.50pt"/>
        <w:jc w:val="start"/>
      </w:pPr>
      <w:rPr>
        <w:color w:val="404040"/>
        <w:sz w:val="21"/>
        <w:szCs w:val="21"/>
      </w:rPr>
    </w:lvl>
    <w:lvl w:ilvl="3" w:tplc="DAD0F334">
      <w:start w:val="1"/>
      <w:numFmt w:val="decimal"/>
      <w:lvlText w:val=""/>
      <w:lvlJc w:val="start"/>
    </w:lvl>
    <w:lvl w:ilvl="4" w:tplc="D4A8AA70">
      <w:start w:val="1"/>
      <w:numFmt w:val="decimal"/>
      <w:lvlText w:val=""/>
      <w:lvlJc w:val="start"/>
    </w:lvl>
    <w:lvl w:ilvl="5" w:tplc="119A9188">
      <w:start w:val="1"/>
      <w:numFmt w:val="decimal"/>
      <w:lvlText w:val=""/>
      <w:lvlJc w:val="start"/>
    </w:lvl>
    <w:lvl w:ilvl="6" w:tplc="8D1E1C70">
      <w:start w:val="1"/>
      <w:numFmt w:val="decimal"/>
      <w:lvlText w:val=""/>
      <w:lvlJc w:val="start"/>
    </w:lvl>
    <w:lvl w:ilvl="7" w:tplc="546C2B52">
      <w:start w:val="1"/>
      <w:numFmt w:val="decimal"/>
      <w:lvlText w:val=""/>
      <w:lvlJc w:val="start"/>
    </w:lvl>
    <w:lvl w:ilvl="8" w:tplc="3F7497EC">
      <w:start w:val="1"/>
      <w:numFmt w:val="decimal"/>
      <w:lvlText w:val=""/>
      <w:lvlJc w:val="start"/>
    </w:lvl>
  </w:abstractNum>
  <w:abstractNum w:abstractNumId="12" w15:restartNumberingAfterBreak="0">
    <w:nsid w:val="0CD7584C"/>
    <w:multiLevelType w:val="hybridMultilevel"/>
    <w:tmpl w:val="00000000"/>
    <w:lvl w:ilvl="0" w:tplc="4ED0F34A">
      <w:start w:val="1"/>
      <w:numFmt w:val="decimal"/>
      <w:lvlText w:val="%1."/>
      <w:lvlJc w:val="end"/>
      <w:pPr>
        <w:keepLines/>
        <w:tabs>
          <w:tab w:val="num" w:pos="0pt"/>
        </w:tabs>
        <w:spacing w:before="12pt" w:after="12pt"/>
        <w:ind w:start="0pt" w:hanging="10.50pt"/>
        <w:jc w:val="start"/>
      </w:pPr>
      <w:rPr>
        <w:color w:val="404040"/>
        <w:sz w:val="21"/>
        <w:szCs w:val="21"/>
      </w:rPr>
    </w:lvl>
    <w:lvl w:ilvl="1" w:tplc="1C22A11A">
      <w:start w:val="1"/>
      <w:numFmt w:val="decimal"/>
      <w:lvlText w:val=""/>
      <w:lvlJc w:val="start"/>
    </w:lvl>
    <w:lvl w:ilvl="2" w:tplc="F472662A">
      <w:start w:val="1"/>
      <w:numFmt w:val="decimal"/>
      <w:lvlText w:val=""/>
      <w:lvlJc w:val="start"/>
    </w:lvl>
    <w:lvl w:ilvl="3" w:tplc="EA5424FC">
      <w:start w:val="1"/>
      <w:numFmt w:val="decimal"/>
      <w:lvlText w:val=""/>
      <w:lvlJc w:val="start"/>
    </w:lvl>
    <w:lvl w:ilvl="4" w:tplc="550870A8">
      <w:start w:val="1"/>
      <w:numFmt w:val="decimal"/>
      <w:lvlText w:val=""/>
      <w:lvlJc w:val="start"/>
    </w:lvl>
    <w:lvl w:ilvl="5" w:tplc="525C082C">
      <w:start w:val="1"/>
      <w:numFmt w:val="decimal"/>
      <w:lvlText w:val=""/>
      <w:lvlJc w:val="start"/>
    </w:lvl>
    <w:lvl w:ilvl="6" w:tplc="00C49940">
      <w:start w:val="1"/>
      <w:numFmt w:val="decimal"/>
      <w:lvlText w:val=""/>
      <w:lvlJc w:val="start"/>
    </w:lvl>
    <w:lvl w:ilvl="7" w:tplc="9AB821E8">
      <w:start w:val="1"/>
      <w:numFmt w:val="decimal"/>
      <w:lvlText w:val=""/>
      <w:lvlJc w:val="start"/>
    </w:lvl>
    <w:lvl w:ilvl="8" w:tplc="47AE2A80">
      <w:start w:val="1"/>
      <w:numFmt w:val="decimal"/>
      <w:lvlText w:val=""/>
      <w:lvlJc w:val="start"/>
    </w:lvl>
  </w:abstractNum>
  <w:abstractNum w:abstractNumId="13" w15:restartNumberingAfterBreak="0">
    <w:nsid w:val="0D87C66E"/>
    <w:multiLevelType w:val="hybridMultilevel"/>
    <w:tmpl w:val="00000000"/>
    <w:lvl w:ilvl="0" w:tplc="0F4089B4">
      <w:start w:val="1"/>
      <w:numFmt w:val="decimal"/>
      <w:lvlText w:val=""/>
      <w:lvlJc w:val="start"/>
    </w:lvl>
    <w:lvl w:ilvl="1" w:tplc="25C8C6CE">
      <w:start w:val="1"/>
      <w:numFmt w:val="decimal"/>
      <w:lvlText w:val="%2."/>
      <w:lvlJc w:val="end"/>
      <w:pPr>
        <w:keepLines/>
        <w:tabs>
          <w:tab w:val="num" w:pos="0pt"/>
        </w:tabs>
        <w:ind w:start="0pt" w:hanging="10.50pt"/>
        <w:jc w:val="start"/>
      </w:pPr>
      <w:rPr>
        <w:color w:val="404040"/>
        <w:sz w:val="21"/>
        <w:szCs w:val="21"/>
      </w:rPr>
    </w:lvl>
    <w:lvl w:ilvl="2" w:tplc="4A4810EC">
      <w:start w:val="1"/>
      <w:numFmt w:val="decimal"/>
      <w:lvlText w:val=""/>
      <w:lvlJc w:val="start"/>
    </w:lvl>
    <w:lvl w:ilvl="3" w:tplc="B260AA9E">
      <w:start w:val="1"/>
      <w:numFmt w:val="decimal"/>
      <w:lvlText w:val=""/>
      <w:lvlJc w:val="start"/>
    </w:lvl>
    <w:lvl w:ilvl="4" w:tplc="E6BC7412">
      <w:start w:val="1"/>
      <w:numFmt w:val="decimal"/>
      <w:lvlText w:val=""/>
      <w:lvlJc w:val="start"/>
    </w:lvl>
    <w:lvl w:ilvl="5" w:tplc="736EB2A2">
      <w:start w:val="1"/>
      <w:numFmt w:val="decimal"/>
      <w:lvlText w:val=""/>
      <w:lvlJc w:val="start"/>
    </w:lvl>
    <w:lvl w:ilvl="6" w:tplc="6BCAC080">
      <w:start w:val="1"/>
      <w:numFmt w:val="decimal"/>
      <w:lvlText w:val=""/>
      <w:lvlJc w:val="start"/>
    </w:lvl>
    <w:lvl w:ilvl="7" w:tplc="63C04122">
      <w:start w:val="1"/>
      <w:numFmt w:val="decimal"/>
      <w:lvlText w:val=""/>
      <w:lvlJc w:val="start"/>
    </w:lvl>
    <w:lvl w:ilvl="8" w:tplc="1BEA49DC">
      <w:start w:val="1"/>
      <w:numFmt w:val="decimal"/>
      <w:lvlText w:val=""/>
      <w:lvlJc w:val="start"/>
    </w:lvl>
  </w:abstractNum>
  <w:abstractNum w:abstractNumId="14" w15:restartNumberingAfterBreak="0">
    <w:nsid w:val="0F30C2BC"/>
    <w:multiLevelType w:val="hybridMultilevel"/>
    <w:tmpl w:val="00000000"/>
    <w:lvl w:ilvl="0" w:tplc="666236F2">
      <w:start w:val="1"/>
      <w:numFmt w:val="decimal"/>
      <w:lvlText w:val="%1."/>
      <w:lvlJc w:val="end"/>
      <w:pPr>
        <w:keepLines/>
        <w:tabs>
          <w:tab w:val="num" w:pos="0pt"/>
        </w:tabs>
        <w:ind w:start="0pt" w:hanging="10.50pt"/>
        <w:jc w:val="start"/>
      </w:pPr>
      <w:rPr>
        <w:color w:val="404040"/>
        <w:sz w:val="21"/>
        <w:szCs w:val="21"/>
      </w:rPr>
    </w:lvl>
    <w:lvl w:ilvl="1" w:tplc="6F2C81C8">
      <w:start w:val="1"/>
      <w:numFmt w:val="decimal"/>
      <w:lvlText w:val=""/>
      <w:lvlJc w:val="start"/>
    </w:lvl>
    <w:lvl w:ilvl="2" w:tplc="60D2DF56">
      <w:start w:val="1"/>
      <w:numFmt w:val="decimal"/>
      <w:lvlText w:val=""/>
      <w:lvlJc w:val="start"/>
    </w:lvl>
    <w:lvl w:ilvl="3" w:tplc="A4E20864">
      <w:start w:val="1"/>
      <w:numFmt w:val="decimal"/>
      <w:lvlText w:val=""/>
      <w:lvlJc w:val="start"/>
    </w:lvl>
    <w:lvl w:ilvl="4" w:tplc="48C29FDA">
      <w:start w:val="1"/>
      <w:numFmt w:val="decimal"/>
      <w:lvlText w:val=""/>
      <w:lvlJc w:val="start"/>
    </w:lvl>
    <w:lvl w:ilvl="5" w:tplc="19120FEC">
      <w:start w:val="1"/>
      <w:numFmt w:val="decimal"/>
      <w:lvlText w:val=""/>
      <w:lvlJc w:val="start"/>
    </w:lvl>
    <w:lvl w:ilvl="6" w:tplc="36C0D000">
      <w:start w:val="1"/>
      <w:numFmt w:val="decimal"/>
      <w:lvlText w:val=""/>
      <w:lvlJc w:val="start"/>
    </w:lvl>
    <w:lvl w:ilvl="7" w:tplc="38709D26">
      <w:start w:val="1"/>
      <w:numFmt w:val="decimal"/>
      <w:lvlText w:val=""/>
      <w:lvlJc w:val="start"/>
    </w:lvl>
    <w:lvl w:ilvl="8" w:tplc="612EB97E">
      <w:start w:val="1"/>
      <w:numFmt w:val="decimal"/>
      <w:lvlText w:val=""/>
      <w:lvlJc w:val="start"/>
    </w:lvl>
  </w:abstractNum>
  <w:abstractNum w:abstractNumId="15" w15:restartNumberingAfterBreak="0">
    <w:nsid w:val="0F57B109"/>
    <w:multiLevelType w:val="hybridMultilevel"/>
    <w:tmpl w:val="00000000"/>
    <w:lvl w:ilvl="0" w:tplc="034A90E6">
      <w:start w:val="1"/>
      <w:numFmt w:val="decimal"/>
      <w:lvlText w:val=""/>
      <w:lvlJc w:val="start"/>
    </w:lvl>
    <w:lvl w:ilvl="1" w:tplc="408246A0">
      <w:start w:val="1"/>
      <w:numFmt w:val="decimal"/>
      <w:lvlText w:val=""/>
      <w:lvlJc w:val="start"/>
    </w:lvl>
    <w:lvl w:ilvl="2" w:tplc="D97032D6">
      <w:start w:val="1"/>
      <w:numFmt w:val="decimal"/>
      <w:lvlText w:val="%3."/>
      <w:lvlJc w:val="end"/>
      <w:pPr>
        <w:keepLines/>
        <w:tabs>
          <w:tab w:val="num" w:pos="0pt"/>
        </w:tabs>
        <w:ind w:start="0pt" w:hanging="10.50pt"/>
        <w:jc w:val="start"/>
      </w:pPr>
      <w:rPr>
        <w:color w:val="404040"/>
        <w:sz w:val="21"/>
        <w:szCs w:val="21"/>
      </w:rPr>
    </w:lvl>
    <w:lvl w:ilvl="3" w:tplc="A42E06D0">
      <w:start w:val="1"/>
      <w:numFmt w:val="decimal"/>
      <w:lvlText w:val=""/>
      <w:lvlJc w:val="start"/>
    </w:lvl>
    <w:lvl w:ilvl="4" w:tplc="932478F6">
      <w:start w:val="1"/>
      <w:numFmt w:val="decimal"/>
      <w:lvlText w:val=""/>
      <w:lvlJc w:val="start"/>
    </w:lvl>
    <w:lvl w:ilvl="5" w:tplc="DB409FDE">
      <w:start w:val="1"/>
      <w:numFmt w:val="decimal"/>
      <w:lvlText w:val=""/>
      <w:lvlJc w:val="start"/>
    </w:lvl>
    <w:lvl w:ilvl="6" w:tplc="A9A828C0">
      <w:start w:val="1"/>
      <w:numFmt w:val="decimal"/>
      <w:lvlText w:val=""/>
      <w:lvlJc w:val="start"/>
    </w:lvl>
    <w:lvl w:ilvl="7" w:tplc="CFF45156">
      <w:start w:val="1"/>
      <w:numFmt w:val="decimal"/>
      <w:lvlText w:val=""/>
      <w:lvlJc w:val="start"/>
    </w:lvl>
    <w:lvl w:ilvl="8" w:tplc="AA8C57C2">
      <w:start w:val="1"/>
      <w:numFmt w:val="decimal"/>
      <w:lvlText w:val=""/>
      <w:lvlJc w:val="start"/>
    </w:lvl>
  </w:abstractNum>
  <w:abstractNum w:abstractNumId="16" w15:restartNumberingAfterBreak="0">
    <w:nsid w:val="1211B10B"/>
    <w:multiLevelType w:val="hybridMultilevel"/>
    <w:tmpl w:val="00000000"/>
    <w:lvl w:ilvl="0" w:tplc="AF62E498">
      <w:start w:val="1"/>
      <w:numFmt w:val="decimal"/>
      <w:lvlText w:val="%1."/>
      <w:lvlJc w:val="end"/>
      <w:pPr>
        <w:keepLines/>
        <w:tabs>
          <w:tab w:val="num" w:pos="0pt"/>
        </w:tabs>
        <w:spacing w:before="12pt" w:after="12pt"/>
        <w:ind w:start="0pt" w:hanging="10.50pt"/>
        <w:jc w:val="start"/>
      </w:pPr>
      <w:rPr>
        <w:color w:val="404040"/>
        <w:sz w:val="21"/>
        <w:szCs w:val="21"/>
      </w:rPr>
    </w:lvl>
    <w:lvl w:ilvl="1" w:tplc="37DA0756">
      <w:start w:val="1"/>
      <w:numFmt w:val="decimal"/>
      <w:lvlText w:val=""/>
      <w:lvlJc w:val="start"/>
    </w:lvl>
    <w:lvl w:ilvl="2" w:tplc="CF14C012">
      <w:start w:val="1"/>
      <w:numFmt w:val="decimal"/>
      <w:lvlText w:val=""/>
      <w:lvlJc w:val="start"/>
    </w:lvl>
    <w:lvl w:ilvl="3" w:tplc="FAC28D0A">
      <w:start w:val="1"/>
      <w:numFmt w:val="decimal"/>
      <w:lvlText w:val=""/>
      <w:lvlJc w:val="start"/>
    </w:lvl>
    <w:lvl w:ilvl="4" w:tplc="5FFA7D46">
      <w:start w:val="1"/>
      <w:numFmt w:val="decimal"/>
      <w:lvlText w:val=""/>
      <w:lvlJc w:val="start"/>
    </w:lvl>
    <w:lvl w:ilvl="5" w:tplc="484E6876">
      <w:start w:val="1"/>
      <w:numFmt w:val="decimal"/>
      <w:lvlText w:val=""/>
      <w:lvlJc w:val="start"/>
    </w:lvl>
    <w:lvl w:ilvl="6" w:tplc="D9EA8258">
      <w:start w:val="1"/>
      <w:numFmt w:val="decimal"/>
      <w:lvlText w:val=""/>
      <w:lvlJc w:val="start"/>
    </w:lvl>
    <w:lvl w:ilvl="7" w:tplc="F934DE36">
      <w:start w:val="1"/>
      <w:numFmt w:val="decimal"/>
      <w:lvlText w:val=""/>
      <w:lvlJc w:val="start"/>
    </w:lvl>
    <w:lvl w:ilvl="8" w:tplc="5E2E9296">
      <w:start w:val="1"/>
      <w:numFmt w:val="decimal"/>
      <w:lvlText w:val=""/>
      <w:lvlJc w:val="start"/>
    </w:lvl>
  </w:abstractNum>
  <w:abstractNum w:abstractNumId="17" w15:restartNumberingAfterBreak="0">
    <w:nsid w:val="124FAFC7"/>
    <w:multiLevelType w:val="hybridMultilevel"/>
    <w:tmpl w:val="00000000"/>
    <w:lvl w:ilvl="0" w:tplc="4F8E52C0">
      <w:start w:val="1"/>
      <w:numFmt w:val="decimal"/>
      <w:lvlText w:val=""/>
      <w:lvlJc w:val="start"/>
    </w:lvl>
    <w:lvl w:ilvl="1" w:tplc="204EC8AC">
      <w:start w:val="1"/>
      <w:numFmt w:val="decimal"/>
      <w:lvlText w:val="%2."/>
      <w:lvlJc w:val="end"/>
      <w:pPr>
        <w:keepLines/>
        <w:tabs>
          <w:tab w:val="num" w:pos="0pt"/>
        </w:tabs>
        <w:ind w:start="0pt" w:hanging="10.50pt"/>
        <w:jc w:val="start"/>
      </w:pPr>
      <w:rPr>
        <w:color w:val="404040"/>
        <w:sz w:val="21"/>
        <w:szCs w:val="21"/>
      </w:rPr>
    </w:lvl>
    <w:lvl w:ilvl="2" w:tplc="083EA2C0">
      <w:start w:val="1"/>
      <w:numFmt w:val="decimal"/>
      <w:lvlText w:val=""/>
      <w:lvlJc w:val="start"/>
    </w:lvl>
    <w:lvl w:ilvl="3" w:tplc="2342FE70">
      <w:start w:val="1"/>
      <w:numFmt w:val="decimal"/>
      <w:lvlText w:val=""/>
      <w:lvlJc w:val="start"/>
    </w:lvl>
    <w:lvl w:ilvl="4" w:tplc="C5BA1690">
      <w:start w:val="1"/>
      <w:numFmt w:val="decimal"/>
      <w:lvlText w:val=""/>
      <w:lvlJc w:val="start"/>
    </w:lvl>
    <w:lvl w:ilvl="5" w:tplc="DD14C6B6">
      <w:start w:val="1"/>
      <w:numFmt w:val="decimal"/>
      <w:lvlText w:val=""/>
      <w:lvlJc w:val="start"/>
    </w:lvl>
    <w:lvl w:ilvl="6" w:tplc="ABA41C72">
      <w:start w:val="1"/>
      <w:numFmt w:val="decimal"/>
      <w:lvlText w:val=""/>
      <w:lvlJc w:val="start"/>
    </w:lvl>
    <w:lvl w:ilvl="7" w:tplc="AE4067F8">
      <w:start w:val="1"/>
      <w:numFmt w:val="decimal"/>
      <w:lvlText w:val=""/>
      <w:lvlJc w:val="start"/>
    </w:lvl>
    <w:lvl w:ilvl="8" w:tplc="F38E49E2">
      <w:start w:val="1"/>
      <w:numFmt w:val="decimal"/>
      <w:lvlText w:val=""/>
      <w:lvlJc w:val="start"/>
    </w:lvl>
  </w:abstractNum>
  <w:abstractNum w:abstractNumId="18" w15:restartNumberingAfterBreak="0">
    <w:nsid w:val="140C8FB3"/>
    <w:multiLevelType w:val="hybridMultilevel"/>
    <w:tmpl w:val="00000000"/>
    <w:lvl w:ilvl="0" w:tplc="E62CD444">
      <w:start w:val="7"/>
      <w:numFmt w:val="decimal"/>
      <w:lvlText w:val="%1."/>
      <w:lvlJc w:val="end"/>
      <w:pPr>
        <w:keepLines/>
        <w:tabs>
          <w:tab w:val="num" w:pos="0pt"/>
        </w:tabs>
        <w:spacing w:before="12pt" w:after="12pt"/>
        <w:ind w:start="0pt" w:hanging="10.50pt"/>
        <w:jc w:val="start"/>
      </w:pPr>
      <w:rPr>
        <w:color w:val="404040"/>
        <w:sz w:val="21"/>
        <w:szCs w:val="21"/>
      </w:rPr>
    </w:lvl>
    <w:lvl w:ilvl="1" w:tplc="E6BAEDAE">
      <w:start w:val="1"/>
      <w:numFmt w:val="decimal"/>
      <w:lvlText w:val=""/>
      <w:lvlJc w:val="start"/>
    </w:lvl>
    <w:lvl w:ilvl="2" w:tplc="BF28D4B6">
      <w:start w:val="1"/>
      <w:numFmt w:val="decimal"/>
      <w:lvlText w:val=""/>
      <w:lvlJc w:val="start"/>
    </w:lvl>
    <w:lvl w:ilvl="3" w:tplc="CDC21124">
      <w:start w:val="1"/>
      <w:numFmt w:val="decimal"/>
      <w:lvlText w:val=""/>
      <w:lvlJc w:val="start"/>
    </w:lvl>
    <w:lvl w:ilvl="4" w:tplc="10A4A8C0">
      <w:start w:val="1"/>
      <w:numFmt w:val="decimal"/>
      <w:lvlText w:val=""/>
      <w:lvlJc w:val="start"/>
    </w:lvl>
    <w:lvl w:ilvl="5" w:tplc="53CE7E9E">
      <w:start w:val="1"/>
      <w:numFmt w:val="decimal"/>
      <w:lvlText w:val=""/>
      <w:lvlJc w:val="start"/>
    </w:lvl>
    <w:lvl w:ilvl="6" w:tplc="15085C62">
      <w:start w:val="1"/>
      <w:numFmt w:val="decimal"/>
      <w:lvlText w:val=""/>
      <w:lvlJc w:val="start"/>
    </w:lvl>
    <w:lvl w:ilvl="7" w:tplc="A11E797A">
      <w:start w:val="1"/>
      <w:numFmt w:val="decimal"/>
      <w:lvlText w:val=""/>
      <w:lvlJc w:val="start"/>
    </w:lvl>
    <w:lvl w:ilvl="8" w:tplc="B7806208">
      <w:start w:val="1"/>
      <w:numFmt w:val="decimal"/>
      <w:lvlText w:val=""/>
      <w:lvlJc w:val="start"/>
    </w:lvl>
  </w:abstractNum>
  <w:abstractNum w:abstractNumId="19" w15:restartNumberingAfterBreak="0">
    <w:nsid w:val="14A8BD85"/>
    <w:multiLevelType w:val="hybridMultilevel"/>
    <w:tmpl w:val="00000000"/>
    <w:lvl w:ilvl="0" w:tplc="24C622FE">
      <w:start w:val="5"/>
      <w:numFmt w:val="decimal"/>
      <w:lvlText w:val="%1."/>
      <w:lvlJc w:val="end"/>
      <w:pPr>
        <w:keepLines/>
        <w:tabs>
          <w:tab w:val="num" w:pos="0pt"/>
        </w:tabs>
        <w:spacing w:before="12pt" w:after="12pt"/>
        <w:ind w:start="0pt" w:hanging="10.50pt"/>
        <w:jc w:val="start"/>
      </w:pPr>
      <w:rPr>
        <w:color w:val="404040"/>
        <w:sz w:val="21"/>
        <w:szCs w:val="21"/>
      </w:rPr>
    </w:lvl>
    <w:lvl w:ilvl="1" w:tplc="E29AEBD2">
      <w:start w:val="1"/>
      <w:numFmt w:val="decimal"/>
      <w:lvlText w:val=""/>
      <w:lvlJc w:val="start"/>
    </w:lvl>
    <w:lvl w:ilvl="2" w:tplc="8D988F0A">
      <w:start w:val="1"/>
      <w:numFmt w:val="decimal"/>
      <w:lvlText w:val=""/>
      <w:lvlJc w:val="start"/>
    </w:lvl>
    <w:lvl w:ilvl="3" w:tplc="F81047A0">
      <w:start w:val="1"/>
      <w:numFmt w:val="decimal"/>
      <w:lvlText w:val=""/>
      <w:lvlJc w:val="start"/>
    </w:lvl>
    <w:lvl w:ilvl="4" w:tplc="2DC06E68">
      <w:start w:val="1"/>
      <w:numFmt w:val="decimal"/>
      <w:lvlText w:val=""/>
      <w:lvlJc w:val="start"/>
    </w:lvl>
    <w:lvl w:ilvl="5" w:tplc="FD6CE174">
      <w:start w:val="1"/>
      <w:numFmt w:val="decimal"/>
      <w:lvlText w:val=""/>
      <w:lvlJc w:val="start"/>
    </w:lvl>
    <w:lvl w:ilvl="6" w:tplc="A16C203C">
      <w:start w:val="1"/>
      <w:numFmt w:val="decimal"/>
      <w:lvlText w:val=""/>
      <w:lvlJc w:val="start"/>
    </w:lvl>
    <w:lvl w:ilvl="7" w:tplc="23B646E6">
      <w:start w:val="1"/>
      <w:numFmt w:val="decimal"/>
      <w:lvlText w:val=""/>
      <w:lvlJc w:val="start"/>
    </w:lvl>
    <w:lvl w:ilvl="8" w:tplc="44144338">
      <w:start w:val="1"/>
      <w:numFmt w:val="decimal"/>
      <w:lvlText w:val=""/>
      <w:lvlJc w:val="start"/>
    </w:lvl>
  </w:abstractNum>
  <w:abstractNum w:abstractNumId="20" w15:restartNumberingAfterBreak="0">
    <w:nsid w:val="18232F27"/>
    <w:multiLevelType w:val="hybridMultilevel"/>
    <w:tmpl w:val="00000000"/>
    <w:lvl w:ilvl="0" w:tplc="69E290EC">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257ECEB6">
      <w:start w:val="1"/>
      <w:numFmt w:val="decimal"/>
      <w:lvlText w:val=""/>
      <w:lvlJc w:val="start"/>
    </w:lvl>
    <w:lvl w:ilvl="2" w:tplc="D0F6F70C">
      <w:start w:val="1"/>
      <w:numFmt w:val="decimal"/>
      <w:lvlText w:val=""/>
      <w:lvlJc w:val="start"/>
    </w:lvl>
    <w:lvl w:ilvl="3" w:tplc="33443BA8">
      <w:start w:val="1"/>
      <w:numFmt w:val="decimal"/>
      <w:lvlText w:val=""/>
      <w:lvlJc w:val="start"/>
    </w:lvl>
    <w:lvl w:ilvl="4" w:tplc="1B40E348">
      <w:start w:val="1"/>
      <w:numFmt w:val="decimal"/>
      <w:lvlText w:val=""/>
      <w:lvlJc w:val="start"/>
    </w:lvl>
    <w:lvl w:ilvl="5" w:tplc="EE5038DC">
      <w:start w:val="1"/>
      <w:numFmt w:val="decimal"/>
      <w:lvlText w:val=""/>
      <w:lvlJc w:val="start"/>
    </w:lvl>
    <w:lvl w:ilvl="6" w:tplc="C45ECB56">
      <w:start w:val="1"/>
      <w:numFmt w:val="decimal"/>
      <w:lvlText w:val=""/>
      <w:lvlJc w:val="start"/>
    </w:lvl>
    <w:lvl w:ilvl="7" w:tplc="239C746A">
      <w:start w:val="1"/>
      <w:numFmt w:val="decimal"/>
      <w:lvlText w:val=""/>
      <w:lvlJc w:val="start"/>
    </w:lvl>
    <w:lvl w:ilvl="8" w:tplc="7680AEF8">
      <w:start w:val="1"/>
      <w:numFmt w:val="decimal"/>
      <w:lvlText w:val=""/>
      <w:lvlJc w:val="start"/>
    </w:lvl>
  </w:abstractNum>
  <w:abstractNum w:abstractNumId="21" w15:restartNumberingAfterBreak="0">
    <w:nsid w:val="188DC470"/>
    <w:multiLevelType w:val="hybridMultilevel"/>
    <w:tmpl w:val="00000000"/>
    <w:lvl w:ilvl="0" w:tplc="4AF40336">
      <w:start w:val="1"/>
      <w:numFmt w:val="decimal"/>
      <w:lvlText w:val=""/>
      <w:lvlJc w:val="start"/>
    </w:lvl>
    <w:lvl w:ilvl="1" w:tplc="843C61A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6B4EE654">
      <w:start w:val="1"/>
      <w:numFmt w:val="decimal"/>
      <w:lvlText w:val=""/>
      <w:lvlJc w:val="start"/>
    </w:lvl>
    <w:lvl w:ilvl="3" w:tplc="BB90F24E">
      <w:start w:val="1"/>
      <w:numFmt w:val="decimal"/>
      <w:lvlText w:val=""/>
      <w:lvlJc w:val="start"/>
    </w:lvl>
    <w:lvl w:ilvl="4" w:tplc="5CFCC5CA">
      <w:start w:val="1"/>
      <w:numFmt w:val="decimal"/>
      <w:lvlText w:val=""/>
      <w:lvlJc w:val="start"/>
    </w:lvl>
    <w:lvl w:ilvl="5" w:tplc="530EBD4A">
      <w:start w:val="1"/>
      <w:numFmt w:val="decimal"/>
      <w:lvlText w:val=""/>
      <w:lvlJc w:val="start"/>
    </w:lvl>
    <w:lvl w:ilvl="6" w:tplc="7A22F558">
      <w:start w:val="1"/>
      <w:numFmt w:val="decimal"/>
      <w:lvlText w:val=""/>
      <w:lvlJc w:val="start"/>
    </w:lvl>
    <w:lvl w:ilvl="7" w:tplc="F6523BE2">
      <w:start w:val="1"/>
      <w:numFmt w:val="decimal"/>
      <w:lvlText w:val=""/>
      <w:lvlJc w:val="start"/>
    </w:lvl>
    <w:lvl w:ilvl="8" w:tplc="BE925CA8">
      <w:start w:val="1"/>
      <w:numFmt w:val="decimal"/>
      <w:lvlText w:val=""/>
      <w:lvlJc w:val="start"/>
    </w:lvl>
  </w:abstractNum>
  <w:abstractNum w:abstractNumId="22" w15:restartNumberingAfterBreak="0">
    <w:nsid w:val="18B85C96"/>
    <w:multiLevelType w:val="hybridMultilevel"/>
    <w:tmpl w:val="00000000"/>
    <w:lvl w:ilvl="0" w:tplc="3F20111A">
      <w:start w:val="2"/>
      <w:numFmt w:val="decimal"/>
      <w:lvlText w:val="%1."/>
      <w:lvlJc w:val="end"/>
      <w:pPr>
        <w:keepLines/>
        <w:tabs>
          <w:tab w:val="num" w:pos="0pt"/>
        </w:tabs>
        <w:spacing w:before="12pt" w:after="12pt"/>
        <w:ind w:start="0pt" w:hanging="10.50pt"/>
        <w:jc w:val="start"/>
      </w:pPr>
      <w:rPr>
        <w:color w:val="404040"/>
        <w:sz w:val="21"/>
        <w:szCs w:val="21"/>
      </w:rPr>
    </w:lvl>
    <w:lvl w:ilvl="1" w:tplc="6C70A658">
      <w:start w:val="1"/>
      <w:numFmt w:val="decimal"/>
      <w:lvlText w:val=""/>
      <w:lvlJc w:val="start"/>
    </w:lvl>
    <w:lvl w:ilvl="2" w:tplc="F4F4D446">
      <w:start w:val="1"/>
      <w:numFmt w:val="decimal"/>
      <w:lvlText w:val=""/>
      <w:lvlJc w:val="start"/>
    </w:lvl>
    <w:lvl w:ilvl="3" w:tplc="28828BF0">
      <w:start w:val="1"/>
      <w:numFmt w:val="decimal"/>
      <w:lvlText w:val=""/>
      <w:lvlJc w:val="start"/>
    </w:lvl>
    <w:lvl w:ilvl="4" w:tplc="16A29B42">
      <w:start w:val="1"/>
      <w:numFmt w:val="decimal"/>
      <w:lvlText w:val=""/>
      <w:lvlJc w:val="start"/>
    </w:lvl>
    <w:lvl w:ilvl="5" w:tplc="9A02CCC6">
      <w:start w:val="1"/>
      <w:numFmt w:val="decimal"/>
      <w:lvlText w:val=""/>
      <w:lvlJc w:val="start"/>
    </w:lvl>
    <w:lvl w:ilvl="6" w:tplc="6F3E1994">
      <w:start w:val="1"/>
      <w:numFmt w:val="decimal"/>
      <w:lvlText w:val=""/>
      <w:lvlJc w:val="start"/>
    </w:lvl>
    <w:lvl w:ilvl="7" w:tplc="83B07490">
      <w:start w:val="1"/>
      <w:numFmt w:val="decimal"/>
      <w:lvlText w:val=""/>
      <w:lvlJc w:val="start"/>
    </w:lvl>
    <w:lvl w:ilvl="8" w:tplc="27FA0E12">
      <w:start w:val="1"/>
      <w:numFmt w:val="decimal"/>
      <w:lvlText w:val=""/>
      <w:lvlJc w:val="start"/>
    </w:lvl>
  </w:abstractNum>
  <w:abstractNum w:abstractNumId="23" w15:restartNumberingAfterBreak="0">
    <w:nsid w:val="18C0E34A"/>
    <w:multiLevelType w:val="hybridMultilevel"/>
    <w:tmpl w:val="00000000"/>
    <w:lvl w:ilvl="0" w:tplc="51AE0E0A">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FD46F670">
      <w:start w:val="1"/>
      <w:numFmt w:val="decimal"/>
      <w:lvlText w:val=""/>
      <w:lvlJc w:val="start"/>
    </w:lvl>
    <w:lvl w:ilvl="2" w:tplc="ADA42272">
      <w:start w:val="1"/>
      <w:numFmt w:val="decimal"/>
      <w:lvlText w:val=""/>
      <w:lvlJc w:val="start"/>
    </w:lvl>
    <w:lvl w:ilvl="3" w:tplc="EB9664AE">
      <w:start w:val="1"/>
      <w:numFmt w:val="decimal"/>
      <w:lvlText w:val=""/>
      <w:lvlJc w:val="start"/>
    </w:lvl>
    <w:lvl w:ilvl="4" w:tplc="E030179C">
      <w:start w:val="1"/>
      <w:numFmt w:val="decimal"/>
      <w:lvlText w:val=""/>
      <w:lvlJc w:val="start"/>
    </w:lvl>
    <w:lvl w:ilvl="5" w:tplc="1B54DB0E">
      <w:start w:val="1"/>
      <w:numFmt w:val="decimal"/>
      <w:lvlText w:val=""/>
      <w:lvlJc w:val="start"/>
    </w:lvl>
    <w:lvl w:ilvl="6" w:tplc="5A361BCA">
      <w:start w:val="1"/>
      <w:numFmt w:val="decimal"/>
      <w:lvlText w:val=""/>
      <w:lvlJc w:val="start"/>
    </w:lvl>
    <w:lvl w:ilvl="7" w:tplc="75223B06">
      <w:start w:val="1"/>
      <w:numFmt w:val="decimal"/>
      <w:lvlText w:val=""/>
      <w:lvlJc w:val="start"/>
    </w:lvl>
    <w:lvl w:ilvl="8" w:tplc="CD38587C">
      <w:start w:val="1"/>
      <w:numFmt w:val="decimal"/>
      <w:lvlText w:val=""/>
      <w:lvlJc w:val="start"/>
    </w:lvl>
  </w:abstractNum>
  <w:abstractNum w:abstractNumId="24" w15:restartNumberingAfterBreak="0">
    <w:nsid w:val="1928FA0B"/>
    <w:multiLevelType w:val="hybridMultilevel"/>
    <w:tmpl w:val="00000000"/>
    <w:lvl w:ilvl="0" w:tplc="BF40AC24">
      <w:start w:val="1"/>
      <w:numFmt w:val="decimal"/>
      <w:lvlText w:val=""/>
      <w:lvlJc w:val="start"/>
    </w:lvl>
    <w:lvl w:ilvl="1" w:tplc="6646E31C">
      <w:start w:val="1"/>
      <w:numFmt w:val="decimal"/>
      <w:lvlText w:val="%2."/>
      <w:lvlJc w:val="end"/>
      <w:pPr>
        <w:keepLines/>
        <w:tabs>
          <w:tab w:val="num" w:pos="0pt"/>
        </w:tabs>
        <w:ind w:start="0pt" w:hanging="10.50pt"/>
        <w:jc w:val="start"/>
      </w:pPr>
      <w:rPr>
        <w:color w:val="404040"/>
        <w:sz w:val="21"/>
        <w:szCs w:val="21"/>
      </w:rPr>
    </w:lvl>
    <w:lvl w:ilvl="2" w:tplc="52CCB3AC">
      <w:start w:val="1"/>
      <w:numFmt w:val="decimal"/>
      <w:lvlText w:val=""/>
      <w:lvlJc w:val="start"/>
    </w:lvl>
    <w:lvl w:ilvl="3" w:tplc="4BE056EC">
      <w:start w:val="1"/>
      <w:numFmt w:val="decimal"/>
      <w:lvlText w:val=""/>
      <w:lvlJc w:val="start"/>
    </w:lvl>
    <w:lvl w:ilvl="4" w:tplc="35102DFE">
      <w:start w:val="1"/>
      <w:numFmt w:val="decimal"/>
      <w:lvlText w:val=""/>
      <w:lvlJc w:val="start"/>
    </w:lvl>
    <w:lvl w:ilvl="5" w:tplc="DC8A5EBA">
      <w:start w:val="1"/>
      <w:numFmt w:val="decimal"/>
      <w:lvlText w:val=""/>
      <w:lvlJc w:val="start"/>
    </w:lvl>
    <w:lvl w:ilvl="6" w:tplc="98E28C78">
      <w:start w:val="1"/>
      <w:numFmt w:val="decimal"/>
      <w:lvlText w:val=""/>
      <w:lvlJc w:val="start"/>
    </w:lvl>
    <w:lvl w:ilvl="7" w:tplc="39328D74">
      <w:start w:val="1"/>
      <w:numFmt w:val="decimal"/>
      <w:lvlText w:val=""/>
      <w:lvlJc w:val="start"/>
    </w:lvl>
    <w:lvl w:ilvl="8" w:tplc="4100192E">
      <w:start w:val="1"/>
      <w:numFmt w:val="decimal"/>
      <w:lvlText w:val=""/>
      <w:lvlJc w:val="start"/>
    </w:lvl>
  </w:abstractNum>
  <w:abstractNum w:abstractNumId="25" w15:restartNumberingAfterBreak="0">
    <w:nsid w:val="1C6AE2D7"/>
    <w:multiLevelType w:val="hybridMultilevel"/>
    <w:tmpl w:val="00000000"/>
    <w:lvl w:ilvl="0" w:tplc="AA5E5AB6">
      <w:start w:val="1"/>
      <w:numFmt w:val="decimal"/>
      <w:lvlText w:val=""/>
      <w:lvlJc w:val="start"/>
    </w:lvl>
    <w:lvl w:ilvl="1" w:tplc="61D225C2">
      <w:start w:val="2"/>
      <w:numFmt w:val="decimal"/>
      <w:lvlText w:val="%2."/>
      <w:lvlJc w:val="end"/>
      <w:pPr>
        <w:keepLines/>
        <w:tabs>
          <w:tab w:val="num" w:pos="0pt"/>
        </w:tabs>
        <w:ind w:start="0pt" w:hanging="10.50pt"/>
        <w:jc w:val="start"/>
      </w:pPr>
      <w:rPr>
        <w:color w:val="404040"/>
        <w:sz w:val="21"/>
        <w:szCs w:val="21"/>
      </w:rPr>
    </w:lvl>
    <w:lvl w:ilvl="2" w:tplc="FAD69542">
      <w:start w:val="1"/>
      <w:numFmt w:val="decimal"/>
      <w:lvlText w:val=""/>
      <w:lvlJc w:val="start"/>
    </w:lvl>
    <w:lvl w:ilvl="3" w:tplc="8F4856B2">
      <w:start w:val="1"/>
      <w:numFmt w:val="decimal"/>
      <w:lvlText w:val=""/>
      <w:lvlJc w:val="start"/>
    </w:lvl>
    <w:lvl w:ilvl="4" w:tplc="4EAC8B1A">
      <w:start w:val="1"/>
      <w:numFmt w:val="decimal"/>
      <w:lvlText w:val=""/>
      <w:lvlJc w:val="start"/>
    </w:lvl>
    <w:lvl w:ilvl="5" w:tplc="F23A2A92">
      <w:start w:val="1"/>
      <w:numFmt w:val="decimal"/>
      <w:lvlText w:val=""/>
      <w:lvlJc w:val="start"/>
    </w:lvl>
    <w:lvl w:ilvl="6" w:tplc="6CCE8910">
      <w:start w:val="1"/>
      <w:numFmt w:val="decimal"/>
      <w:lvlText w:val=""/>
      <w:lvlJc w:val="start"/>
    </w:lvl>
    <w:lvl w:ilvl="7" w:tplc="AF2A5B7C">
      <w:start w:val="1"/>
      <w:numFmt w:val="decimal"/>
      <w:lvlText w:val=""/>
      <w:lvlJc w:val="start"/>
    </w:lvl>
    <w:lvl w:ilvl="8" w:tplc="35BA7A72">
      <w:start w:val="1"/>
      <w:numFmt w:val="decimal"/>
      <w:lvlText w:val=""/>
      <w:lvlJc w:val="start"/>
    </w:lvl>
  </w:abstractNum>
  <w:abstractNum w:abstractNumId="26" w15:restartNumberingAfterBreak="0">
    <w:nsid w:val="1E0CC608"/>
    <w:multiLevelType w:val="hybridMultilevel"/>
    <w:tmpl w:val="00000000"/>
    <w:lvl w:ilvl="0" w:tplc="CFD6C622">
      <w:start w:val="1"/>
      <w:numFmt w:val="decimal"/>
      <w:lvlText w:val=""/>
      <w:lvlJc w:val="start"/>
    </w:lvl>
    <w:lvl w:ilvl="1" w:tplc="9BB035DE">
      <w:start w:val="1"/>
      <w:numFmt w:val="decimal"/>
      <w:lvlText w:val="%2."/>
      <w:lvlJc w:val="end"/>
      <w:pPr>
        <w:keepLines/>
        <w:tabs>
          <w:tab w:val="num" w:pos="0pt"/>
        </w:tabs>
        <w:ind w:start="0pt" w:hanging="10.50pt"/>
        <w:jc w:val="start"/>
      </w:pPr>
      <w:rPr>
        <w:color w:val="404040"/>
        <w:sz w:val="21"/>
        <w:szCs w:val="21"/>
      </w:rPr>
    </w:lvl>
    <w:lvl w:ilvl="2" w:tplc="E4EA7E04">
      <w:start w:val="1"/>
      <w:numFmt w:val="decimal"/>
      <w:lvlText w:val=""/>
      <w:lvlJc w:val="start"/>
    </w:lvl>
    <w:lvl w:ilvl="3" w:tplc="BB6A60A8">
      <w:start w:val="1"/>
      <w:numFmt w:val="decimal"/>
      <w:lvlText w:val=""/>
      <w:lvlJc w:val="start"/>
    </w:lvl>
    <w:lvl w:ilvl="4" w:tplc="649C180C">
      <w:start w:val="1"/>
      <w:numFmt w:val="decimal"/>
      <w:lvlText w:val=""/>
      <w:lvlJc w:val="start"/>
    </w:lvl>
    <w:lvl w:ilvl="5" w:tplc="DD521A44">
      <w:start w:val="1"/>
      <w:numFmt w:val="decimal"/>
      <w:lvlText w:val=""/>
      <w:lvlJc w:val="start"/>
    </w:lvl>
    <w:lvl w:ilvl="6" w:tplc="1D2C68FA">
      <w:start w:val="1"/>
      <w:numFmt w:val="decimal"/>
      <w:lvlText w:val=""/>
      <w:lvlJc w:val="start"/>
    </w:lvl>
    <w:lvl w:ilvl="7" w:tplc="C39482E8">
      <w:start w:val="1"/>
      <w:numFmt w:val="decimal"/>
      <w:lvlText w:val=""/>
      <w:lvlJc w:val="start"/>
    </w:lvl>
    <w:lvl w:ilvl="8" w:tplc="A16C3930">
      <w:start w:val="1"/>
      <w:numFmt w:val="decimal"/>
      <w:lvlText w:val=""/>
      <w:lvlJc w:val="start"/>
    </w:lvl>
  </w:abstractNum>
  <w:abstractNum w:abstractNumId="27" w15:restartNumberingAfterBreak="0">
    <w:nsid w:val="1E4C412C"/>
    <w:multiLevelType w:val="hybridMultilevel"/>
    <w:tmpl w:val="00000000"/>
    <w:lvl w:ilvl="0" w:tplc="6010A870">
      <w:start w:val="1"/>
      <w:numFmt w:val="decimal"/>
      <w:lvlText w:val="%1."/>
      <w:lvlJc w:val="end"/>
      <w:pPr>
        <w:keepLines/>
        <w:tabs>
          <w:tab w:val="num" w:pos="0pt"/>
        </w:tabs>
        <w:spacing w:before="12pt" w:after="12pt"/>
        <w:ind w:start="0pt" w:hanging="10.50pt"/>
        <w:jc w:val="start"/>
      </w:pPr>
      <w:rPr>
        <w:color w:val="404040"/>
        <w:sz w:val="21"/>
        <w:szCs w:val="21"/>
      </w:rPr>
    </w:lvl>
    <w:lvl w:ilvl="1" w:tplc="563EF866">
      <w:start w:val="1"/>
      <w:numFmt w:val="decimal"/>
      <w:lvlText w:val=""/>
      <w:lvlJc w:val="start"/>
    </w:lvl>
    <w:lvl w:ilvl="2" w:tplc="05B08EA0">
      <w:start w:val="1"/>
      <w:numFmt w:val="decimal"/>
      <w:lvlText w:val=""/>
      <w:lvlJc w:val="start"/>
    </w:lvl>
    <w:lvl w:ilvl="3" w:tplc="F38CFC4A">
      <w:start w:val="1"/>
      <w:numFmt w:val="decimal"/>
      <w:lvlText w:val=""/>
      <w:lvlJc w:val="start"/>
    </w:lvl>
    <w:lvl w:ilvl="4" w:tplc="53E28CE8">
      <w:start w:val="1"/>
      <w:numFmt w:val="decimal"/>
      <w:lvlText w:val=""/>
      <w:lvlJc w:val="start"/>
    </w:lvl>
    <w:lvl w:ilvl="5" w:tplc="2E0E397A">
      <w:start w:val="1"/>
      <w:numFmt w:val="decimal"/>
      <w:lvlText w:val=""/>
      <w:lvlJc w:val="start"/>
    </w:lvl>
    <w:lvl w:ilvl="6" w:tplc="55564812">
      <w:start w:val="1"/>
      <w:numFmt w:val="decimal"/>
      <w:lvlText w:val=""/>
      <w:lvlJc w:val="start"/>
    </w:lvl>
    <w:lvl w:ilvl="7" w:tplc="6C36B9B4">
      <w:start w:val="1"/>
      <w:numFmt w:val="decimal"/>
      <w:lvlText w:val=""/>
      <w:lvlJc w:val="start"/>
    </w:lvl>
    <w:lvl w:ilvl="8" w:tplc="9F5AC0A0">
      <w:start w:val="1"/>
      <w:numFmt w:val="decimal"/>
      <w:lvlText w:val=""/>
      <w:lvlJc w:val="start"/>
    </w:lvl>
  </w:abstractNum>
  <w:abstractNum w:abstractNumId="28" w15:restartNumberingAfterBreak="0">
    <w:nsid w:val="1FAD5EB1"/>
    <w:multiLevelType w:val="hybridMultilevel"/>
    <w:tmpl w:val="00000000"/>
    <w:lvl w:ilvl="0" w:tplc="54EC4914">
      <w:start w:val="1"/>
      <w:numFmt w:val="decimal"/>
      <w:lvlText w:val="%1."/>
      <w:lvlJc w:val="end"/>
      <w:pPr>
        <w:keepLines/>
        <w:tabs>
          <w:tab w:val="num" w:pos="0pt"/>
        </w:tabs>
        <w:spacing w:before="12pt" w:after="12pt"/>
        <w:ind w:start="0pt" w:hanging="10.50pt"/>
        <w:jc w:val="start"/>
      </w:pPr>
      <w:rPr>
        <w:color w:val="404040"/>
        <w:sz w:val="21"/>
        <w:szCs w:val="21"/>
      </w:rPr>
    </w:lvl>
    <w:lvl w:ilvl="1" w:tplc="ED9893E6">
      <w:start w:val="1"/>
      <w:numFmt w:val="decimal"/>
      <w:lvlText w:val=""/>
      <w:lvlJc w:val="start"/>
    </w:lvl>
    <w:lvl w:ilvl="2" w:tplc="495483CE">
      <w:start w:val="1"/>
      <w:numFmt w:val="decimal"/>
      <w:lvlText w:val=""/>
      <w:lvlJc w:val="start"/>
    </w:lvl>
    <w:lvl w:ilvl="3" w:tplc="EB1AC906">
      <w:start w:val="1"/>
      <w:numFmt w:val="decimal"/>
      <w:lvlText w:val=""/>
      <w:lvlJc w:val="start"/>
    </w:lvl>
    <w:lvl w:ilvl="4" w:tplc="684469B8">
      <w:start w:val="1"/>
      <w:numFmt w:val="decimal"/>
      <w:lvlText w:val=""/>
      <w:lvlJc w:val="start"/>
    </w:lvl>
    <w:lvl w:ilvl="5" w:tplc="58E48710">
      <w:start w:val="1"/>
      <w:numFmt w:val="decimal"/>
      <w:lvlText w:val=""/>
      <w:lvlJc w:val="start"/>
    </w:lvl>
    <w:lvl w:ilvl="6" w:tplc="DAB4C6C8">
      <w:start w:val="1"/>
      <w:numFmt w:val="decimal"/>
      <w:lvlText w:val=""/>
      <w:lvlJc w:val="start"/>
    </w:lvl>
    <w:lvl w:ilvl="7" w:tplc="A00A0FBA">
      <w:start w:val="1"/>
      <w:numFmt w:val="decimal"/>
      <w:lvlText w:val=""/>
      <w:lvlJc w:val="start"/>
    </w:lvl>
    <w:lvl w:ilvl="8" w:tplc="96B415BE">
      <w:start w:val="1"/>
      <w:numFmt w:val="decimal"/>
      <w:lvlText w:val=""/>
      <w:lvlJc w:val="start"/>
    </w:lvl>
  </w:abstractNum>
  <w:abstractNum w:abstractNumId="29" w15:restartNumberingAfterBreak="0">
    <w:nsid w:val="2059AB4E"/>
    <w:multiLevelType w:val="hybridMultilevel"/>
    <w:tmpl w:val="00000000"/>
    <w:lvl w:ilvl="0" w:tplc="29C023EA">
      <w:start w:val="1"/>
      <w:numFmt w:val="decimal"/>
      <w:lvlText w:val=""/>
      <w:lvlJc w:val="start"/>
    </w:lvl>
    <w:lvl w:ilvl="1" w:tplc="30989FD2">
      <w:start w:val="1"/>
      <w:numFmt w:val="decimal"/>
      <w:lvlText w:val=""/>
      <w:lvlJc w:val="start"/>
    </w:lvl>
    <w:lvl w:ilvl="2" w:tplc="D892F566">
      <w:start w:val="1"/>
      <w:numFmt w:val="decimal"/>
      <w:lvlText w:val="%3."/>
      <w:lvlJc w:val="end"/>
      <w:pPr>
        <w:keepLines/>
        <w:tabs>
          <w:tab w:val="num" w:pos="0pt"/>
        </w:tabs>
        <w:ind w:start="0pt" w:hanging="10.50pt"/>
        <w:jc w:val="start"/>
      </w:pPr>
      <w:rPr>
        <w:color w:val="404040"/>
        <w:sz w:val="21"/>
        <w:szCs w:val="21"/>
      </w:rPr>
    </w:lvl>
    <w:lvl w:ilvl="3" w:tplc="D3F2AB2A">
      <w:start w:val="1"/>
      <w:numFmt w:val="decimal"/>
      <w:lvlText w:val=""/>
      <w:lvlJc w:val="start"/>
    </w:lvl>
    <w:lvl w:ilvl="4" w:tplc="D67C056E">
      <w:start w:val="1"/>
      <w:numFmt w:val="decimal"/>
      <w:lvlText w:val=""/>
      <w:lvlJc w:val="start"/>
    </w:lvl>
    <w:lvl w:ilvl="5" w:tplc="BC5460D6">
      <w:start w:val="1"/>
      <w:numFmt w:val="decimal"/>
      <w:lvlText w:val=""/>
      <w:lvlJc w:val="start"/>
    </w:lvl>
    <w:lvl w:ilvl="6" w:tplc="5CF82E8A">
      <w:start w:val="1"/>
      <w:numFmt w:val="decimal"/>
      <w:lvlText w:val=""/>
      <w:lvlJc w:val="start"/>
    </w:lvl>
    <w:lvl w:ilvl="7" w:tplc="ADFAD982">
      <w:start w:val="1"/>
      <w:numFmt w:val="decimal"/>
      <w:lvlText w:val=""/>
      <w:lvlJc w:val="start"/>
    </w:lvl>
    <w:lvl w:ilvl="8" w:tplc="FABA39CC">
      <w:start w:val="1"/>
      <w:numFmt w:val="decimal"/>
      <w:lvlText w:val=""/>
      <w:lvlJc w:val="start"/>
    </w:lvl>
  </w:abstractNum>
  <w:abstractNum w:abstractNumId="30" w15:restartNumberingAfterBreak="0">
    <w:nsid w:val="211F5B0A"/>
    <w:multiLevelType w:val="hybridMultilevel"/>
    <w:tmpl w:val="00000000"/>
    <w:lvl w:ilvl="0" w:tplc="2982D22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7E1C9DB2">
      <w:start w:val="1"/>
      <w:numFmt w:val="decimal"/>
      <w:lvlText w:val=""/>
      <w:lvlJc w:val="start"/>
    </w:lvl>
    <w:lvl w:ilvl="2" w:tplc="2EBE754E">
      <w:start w:val="1"/>
      <w:numFmt w:val="decimal"/>
      <w:lvlText w:val=""/>
      <w:lvlJc w:val="start"/>
    </w:lvl>
    <w:lvl w:ilvl="3" w:tplc="C0E225DC">
      <w:start w:val="1"/>
      <w:numFmt w:val="decimal"/>
      <w:lvlText w:val=""/>
      <w:lvlJc w:val="start"/>
    </w:lvl>
    <w:lvl w:ilvl="4" w:tplc="C3E258F2">
      <w:start w:val="1"/>
      <w:numFmt w:val="decimal"/>
      <w:lvlText w:val=""/>
      <w:lvlJc w:val="start"/>
    </w:lvl>
    <w:lvl w:ilvl="5" w:tplc="D3B07EF8">
      <w:start w:val="1"/>
      <w:numFmt w:val="decimal"/>
      <w:lvlText w:val=""/>
      <w:lvlJc w:val="start"/>
    </w:lvl>
    <w:lvl w:ilvl="6" w:tplc="684464AA">
      <w:start w:val="1"/>
      <w:numFmt w:val="decimal"/>
      <w:lvlText w:val=""/>
      <w:lvlJc w:val="start"/>
    </w:lvl>
    <w:lvl w:ilvl="7" w:tplc="2CD091D0">
      <w:start w:val="1"/>
      <w:numFmt w:val="decimal"/>
      <w:lvlText w:val=""/>
      <w:lvlJc w:val="start"/>
    </w:lvl>
    <w:lvl w:ilvl="8" w:tplc="79DA1DDC">
      <w:start w:val="1"/>
      <w:numFmt w:val="decimal"/>
      <w:lvlText w:val=""/>
      <w:lvlJc w:val="start"/>
    </w:lvl>
  </w:abstractNum>
  <w:abstractNum w:abstractNumId="31" w15:restartNumberingAfterBreak="0">
    <w:nsid w:val="23434620"/>
    <w:multiLevelType w:val="hybridMultilevel"/>
    <w:tmpl w:val="00000000"/>
    <w:lvl w:ilvl="0" w:tplc="AFF495B6">
      <w:start w:val="1"/>
      <w:numFmt w:val="decimal"/>
      <w:lvlText w:val="%1."/>
      <w:lvlJc w:val="end"/>
      <w:pPr>
        <w:keepLines/>
        <w:tabs>
          <w:tab w:val="num" w:pos="0pt"/>
        </w:tabs>
        <w:spacing w:before="12pt" w:after="12pt"/>
        <w:ind w:start="0pt" w:hanging="10.50pt"/>
        <w:jc w:val="start"/>
      </w:pPr>
      <w:rPr>
        <w:color w:val="404040"/>
        <w:sz w:val="21"/>
        <w:szCs w:val="21"/>
      </w:rPr>
    </w:lvl>
    <w:lvl w:ilvl="1" w:tplc="11AAF9E0">
      <w:start w:val="1"/>
      <w:numFmt w:val="decimal"/>
      <w:lvlText w:val=""/>
      <w:lvlJc w:val="start"/>
    </w:lvl>
    <w:lvl w:ilvl="2" w:tplc="9C5CF706">
      <w:start w:val="1"/>
      <w:numFmt w:val="decimal"/>
      <w:lvlText w:val=""/>
      <w:lvlJc w:val="start"/>
    </w:lvl>
    <w:lvl w:ilvl="3" w:tplc="5F62B7E6">
      <w:start w:val="1"/>
      <w:numFmt w:val="decimal"/>
      <w:lvlText w:val=""/>
      <w:lvlJc w:val="start"/>
    </w:lvl>
    <w:lvl w:ilvl="4" w:tplc="937A2270">
      <w:start w:val="1"/>
      <w:numFmt w:val="decimal"/>
      <w:lvlText w:val=""/>
      <w:lvlJc w:val="start"/>
    </w:lvl>
    <w:lvl w:ilvl="5" w:tplc="7234A5E2">
      <w:start w:val="1"/>
      <w:numFmt w:val="decimal"/>
      <w:lvlText w:val=""/>
      <w:lvlJc w:val="start"/>
    </w:lvl>
    <w:lvl w:ilvl="6" w:tplc="51F0DA42">
      <w:start w:val="1"/>
      <w:numFmt w:val="decimal"/>
      <w:lvlText w:val=""/>
      <w:lvlJc w:val="start"/>
    </w:lvl>
    <w:lvl w:ilvl="7" w:tplc="C4BACC04">
      <w:start w:val="1"/>
      <w:numFmt w:val="decimal"/>
      <w:lvlText w:val=""/>
      <w:lvlJc w:val="start"/>
    </w:lvl>
    <w:lvl w:ilvl="8" w:tplc="390A86A6">
      <w:start w:val="1"/>
      <w:numFmt w:val="decimal"/>
      <w:lvlText w:val=""/>
      <w:lvlJc w:val="start"/>
    </w:lvl>
  </w:abstractNum>
  <w:abstractNum w:abstractNumId="32" w15:restartNumberingAfterBreak="0">
    <w:nsid w:val="2402E860"/>
    <w:multiLevelType w:val="hybridMultilevel"/>
    <w:tmpl w:val="00000000"/>
    <w:lvl w:ilvl="0" w:tplc="E67239E8">
      <w:start w:val="1"/>
      <w:numFmt w:val="decimal"/>
      <w:lvlText w:val=""/>
      <w:lvlJc w:val="start"/>
    </w:lvl>
    <w:lvl w:ilvl="1" w:tplc="E3EA1296">
      <w:start w:val="1"/>
      <w:numFmt w:val="decimal"/>
      <w:lvlText w:val="%2."/>
      <w:lvlJc w:val="end"/>
      <w:pPr>
        <w:keepLines/>
        <w:tabs>
          <w:tab w:val="num" w:pos="0pt"/>
        </w:tabs>
        <w:ind w:start="0pt" w:hanging="10.50pt"/>
        <w:jc w:val="start"/>
      </w:pPr>
      <w:rPr>
        <w:color w:val="404040"/>
        <w:sz w:val="21"/>
        <w:szCs w:val="21"/>
      </w:rPr>
    </w:lvl>
    <w:lvl w:ilvl="2" w:tplc="6A28DB8A">
      <w:start w:val="1"/>
      <w:numFmt w:val="decimal"/>
      <w:lvlText w:val=""/>
      <w:lvlJc w:val="start"/>
    </w:lvl>
    <w:lvl w:ilvl="3" w:tplc="BA0CE478">
      <w:start w:val="1"/>
      <w:numFmt w:val="decimal"/>
      <w:lvlText w:val=""/>
      <w:lvlJc w:val="start"/>
    </w:lvl>
    <w:lvl w:ilvl="4" w:tplc="5D481404">
      <w:start w:val="1"/>
      <w:numFmt w:val="decimal"/>
      <w:lvlText w:val=""/>
      <w:lvlJc w:val="start"/>
    </w:lvl>
    <w:lvl w:ilvl="5" w:tplc="47281E8A">
      <w:start w:val="1"/>
      <w:numFmt w:val="decimal"/>
      <w:lvlText w:val=""/>
      <w:lvlJc w:val="start"/>
    </w:lvl>
    <w:lvl w:ilvl="6" w:tplc="E494BCCA">
      <w:start w:val="1"/>
      <w:numFmt w:val="decimal"/>
      <w:lvlText w:val=""/>
      <w:lvlJc w:val="start"/>
    </w:lvl>
    <w:lvl w:ilvl="7" w:tplc="0FB60E38">
      <w:start w:val="1"/>
      <w:numFmt w:val="decimal"/>
      <w:lvlText w:val=""/>
      <w:lvlJc w:val="start"/>
    </w:lvl>
    <w:lvl w:ilvl="8" w:tplc="B740AECA">
      <w:start w:val="1"/>
      <w:numFmt w:val="decimal"/>
      <w:lvlText w:val=""/>
      <w:lvlJc w:val="start"/>
    </w:lvl>
  </w:abstractNum>
  <w:abstractNum w:abstractNumId="33" w15:restartNumberingAfterBreak="0">
    <w:nsid w:val="24671112"/>
    <w:multiLevelType w:val="hybridMultilevel"/>
    <w:tmpl w:val="00000000"/>
    <w:lvl w:ilvl="0" w:tplc="CDFCBB68">
      <w:start w:val="1"/>
      <w:numFmt w:val="decimal"/>
      <w:lvlText w:val="%1."/>
      <w:lvlJc w:val="end"/>
      <w:pPr>
        <w:keepLines/>
        <w:tabs>
          <w:tab w:val="num" w:pos="0pt"/>
        </w:tabs>
        <w:spacing w:before="12pt" w:after="12pt"/>
        <w:ind w:start="0pt" w:hanging="10.50pt"/>
        <w:jc w:val="start"/>
      </w:pPr>
      <w:rPr>
        <w:color w:val="404040"/>
        <w:sz w:val="21"/>
        <w:szCs w:val="21"/>
      </w:rPr>
    </w:lvl>
    <w:lvl w:ilvl="1" w:tplc="3C66983E">
      <w:start w:val="1"/>
      <w:numFmt w:val="decimal"/>
      <w:lvlText w:val=""/>
      <w:lvlJc w:val="start"/>
    </w:lvl>
    <w:lvl w:ilvl="2" w:tplc="281E8690">
      <w:start w:val="1"/>
      <w:numFmt w:val="decimal"/>
      <w:lvlText w:val=""/>
      <w:lvlJc w:val="start"/>
    </w:lvl>
    <w:lvl w:ilvl="3" w:tplc="D0ECA266">
      <w:start w:val="1"/>
      <w:numFmt w:val="decimal"/>
      <w:lvlText w:val=""/>
      <w:lvlJc w:val="start"/>
    </w:lvl>
    <w:lvl w:ilvl="4" w:tplc="D31C81FC">
      <w:start w:val="1"/>
      <w:numFmt w:val="decimal"/>
      <w:lvlText w:val=""/>
      <w:lvlJc w:val="start"/>
    </w:lvl>
    <w:lvl w:ilvl="5" w:tplc="06400EBE">
      <w:start w:val="1"/>
      <w:numFmt w:val="decimal"/>
      <w:lvlText w:val=""/>
      <w:lvlJc w:val="start"/>
    </w:lvl>
    <w:lvl w:ilvl="6" w:tplc="036EF28C">
      <w:start w:val="1"/>
      <w:numFmt w:val="decimal"/>
      <w:lvlText w:val=""/>
      <w:lvlJc w:val="start"/>
    </w:lvl>
    <w:lvl w:ilvl="7" w:tplc="A77CAA7A">
      <w:start w:val="1"/>
      <w:numFmt w:val="decimal"/>
      <w:lvlText w:val=""/>
      <w:lvlJc w:val="start"/>
    </w:lvl>
    <w:lvl w:ilvl="8" w:tplc="A9FE2016">
      <w:start w:val="1"/>
      <w:numFmt w:val="decimal"/>
      <w:lvlText w:val=""/>
      <w:lvlJc w:val="start"/>
    </w:lvl>
  </w:abstractNum>
  <w:abstractNum w:abstractNumId="34" w15:restartNumberingAfterBreak="0">
    <w:nsid w:val="2496EB81"/>
    <w:multiLevelType w:val="hybridMultilevel"/>
    <w:tmpl w:val="00000000"/>
    <w:lvl w:ilvl="0" w:tplc="9C46C8BE">
      <w:start w:val="4"/>
      <w:numFmt w:val="decimal"/>
      <w:lvlText w:val="%1."/>
      <w:lvlJc w:val="end"/>
      <w:pPr>
        <w:keepLines/>
        <w:tabs>
          <w:tab w:val="num" w:pos="0pt"/>
        </w:tabs>
        <w:spacing w:before="12pt" w:after="12pt"/>
        <w:ind w:start="0pt" w:hanging="10.50pt"/>
        <w:jc w:val="start"/>
      </w:pPr>
      <w:rPr>
        <w:color w:val="404040"/>
        <w:sz w:val="21"/>
        <w:szCs w:val="21"/>
      </w:rPr>
    </w:lvl>
    <w:lvl w:ilvl="1" w:tplc="CC903286">
      <w:start w:val="1"/>
      <w:numFmt w:val="decimal"/>
      <w:lvlText w:val=""/>
      <w:lvlJc w:val="start"/>
    </w:lvl>
    <w:lvl w:ilvl="2" w:tplc="90B61FB2">
      <w:start w:val="1"/>
      <w:numFmt w:val="decimal"/>
      <w:lvlText w:val=""/>
      <w:lvlJc w:val="start"/>
    </w:lvl>
    <w:lvl w:ilvl="3" w:tplc="59AED2DC">
      <w:start w:val="1"/>
      <w:numFmt w:val="decimal"/>
      <w:lvlText w:val=""/>
      <w:lvlJc w:val="start"/>
    </w:lvl>
    <w:lvl w:ilvl="4" w:tplc="DD0A7554">
      <w:start w:val="1"/>
      <w:numFmt w:val="decimal"/>
      <w:lvlText w:val=""/>
      <w:lvlJc w:val="start"/>
    </w:lvl>
    <w:lvl w:ilvl="5" w:tplc="835CD386">
      <w:start w:val="1"/>
      <w:numFmt w:val="decimal"/>
      <w:lvlText w:val=""/>
      <w:lvlJc w:val="start"/>
    </w:lvl>
    <w:lvl w:ilvl="6" w:tplc="6DF615CA">
      <w:start w:val="1"/>
      <w:numFmt w:val="decimal"/>
      <w:lvlText w:val=""/>
      <w:lvlJc w:val="start"/>
    </w:lvl>
    <w:lvl w:ilvl="7" w:tplc="59B4CEBC">
      <w:start w:val="1"/>
      <w:numFmt w:val="decimal"/>
      <w:lvlText w:val=""/>
      <w:lvlJc w:val="start"/>
    </w:lvl>
    <w:lvl w:ilvl="8" w:tplc="8870CACE">
      <w:start w:val="1"/>
      <w:numFmt w:val="decimal"/>
      <w:lvlText w:val=""/>
      <w:lvlJc w:val="start"/>
    </w:lvl>
  </w:abstractNum>
  <w:abstractNum w:abstractNumId="35" w15:restartNumberingAfterBreak="0">
    <w:nsid w:val="2497D8E2"/>
    <w:multiLevelType w:val="hybridMultilevel"/>
    <w:tmpl w:val="00000000"/>
    <w:lvl w:ilvl="0" w:tplc="01987514">
      <w:start w:val="1"/>
      <w:numFmt w:val="decimal"/>
      <w:lvlText w:val=""/>
      <w:lvlJc w:val="start"/>
    </w:lvl>
    <w:lvl w:ilvl="1" w:tplc="0C183FF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B04E41AC">
      <w:start w:val="1"/>
      <w:numFmt w:val="decimal"/>
      <w:lvlText w:val=""/>
      <w:lvlJc w:val="start"/>
    </w:lvl>
    <w:lvl w:ilvl="3" w:tplc="D250BC74">
      <w:start w:val="1"/>
      <w:numFmt w:val="decimal"/>
      <w:lvlText w:val=""/>
      <w:lvlJc w:val="start"/>
    </w:lvl>
    <w:lvl w:ilvl="4" w:tplc="2660BA5E">
      <w:start w:val="1"/>
      <w:numFmt w:val="decimal"/>
      <w:lvlText w:val=""/>
      <w:lvlJc w:val="start"/>
    </w:lvl>
    <w:lvl w:ilvl="5" w:tplc="2FB0CFEA">
      <w:start w:val="1"/>
      <w:numFmt w:val="decimal"/>
      <w:lvlText w:val=""/>
      <w:lvlJc w:val="start"/>
    </w:lvl>
    <w:lvl w:ilvl="6" w:tplc="F3F0C656">
      <w:start w:val="1"/>
      <w:numFmt w:val="decimal"/>
      <w:lvlText w:val=""/>
      <w:lvlJc w:val="start"/>
    </w:lvl>
    <w:lvl w:ilvl="7" w:tplc="51D850EC">
      <w:start w:val="1"/>
      <w:numFmt w:val="decimal"/>
      <w:lvlText w:val=""/>
      <w:lvlJc w:val="start"/>
    </w:lvl>
    <w:lvl w:ilvl="8" w:tplc="DC5407D4">
      <w:start w:val="1"/>
      <w:numFmt w:val="decimal"/>
      <w:lvlText w:val=""/>
      <w:lvlJc w:val="start"/>
    </w:lvl>
  </w:abstractNum>
  <w:abstractNum w:abstractNumId="36" w15:restartNumberingAfterBreak="0">
    <w:nsid w:val="25548BFD"/>
    <w:multiLevelType w:val="hybridMultilevel"/>
    <w:tmpl w:val="00000000"/>
    <w:lvl w:ilvl="0" w:tplc="A0C2AE06">
      <w:start w:val="1"/>
      <w:numFmt w:val="decimal"/>
      <w:lvlText w:val="%1."/>
      <w:lvlJc w:val="end"/>
      <w:pPr>
        <w:keepLines/>
        <w:tabs>
          <w:tab w:val="num" w:pos="0pt"/>
        </w:tabs>
        <w:spacing w:before="12pt" w:after="12pt"/>
        <w:ind w:start="0pt" w:hanging="10.50pt"/>
        <w:jc w:val="start"/>
      </w:pPr>
      <w:rPr>
        <w:color w:val="404040"/>
        <w:sz w:val="21"/>
        <w:szCs w:val="21"/>
      </w:rPr>
    </w:lvl>
    <w:lvl w:ilvl="1" w:tplc="C16A9E5C">
      <w:start w:val="1"/>
      <w:numFmt w:val="decimal"/>
      <w:lvlText w:val=""/>
      <w:lvlJc w:val="start"/>
    </w:lvl>
    <w:lvl w:ilvl="2" w:tplc="9CFC2002">
      <w:start w:val="1"/>
      <w:numFmt w:val="decimal"/>
      <w:lvlText w:val=""/>
      <w:lvlJc w:val="start"/>
    </w:lvl>
    <w:lvl w:ilvl="3" w:tplc="4AB08F3E">
      <w:start w:val="1"/>
      <w:numFmt w:val="decimal"/>
      <w:lvlText w:val=""/>
      <w:lvlJc w:val="start"/>
    </w:lvl>
    <w:lvl w:ilvl="4" w:tplc="D8549296">
      <w:start w:val="1"/>
      <w:numFmt w:val="decimal"/>
      <w:lvlText w:val=""/>
      <w:lvlJc w:val="start"/>
    </w:lvl>
    <w:lvl w:ilvl="5" w:tplc="F65E1A4A">
      <w:start w:val="1"/>
      <w:numFmt w:val="decimal"/>
      <w:lvlText w:val=""/>
      <w:lvlJc w:val="start"/>
    </w:lvl>
    <w:lvl w:ilvl="6" w:tplc="0BE0ED96">
      <w:start w:val="1"/>
      <w:numFmt w:val="decimal"/>
      <w:lvlText w:val=""/>
      <w:lvlJc w:val="start"/>
    </w:lvl>
    <w:lvl w:ilvl="7" w:tplc="3BAED24E">
      <w:start w:val="1"/>
      <w:numFmt w:val="decimal"/>
      <w:lvlText w:val=""/>
      <w:lvlJc w:val="start"/>
    </w:lvl>
    <w:lvl w:ilvl="8" w:tplc="826E1C8A">
      <w:start w:val="1"/>
      <w:numFmt w:val="decimal"/>
      <w:lvlText w:val=""/>
      <w:lvlJc w:val="start"/>
    </w:lvl>
  </w:abstractNum>
  <w:abstractNum w:abstractNumId="37" w15:restartNumberingAfterBreak="0">
    <w:nsid w:val="2640F31A"/>
    <w:multiLevelType w:val="hybridMultilevel"/>
    <w:tmpl w:val="00000000"/>
    <w:lvl w:ilvl="0" w:tplc="7D2A22D4">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7B8AF374">
      <w:start w:val="1"/>
      <w:numFmt w:val="decimal"/>
      <w:lvlText w:val=""/>
      <w:lvlJc w:val="start"/>
    </w:lvl>
    <w:lvl w:ilvl="2" w:tplc="5C28FC44">
      <w:start w:val="1"/>
      <w:numFmt w:val="decimal"/>
      <w:lvlText w:val=""/>
      <w:lvlJc w:val="start"/>
    </w:lvl>
    <w:lvl w:ilvl="3" w:tplc="3E8C13C8">
      <w:start w:val="1"/>
      <w:numFmt w:val="decimal"/>
      <w:lvlText w:val=""/>
      <w:lvlJc w:val="start"/>
    </w:lvl>
    <w:lvl w:ilvl="4" w:tplc="1F684FBC">
      <w:start w:val="1"/>
      <w:numFmt w:val="decimal"/>
      <w:lvlText w:val=""/>
      <w:lvlJc w:val="start"/>
    </w:lvl>
    <w:lvl w:ilvl="5" w:tplc="6F849224">
      <w:start w:val="1"/>
      <w:numFmt w:val="decimal"/>
      <w:lvlText w:val=""/>
      <w:lvlJc w:val="start"/>
    </w:lvl>
    <w:lvl w:ilvl="6" w:tplc="FEC0CE4E">
      <w:start w:val="1"/>
      <w:numFmt w:val="decimal"/>
      <w:lvlText w:val=""/>
      <w:lvlJc w:val="start"/>
    </w:lvl>
    <w:lvl w:ilvl="7" w:tplc="0C60FE42">
      <w:start w:val="1"/>
      <w:numFmt w:val="decimal"/>
      <w:lvlText w:val=""/>
      <w:lvlJc w:val="start"/>
    </w:lvl>
    <w:lvl w:ilvl="8" w:tplc="E7DA3B9E">
      <w:start w:val="1"/>
      <w:numFmt w:val="decimal"/>
      <w:lvlText w:val=""/>
      <w:lvlJc w:val="start"/>
    </w:lvl>
  </w:abstractNum>
  <w:abstractNum w:abstractNumId="38" w15:restartNumberingAfterBreak="0">
    <w:nsid w:val="26C5F58F"/>
    <w:multiLevelType w:val="hybridMultilevel"/>
    <w:tmpl w:val="00000000"/>
    <w:lvl w:ilvl="0" w:tplc="71424972">
      <w:start w:val="1"/>
      <w:numFmt w:val="decimal"/>
      <w:lvlText w:val=""/>
      <w:lvlJc w:val="start"/>
    </w:lvl>
    <w:lvl w:ilvl="1" w:tplc="FA1CB8C0">
      <w:start w:val="1"/>
      <w:numFmt w:val="decimal"/>
      <w:lvlText w:val="%2."/>
      <w:lvlJc w:val="end"/>
      <w:pPr>
        <w:keepLines/>
        <w:tabs>
          <w:tab w:val="num" w:pos="0pt"/>
        </w:tabs>
        <w:ind w:start="0pt" w:hanging="10.50pt"/>
        <w:jc w:val="start"/>
      </w:pPr>
      <w:rPr>
        <w:color w:val="404040"/>
        <w:sz w:val="21"/>
        <w:szCs w:val="21"/>
      </w:rPr>
    </w:lvl>
    <w:lvl w:ilvl="2" w:tplc="390263DE">
      <w:start w:val="1"/>
      <w:numFmt w:val="decimal"/>
      <w:lvlText w:val=""/>
      <w:lvlJc w:val="start"/>
    </w:lvl>
    <w:lvl w:ilvl="3" w:tplc="B9744ED4">
      <w:start w:val="1"/>
      <w:numFmt w:val="decimal"/>
      <w:lvlText w:val=""/>
      <w:lvlJc w:val="start"/>
    </w:lvl>
    <w:lvl w:ilvl="4" w:tplc="8BA002A4">
      <w:start w:val="1"/>
      <w:numFmt w:val="decimal"/>
      <w:lvlText w:val=""/>
      <w:lvlJc w:val="start"/>
    </w:lvl>
    <w:lvl w:ilvl="5" w:tplc="BDC84934">
      <w:start w:val="1"/>
      <w:numFmt w:val="decimal"/>
      <w:lvlText w:val=""/>
      <w:lvlJc w:val="start"/>
    </w:lvl>
    <w:lvl w:ilvl="6" w:tplc="B2C48050">
      <w:start w:val="1"/>
      <w:numFmt w:val="decimal"/>
      <w:lvlText w:val=""/>
      <w:lvlJc w:val="start"/>
    </w:lvl>
    <w:lvl w:ilvl="7" w:tplc="F414579A">
      <w:start w:val="1"/>
      <w:numFmt w:val="decimal"/>
      <w:lvlText w:val=""/>
      <w:lvlJc w:val="start"/>
    </w:lvl>
    <w:lvl w:ilvl="8" w:tplc="135028BE">
      <w:start w:val="1"/>
      <w:numFmt w:val="decimal"/>
      <w:lvlText w:val=""/>
      <w:lvlJc w:val="start"/>
    </w:lvl>
  </w:abstractNum>
  <w:abstractNum w:abstractNumId="39" w15:restartNumberingAfterBreak="0">
    <w:nsid w:val="2812B70C"/>
    <w:multiLevelType w:val="hybridMultilevel"/>
    <w:tmpl w:val="00000000"/>
    <w:lvl w:ilvl="0" w:tplc="B8C4AA7A">
      <w:start w:val="1"/>
      <w:numFmt w:val="decimal"/>
      <w:lvlText w:val=""/>
      <w:lvlJc w:val="start"/>
    </w:lvl>
    <w:lvl w:ilvl="1" w:tplc="90905ED2">
      <w:start w:val="1"/>
      <w:numFmt w:val="decimal"/>
      <w:lvlText w:val=""/>
      <w:lvlJc w:val="start"/>
    </w:lvl>
    <w:lvl w:ilvl="2" w:tplc="FFA86228">
      <w:start w:val="1"/>
      <w:numFmt w:val="decimal"/>
      <w:lvlText w:val="%3."/>
      <w:lvlJc w:val="end"/>
      <w:pPr>
        <w:keepLines/>
        <w:tabs>
          <w:tab w:val="num" w:pos="0pt"/>
        </w:tabs>
        <w:ind w:start="0pt" w:hanging="10.50pt"/>
        <w:jc w:val="start"/>
      </w:pPr>
      <w:rPr>
        <w:color w:val="404040"/>
        <w:sz w:val="21"/>
        <w:szCs w:val="21"/>
      </w:rPr>
    </w:lvl>
    <w:lvl w:ilvl="3" w:tplc="F38017CA">
      <w:start w:val="1"/>
      <w:numFmt w:val="decimal"/>
      <w:lvlText w:val=""/>
      <w:lvlJc w:val="start"/>
    </w:lvl>
    <w:lvl w:ilvl="4" w:tplc="E6608A88">
      <w:start w:val="1"/>
      <w:numFmt w:val="decimal"/>
      <w:lvlText w:val=""/>
      <w:lvlJc w:val="start"/>
    </w:lvl>
    <w:lvl w:ilvl="5" w:tplc="157A374C">
      <w:start w:val="1"/>
      <w:numFmt w:val="decimal"/>
      <w:lvlText w:val=""/>
      <w:lvlJc w:val="start"/>
    </w:lvl>
    <w:lvl w:ilvl="6" w:tplc="C740884A">
      <w:start w:val="1"/>
      <w:numFmt w:val="decimal"/>
      <w:lvlText w:val=""/>
      <w:lvlJc w:val="start"/>
    </w:lvl>
    <w:lvl w:ilvl="7" w:tplc="1EEEF044">
      <w:start w:val="1"/>
      <w:numFmt w:val="decimal"/>
      <w:lvlText w:val=""/>
      <w:lvlJc w:val="start"/>
    </w:lvl>
    <w:lvl w:ilvl="8" w:tplc="DFD81C6C">
      <w:start w:val="1"/>
      <w:numFmt w:val="decimal"/>
      <w:lvlText w:val=""/>
      <w:lvlJc w:val="start"/>
    </w:lvl>
  </w:abstractNum>
  <w:abstractNum w:abstractNumId="40" w15:restartNumberingAfterBreak="0">
    <w:nsid w:val="2AC2B971"/>
    <w:multiLevelType w:val="hybridMultilevel"/>
    <w:tmpl w:val="00000000"/>
    <w:lvl w:ilvl="0" w:tplc="E01072B4">
      <w:start w:val="1"/>
      <w:numFmt w:val="decimal"/>
      <w:lvlText w:val="%1."/>
      <w:lvlJc w:val="end"/>
      <w:pPr>
        <w:keepLines/>
        <w:tabs>
          <w:tab w:val="num" w:pos="0pt"/>
        </w:tabs>
        <w:spacing w:before="12pt" w:after="12pt"/>
        <w:ind w:start="0pt" w:hanging="10.50pt"/>
        <w:jc w:val="start"/>
      </w:pPr>
      <w:rPr>
        <w:color w:val="404040"/>
        <w:sz w:val="21"/>
        <w:szCs w:val="21"/>
      </w:rPr>
    </w:lvl>
    <w:lvl w:ilvl="1" w:tplc="F3D6EAA4">
      <w:start w:val="1"/>
      <w:numFmt w:val="decimal"/>
      <w:lvlText w:val=""/>
      <w:lvlJc w:val="start"/>
    </w:lvl>
    <w:lvl w:ilvl="2" w:tplc="4956C226">
      <w:start w:val="1"/>
      <w:numFmt w:val="decimal"/>
      <w:lvlText w:val=""/>
      <w:lvlJc w:val="start"/>
    </w:lvl>
    <w:lvl w:ilvl="3" w:tplc="A6DE2E64">
      <w:start w:val="1"/>
      <w:numFmt w:val="decimal"/>
      <w:lvlText w:val=""/>
      <w:lvlJc w:val="start"/>
    </w:lvl>
    <w:lvl w:ilvl="4" w:tplc="3C1A2380">
      <w:start w:val="1"/>
      <w:numFmt w:val="decimal"/>
      <w:lvlText w:val=""/>
      <w:lvlJc w:val="start"/>
    </w:lvl>
    <w:lvl w:ilvl="5" w:tplc="538CA9C0">
      <w:start w:val="1"/>
      <w:numFmt w:val="decimal"/>
      <w:lvlText w:val=""/>
      <w:lvlJc w:val="start"/>
    </w:lvl>
    <w:lvl w:ilvl="6" w:tplc="D76846D8">
      <w:start w:val="1"/>
      <w:numFmt w:val="decimal"/>
      <w:lvlText w:val=""/>
      <w:lvlJc w:val="start"/>
    </w:lvl>
    <w:lvl w:ilvl="7" w:tplc="43CA3208">
      <w:start w:val="1"/>
      <w:numFmt w:val="decimal"/>
      <w:lvlText w:val=""/>
      <w:lvlJc w:val="start"/>
    </w:lvl>
    <w:lvl w:ilvl="8" w:tplc="D4900EE4">
      <w:start w:val="1"/>
      <w:numFmt w:val="decimal"/>
      <w:lvlText w:val=""/>
      <w:lvlJc w:val="start"/>
    </w:lvl>
  </w:abstractNum>
  <w:abstractNum w:abstractNumId="41" w15:restartNumberingAfterBreak="0">
    <w:nsid w:val="2C64CD82"/>
    <w:multiLevelType w:val="hybridMultilevel"/>
    <w:tmpl w:val="00000000"/>
    <w:lvl w:ilvl="0" w:tplc="05586F3C">
      <w:start w:val="1"/>
      <w:numFmt w:val="decimal"/>
      <w:lvlText w:val="%1."/>
      <w:lvlJc w:val="end"/>
      <w:pPr>
        <w:keepLines/>
        <w:tabs>
          <w:tab w:val="num" w:pos="0pt"/>
        </w:tabs>
        <w:spacing w:before="12pt" w:after="12pt"/>
        <w:ind w:start="0pt" w:hanging="10.50pt"/>
        <w:jc w:val="start"/>
      </w:pPr>
      <w:rPr>
        <w:color w:val="404040"/>
        <w:sz w:val="21"/>
        <w:szCs w:val="21"/>
      </w:rPr>
    </w:lvl>
    <w:lvl w:ilvl="1" w:tplc="D012DB54">
      <w:start w:val="1"/>
      <w:numFmt w:val="decimal"/>
      <w:lvlText w:val=""/>
      <w:lvlJc w:val="start"/>
    </w:lvl>
    <w:lvl w:ilvl="2" w:tplc="A3627122">
      <w:start w:val="1"/>
      <w:numFmt w:val="decimal"/>
      <w:lvlText w:val=""/>
      <w:lvlJc w:val="start"/>
    </w:lvl>
    <w:lvl w:ilvl="3" w:tplc="92C05572">
      <w:start w:val="1"/>
      <w:numFmt w:val="decimal"/>
      <w:lvlText w:val=""/>
      <w:lvlJc w:val="start"/>
    </w:lvl>
    <w:lvl w:ilvl="4" w:tplc="478E8726">
      <w:start w:val="1"/>
      <w:numFmt w:val="decimal"/>
      <w:lvlText w:val=""/>
      <w:lvlJc w:val="start"/>
    </w:lvl>
    <w:lvl w:ilvl="5" w:tplc="5F4C5D4C">
      <w:start w:val="1"/>
      <w:numFmt w:val="decimal"/>
      <w:lvlText w:val=""/>
      <w:lvlJc w:val="start"/>
    </w:lvl>
    <w:lvl w:ilvl="6" w:tplc="C86C6EE0">
      <w:start w:val="1"/>
      <w:numFmt w:val="decimal"/>
      <w:lvlText w:val=""/>
      <w:lvlJc w:val="start"/>
    </w:lvl>
    <w:lvl w:ilvl="7" w:tplc="0ED8BC48">
      <w:start w:val="1"/>
      <w:numFmt w:val="decimal"/>
      <w:lvlText w:val=""/>
      <w:lvlJc w:val="start"/>
    </w:lvl>
    <w:lvl w:ilvl="8" w:tplc="A080DBC6">
      <w:start w:val="1"/>
      <w:numFmt w:val="decimal"/>
      <w:lvlText w:val=""/>
      <w:lvlJc w:val="start"/>
    </w:lvl>
  </w:abstractNum>
  <w:abstractNum w:abstractNumId="42" w15:restartNumberingAfterBreak="0">
    <w:nsid w:val="2C96BA8D"/>
    <w:multiLevelType w:val="hybridMultilevel"/>
    <w:tmpl w:val="00000000"/>
    <w:lvl w:ilvl="0" w:tplc="066A869A">
      <w:start w:val="1"/>
      <w:numFmt w:val="decimal"/>
      <w:lvlText w:val="%1."/>
      <w:lvlJc w:val="end"/>
      <w:pPr>
        <w:keepLines/>
        <w:tabs>
          <w:tab w:val="num" w:pos="0pt"/>
        </w:tabs>
        <w:ind w:start="0pt" w:hanging="10.50pt"/>
        <w:jc w:val="start"/>
      </w:pPr>
      <w:rPr>
        <w:color w:val="404040"/>
        <w:sz w:val="21"/>
        <w:szCs w:val="21"/>
      </w:rPr>
    </w:lvl>
    <w:lvl w:ilvl="1" w:tplc="54BACB8E">
      <w:start w:val="1"/>
      <w:numFmt w:val="decimal"/>
      <w:lvlText w:val=""/>
      <w:lvlJc w:val="start"/>
    </w:lvl>
    <w:lvl w:ilvl="2" w:tplc="ADB2F2A8">
      <w:start w:val="1"/>
      <w:numFmt w:val="decimal"/>
      <w:lvlText w:val=""/>
      <w:lvlJc w:val="start"/>
    </w:lvl>
    <w:lvl w:ilvl="3" w:tplc="A1F6C8F6">
      <w:start w:val="1"/>
      <w:numFmt w:val="decimal"/>
      <w:lvlText w:val=""/>
      <w:lvlJc w:val="start"/>
    </w:lvl>
    <w:lvl w:ilvl="4" w:tplc="2D661B7E">
      <w:start w:val="1"/>
      <w:numFmt w:val="decimal"/>
      <w:lvlText w:val=""/>
      <w:lvlJc w:val="start"/>
    </w:lvl>
    <w:lvl w:ilvl="5" w:tplc="3626BD96">
      <w:start w:val="1"/>
      <w:numFmt w:val="decimal"/>
      <w:lvlText w:val=""/>
      <w:lvlJc w:val="start"/>
    </w:lvl>
    <w:lvl w:ilvl="6" w:tplc="D152F334">
      <w:start w:val="1"/>
      <w:numFmt w:val="decimal"/>
      <w:lvlText w:val=""/>
      <w:lvlJc w:val="start"/>
    </w:lvl>
    <w:lvl w:ilvl="7" w:tplc="AEA68554">
      <w:start w:val="1"/>
      <w:numFmt w:val="decimal"/>
      <w:lvlText w:val=""/>
      <w:lvlJc w:val="start"/>
    </w:lvl>
    <w:lvl w:ilvl="8" w:tplc="7438E99E">
      <w:start w:val="1"/>
      <w:numFmt w:val="decimal"/>
      <w:lvlText w:val=""/>
      <w:lvlJc w:val="start"/>
    </w:lvl>
  </w:abstractNum>
  <w:abstractNum w:abstractNumId="43" w15:restartNumberingAfterBreak="0">
    <w:nsid w:val="2DA573B3"/>
    <w:multiLevelType w:val="hybridMultilevel"/>
    <w:tmpl w:val="00000000"/>
    <w:lvl w:ilvl="0" w:tplc="858E06E4">
      <w:start w:val="1"/>
      <w:numFmt w:val="decimal"/>
      <w:lvlText w:val=""/>
      <w:lvlJc w:val="start"/>
    </w:lvl>
    <w:lvl w:ilvl="1" w:tplc="C3D8DDA8">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EFA636D8">
      <w:start w:val="1"/>
      <w:numFmt w:val="decimal"/>
      <w:lvlText w:val=""/>
      <w:lvlJc w:val="start"/>
    </w:lvl>
    <w:lvl w:ilvl="3" w:tplc="5E44CB4A">
      <w:start w:val="1"/>
      <w:numFmt w:val="decimal"/>
      <w:lvlText w:val=""/>
      <w:lvlJc w:val="start"/>
    </w:lvl>
    <w:lvl w:ilvl="4" w:tplc="7C66D3EA">
      <w:start w:val="1"/>
      <w:numFmt w:val="decimal"/>
      <w:lvlText w:val=""/>
      <w:lvlJc w:val="start"/>
    </w:lvl>
    <w:lvl w:ilvl="5" w:tplc="44C22A2A">
      <w:start w:val="1"/>
      <w:numFmt w:val="decimal"/>
      <w:lvlText w:val=""/>
      <w:lvlJc w:val="start"/>
    </w:lvl>
    <w:lvl w:ilvl="6" w:tplc="0284FBE6">
      <w:start w:val="1"/>
      <w:numFmt w:val="decimal"/>
      <w:lvlText w:val=""/>
      <w:lvlJc w:val="start"/>
    </w:lvl>
    <w:lvl w:ilvl="7" w:tplc="342603A0">
      <w:start w:val="1"/>
      <w:numFmt w:val="decimal"/>
      <w:lvlText w:val=""/>
      <w:lvlJc w:val="start"/>
    </w:lvl>
    <w:lvl w:ilvl="8" w:tplc="7F7ACB86">
      <w:start w:val="1"/>
      <w:numFmt w:val="decimal"/>
      <w:lvlText w:val=""/>
      <w:lvlJc w:val="start"/>
    </w:lvl>
  </w:abstractNum>
  <w:abstractNum w:abstractNumId="44" w15:restartNumberingAfterBreak="0">
    <w:nsid w:val="3133C381"/>
    <w:multiLevelType w:val="hybridMultilevel"/>
    <w:tmpl w:val="00000000"/>
    <w:lvl w:ilvl="0" w:tplc="733073E4">
      <w:start w:val="1"/>
      <w:numFmt w:val="decimal"/>
      <w:lvlText w:val=""/>
      <w:lvlJc w:val="start"/>
    </w:lvl>
    <w:lvl w:ilvl="1" w:tplc="598A7966">
      <w:start w:val="6"/>
      <w:numFmt w:val="decimal"/>
      <w:lvlText w:val="%2."/>
      <w:lvlJc w:val="end"/>
      <w:pPr>
        <w:keepLines/>
        <w:tabs>
          <w:tab w:val="num" w:pos="0pt"/>
        </w:tabs>
        <w:ind w:start="0pt" w:hanging="10.50pt"/>
        <w:jc w:val="start"/>
      </w:pPr>
      <w:rPr>
        <w:color w:val="404040"/>
        <w:sz w:val="21"/>
        <w:szCs w:val="21"/>
      </w:rPr>
    </w:lvl>
    <w:lvl w:ilvl="2" w:tplc="ABB4C29C">
      <w:start w:val="1"/>
      <w:numFmt w:val="decimal"/>
      <w:lvlText w:val=""/>
      <w:lvlJc w:val="start"/>
    </w:lvl>
    <w:lvl w:ilvl="3" w:tplc="879A9F90">
      <w:start w:val="1"/>
      <w:numFmt w:val="decimal"/>
      <w:lvlText w:val=""/>
      <w:lvlJc w:val="start"/>
    </w:lvl>
    <w:lvl w:ilvl="4" w:tplc="C1069226">
      <w:start w:val="1"/>
      <w:numFmt w:val="decimal"/>
      <w:lvlText w:val=""/>
      <w:lvlJc w:val="start"/>
    </w:lvl>
    <w:lvl w:ilvl="5" w:tplc="69DC8A14">
      <w:start w:val="1"/>
      <w:numFmt w:val="decimal"/>
      <w:lvlText w:val=""/>
      <w:lvlJc w:val="start"/>
    </w:lvl>
    <w:lvl w:ilvl="6" w:tplc="A93C06C4">
      <w:start w:val="1"/>
      <w:numFmt w:val="decimal"/>
      <w:lvlText w:val=""/>
      <w:lvlJc w:val="start"/>
    </w:lvl>
    <w:lvl w:ilvl="7" w:tplc="018EDDC8">
      <w:start w:val="1"/>
      <w:numFmt w:val="decimal"/>
      <w:lvlText w:val=""/>
      <w:lvlJc w:val="start"/>
    </w:lvl>
    <w:lvl w:ilvl="8" w:tplc="BFAEE5E6">
      <w:start w:val="1"/>
      <w:numFmt w:val="decimal"/>
      <w:lvlText w:val=""/>
      <w:lvlJc w:val="start"/>
    </w:lvl>
  </w:abstractNum>
  <w:abstractNum w:abstractNumId="45" w15:restartNumberingAfterBreak="0">
    <w:nsid w:val="348876EB"/>
    <w:multiLevelType w:val="hybridMultilevel"/>
    <w:tmpl w:val="00000000"/>
    <w:lvl w:ilvl="0" w:tplc="E2E61AF8">
      <w:start w:val="5"/>
      <w:numFmt w:val="decimal"/>
      <w:lvlText w:val="%1."/>
      <w:lvlJc w:val="end"/>
      <w:pPr>
        <w:keepLines/>
        <w:tabs>
          <w:tab w:val="num" w:pos="0pt"/>
        </w:tabs>
        <w:spacing w:before="12pt" w:after="12pt"/>
        <w:ind w:start="0pt" w:hanging="10.50pt"/>
        <w:jc w:val="start"/>
      </w:pPr>
      <w:rPr>
        <w:color w:val="404040"/>
        <w:sz w:val="21"/>
        <w:szCs w:val="21"/>
      </w:rPr>
    </w:lvl>
    <w:lvl w:ilvl="1" w:tplc="1958CE8A">
      <w:start w:val="1"/>
      <w:numFmt w:val="decimal"/>
      <w:lvlText w:val=""/>
      <w:lvlJc w:val="start"/>
    </w:lvl>
    <w:lvl w:ilvl="2" w:tplc="217AABDA">
      <w:start w:val="1"/>
      <w:numFmt w:val="decimal"/>
      <w:lvlText w:val=""/>
      <w:lvlJc w:val="start"/>
    </w:lvl>
    <w:lvl w:ilvl="3" w:tplc="73005A1E">
      <w:start w:val="1"/>
      <w:numFmt w:val="decimal"/>
      <w:lvlText w:val=""/>
      <w:lvlJc w:val="start"/>
    </w:lvl>
    <w:lvl w:ilvl="4" w:tplc="C39A7D72">
      <w:start w:val="1"/>
      <w:numFmt w:val="decimal"/>
      <w:lvlText w:val=""/>
      <w:lvlJc w:val="start"/>
    </w:lvl>
    <w:lvl w:ilvl="5" w:tplc="F2CAB174">
      <w:start w:val="1"/>
      <w:numFmt w:val="decimal"/>
      <w:lvlText w:val=""/>
      <w:lvlJc w:val="start"/>
    </w:lvl>
    <w:lvl w:ilvl="6" w:tplc="44C483A6">
      <w:start w:val="1"/>
      <w:numFmt w:val="decimal"/>
      <w:lvlText w:val=""/>
      <w:lvlJc w:val="start"/>
    </w:lvl>
    <w:lvl w:ilvl="7" w:tplc="D8060AE4">
      <w:start w:val="1"/>
      <w:numFmt w:val="decimal"/>
      <w:lvlText w:val=""/>
      <w:lvlJc w:val="start"/>
    </w:lvl>
    <w:lvl w:ilvl="8" w:tplc="20DE2E32">
      <w:start w:val="1"/>
      <w:numFmt w:val="decimal"/>
      <w:lvlText w:val=""/>
      <w:lvlJc w:val="start"/>
    </w:lvl>
  </w:abstractNum>
  <w:abstractNum w:abstractNumId="46" w15:restartNumberingAfterBreak="0">
    <w:nsid w:val="37ECC2AD"/>
    <w:multiLevelType w:val="hybridMultilevel"/>
    <w:tmpl w:val="00000000"/>
    <w:lvl w:ilvl="0" w:tplc="6BC02F9C">
      <w:start w:val="1"/>
      <w:numFmt w:val="decimal"/>
      <w:lvlText w:val="%1."/>
      <w:lvlJc w:val="end"/>
      <w:pPr>
        <w:keepLines/>
        <w:tabs>
          <w:tab w:val="num" w:pos="0pt"/>
        </w:tabs>
        <w:spacing w:before="12pt" w:after="12pt"/>
        <w:ind w:start="0pt" w:hanging="10.50pt"/>
        <w:jc w:val="start"/>
      </w:pPr>
      <w:rPr>
        <w:color w:val="404040"/>
        <w:sz w:val="21"/>
        <w:szCs w:val="21"/>
      </w:rPr>
    </w:lvl>
    <w:lvl w:ilvl="1" w:tplc="CEF66288">
      <w:start w:val="1"/>
      <w:numFmt w:val="decimal"/>
      <w:lvlText w:val=""/>
      <w:lvlJc w:val="start"/>
    </w:lvl>
    <w:lvl w:ilvl="2" w:tplc="505417C6">
      <w:start w:val="1"/>
      <w:numFmt w:val="decimal"/>
      <w:lvlText w:val=""/>
      <w:lvlJc w:val="start"/>
    </w:lvl>
    <w:lvl w:ilvl="3" w:tplc="4EB84D3C">
      <w:start w:val="1"/>
      <w:numFmt w:val="decimal"/>
      <w:lvlText w:val=""/>
      <w:lvlJc w:val="start"/>
    </w:lvl>
    <w:lvl w:ilvl="4" w:tplc="60262C9C">
      <w:start w:val="1"/>
      <w:numFmt w:val="decimal"/>
      <w:lvlText w:val=""/>
      <w:lvlJc w:val="start"/>
    </w:lvl>
    <w:lvl w:ilvl="5" w:tplc="AB2E8EE6">
      <w:start w:val="1"/>
      <w:numFmt w:val="decimal"/>
      <w:lvlText w:val=""/>
      <w:lvlJc w:val="start"/>
    </w:lvl>
    <w:lvl w:ilvl="6" w:tplc="8BB898A0">
      <w:start w:val="1"/>
      <w:numFmt w:val="decimal"/>
      <w:lvlText w:val=""/>
      <w:lvlJc w:val="start"/>
    </w:lvl>
    <w:lvl w:ilvl="7" w:tplc="C598CA72">
      <w:start w:val="1"/>
      <w:numFmt w:val="decimal"/>
      <w:lvlText w:val=""/>
      <w:lvlJc w:val="start"/>
    </w:lvl>
    <w:lvl w:ilvl="8" w:tplc="2B5849E8">
      <w:start w:val="1"/>
      <w:numFmt w:val="decimal"/>
      <w:lvlText w:val=""/>
      <w:lvlJc w:val="start"/>
    </w:lvl>
  </w:abstractNum>
  <w:abstractNum w:abstractNumId="47" w15:restartNumberingAfterBreak="0">
    <w:nsid w:val="3975189D"/>
    <w:multiLevelType w:val="hybridMultilevel"/>
    <w:tmpl w:val="00000000"/>
    <w:lvl w:ilvl="0" w:tplc="A06CD55A">
      <w:start w:val="4"/>
      <w:numFmt w:val="decimal"/>
      <w:lvlText w:val="%1."/>
      <w:lvlJc w:val="end"/>
      <w:pPr>
        <w:keepLines/>
        <w:tabs>
          <w:tab w:val="num" w:pos="0pt"/>
        </w:tabs>
        <w:spacing w:before="12pt" w:after="12pt"/>
        <w:ind w:start="0pt" w:hanging="10.50pt"/>
        <w:jc w:val="start"/>
      </w:pPr>
      <w:rPr>
        <w:color w:val="404040"/>
        <w:sz w:val="21"/>
        <w:szCs w:val="21"/>
      </w:rPr>
    </w:lvl>
    <w:lvl w:ilvl="1" w:tplc="5C70A13A">
      <w:start w:val="1"/>
      <w:numFmt w:val="decimal"/>
      <w:lvlText w:val=""/>
      <w:lvlJc w:val="start"/>
    </w:lvl>
    <w:lvl w:ilvl="2" w:tplc="DDAA5A3E">
      <w:start w:val="1"/>
      <w:numFmt w:val="decimal"/>
      <w:lvlText w:val=""/>
      <w:lvlJc w:val="start"/>
    </w:lvl>
    <w:lvl w:ilvl="3" w:tplc="69C88AA4">
      <w:start w:val="1"/>
      <w:numFmt w:val="decimal"/>
      <w:lvlText w:val=""/>
      <w:lvlJc w:val="start"/>
    </w:lvl>
    <w:lvl w:ilvl="4" w:tplc="2CFC27A4">
      <w:start w:val="1"/>
      <w:numFmt w:val="decimal"/>
      <w:lvlText w:val=""/>
      <w:lvlJc w:val="start"/>
    </w:lvl>
    <w:lvl w:ilvl="5" w:tplc="260A95A4">
      <w:start w:val="1"/>
      <w:numFmt w:val="decimal"/>
      <w:lvlText w:val=""/>
      <w:lvlJc w:val="start"/>
    </w:lvl>
    <w:lvl w:ilvl="6" w:tplc="2D8C9D52">
      <w:start w:val="1"/>
      <w:numFmt w:val="decimal"/>
      <w:lvlText w:val=""/>
      <w:lvlJc w:val="start"/>
    </w:lvl>
    <w:lvl w:ilvl="7" w:tplc="B97A1D2C">
      <w:start w:val="1"/>
      <w:numFmt w:val="decimal"/>
      <w:lvlText w:val=""/>
      <w:lvlJc w:val="start"/>
    </w:lvl>
    <w:lvl w:ilvl="8" w:tplc="6BBA2A70">
      <w:start w:val="1"/>
      <w:numFmt w:val="decimal"/>
      <w:lvlText w:val=""/>
      <w:lvlJc w:val="start"/>
    </w:lvl>
  </w:abstractNum>
  <w:abstractNum w:abstractNumId="48" w15:restartNumberingAfterBreak="0">
    <w:nsid w:val="3A054A7D"/>
    <w:multiLevelType w:val="hybridMultilevel"/>
    <w:tmpl w:val="00000000"/>
    <w:lvl w:ilvl="0" w:tplc="4364A338">
      <w:start w:val="1"/>
      <w:numFmt w:val="decimal"/>
      <w:lvlText w:val=""/>
      <w:lvlJc w:val="start"/>
    </w:lvl>
    <w:lvl w:ilvl="1" w:tplc="25D4BEE4">
      <w:start w:val="1"/>
      <w:numFmt w:val="decimal"/>
      <w:lvlText w:val="%2."/>
      <w:lvlJc w:val="end"/>
      <w:pPr>
        <w:keepLines/>
        <w:tabs>
          <w:tab w:val="num" w:pos="0pt"/>
        </w:tabs>
        <w:ind w:start="0pt" w:hanging="10.50pt"/>
        <w:jc w:val="start"/>
      </w:pPr>
      <w:rPr>
        <w:color w:val="404040"/>
        <w:sz w:val="21"/>
        <w:szCs w:val="21"/>
      </w:rPr>
    </w:lvl>
    <w:lvl w:ilvl="2" w:tplc="C8C492F6">
      <w:start w:val="1"/>
      <w:numFmt w:val="decimal"/>
      <w:lvlText w:val=""/>
      <w:lvlJc w:val="start"/>
    </w:lvl>
    <w:lvl w:ilvl="3" w:tplc="5A945346">
      <w:start w:val="1"/>
      <w:numFmt w:val="decimal"/>
      <w:lvlText w:val=""/>
      <w:lvlJc w:val="start"/>
    </w:lvl>
    <w:lvl w:ilvl="4" w:tplc="26F27D62">
      <w:start w:val="1"/>
      <w:numFmt w:val="decimal"/>
      <w:lvlText w:val=""/>
      <w:lvlJc w:val="start"/>
    </w:lvl>
    <w:lvl w:ilvl="5" w:tplc="84900B4C">
      <w:start w:val="1"/>
      <w:numFmt w:val="decimal"/>
      <w:lvlText w:val=""/>
      <w:lvlJc w:val="start"/>
    </w:lvl>
    <w:lvl w:ilvl="6" w:tplc="DB920344">
      <w:start w:val="1"/>
      <w:numFmt w:val="decimal"/>
      <w:lvlText w:val=""/>
      <w:lvlJc w:val="start"/>
    </w:lvl>
    <w:lvl w:ilvl="7" w:tplc="8D265CA0">
      <w:start w:val="1"/>
      <w:numFmt w:val="decimal"/>
      <w:lvlText w:val=""/>
      <w:lvlJc w:val="start"/>
    </w:lvl>
    <w:lvl w:ilvl="8" w:tplc="E26281D2">
      <w:start w:val="1"/>
      <w:numFmt w:val="decimal"/>
      <w:lvlText w:val=""/>
      <w:lvlJc w:val="start"/>
    </w:lvl>
  </w:abstractNum>
  <w:abstractNum w:abstractNumId="49" w15:restartNumberingAfterBreak="0">
    <w:nsid w:val="3A911412"/>
    <w:multiLevelType w:val="hybridMultilevel"/>
    <w:tmpl w:val="00000000"/>
    <w:lvl w:ilvl="0" w:tplc="FBC08AD8">
      <w:start w:val="8"/>
      <w:numFmt w:val="decimal"/>
      <w:lvlText w:val="%1."/>
      <w:lvlJc w:val="end"/>
      <w:pPr>
        <w:keepLines/>
        <w:tabs>
          <w:tab w:val="num" w:pos="0pt"/>
        </w:tabs>
        <w:spacing w:before="12pt" w:after="12pt"/>
        <w:ind w:start="0pt" w:hanging="10.50pt"/>
        <w:jc w:val="start"/>
      </w:pPr>
      <w:rPr>
        <w:color w:val="404040"/>
        <w:sz w:val="21"/>
        <w:szCs w:val="21"/>
      </w:rPr>
    </w:lvl>
    <w:lvl w:ilvl="1" w:tplc="291448F8">
      <w:start w:val="1"/>
      <w:numFmt w:val="decimal"/>
      <w:lvlText w:val=""/>
      <w:lvlJc w:val="start"/>
    </w:lvl>
    <w:lvl w:ilvl="2" w:tplc="BA24A440">
      <w:start w:val="1"/>
      <w:numFmt w:val="decimal"/>
      <w:lvlText w:val=""/>
      <w:lvlJc w:val="start"/>
    </w:lvl>
    <w:lvl w:ilvl="3" w:tplc="CC74356C">
      <w:start w:val="1"/>
      <w:numFmt w:val="decimal"/>
      <w:lvlText w:val=""/>
      <w:lvlJc w:val="start"/>
    </w:lvl>
    <w:lvl w:ilvl="4" w:tplc="CF883BEE">
      <w:start w:val="1"/>
      <w:numFmt w:val="decimal"/>
      <w:lvlText w:val=""/>
      <w:lvlJc w:val="start"/>
    </w:lvl>
    <w:lvl w:ilvl="5" w:tplc="A6DCF0EE">
      <w:start w:val="1"/>
      <w:numFmt w:val="decimal"/>
      <w:lvlText w:val=""/>
      <w:lvlJc w:val="start"/>
    </w:lvl>
    <w:lvl w:ilvl="6" w:tplc="93D62136">
      <w:start w:val="1"/>
      <w:numFmt w:val="decimal"/>
      <w:lvlText w:val=""/>
      <w:lvlJc w:val="start"/>
    </w:lvl>
    <w:lvl w:ilvl="7" w:tplc="8F124D28">
      <w:start w:val="1"/>
      <w:numFmt w:val="decimal"/>
      <w:lvlText w:val=""/>
      <w:lvlJc w:val="start"/>
    </w:lvl>
    <w:lvl w:ilvl="8" w:tplc="89C83346">
      <w:start w:val="1"/>
      <w:numFmt w:val="decimal"/>
      <w:lvlText w:val=""/>
      <w:lvlJc w:val="start"/>
    </w:lvl>
  </w:abstractNum>
  <w:abstractNum w:abstractNumId="50" w15:restartNumberingAfterBreak="0">
    <w:nsid w:val="3F75214A"/>
    <w:multiLevelType w:val="hybridMultilevel"/>
    <w:tmpl w:val="00000000"/>
    <w:lvl w:ilvl="0" w:tplc="8A5A44B8">
      <w:start w:val="1"/>
      <w:numFmt w:val="decimal"/>
      <w:lvlText w:val="%1."/>
      <w:lvlJc w:val="end"/>
      <w:pPr>
        <w:keepLines/>
        <w:tabs>
          <w:tab w:val="num" w:pos="0pt"/>
        </w:tabs>
        <w:spacing w:before="12pt" w:after="12pt"/>
        <w:ind w:start="0pt" w:hanging="10.50pt"/>
        <w:jc w:val="start"/>
      </w:pPr>
      <w:rPr>
        <w:color w:val="404040"/>
        <w:sz w:val="21"/>
        <w:szCs w:val="21"/>
      </w:rPr>
    </w:lvl>
    <w:lvl w:ilvl="1" w:tplc="9C10ABF0">
      <w:start w:val="1"/>
      <w:numFmt w:val="decimal"/>
      <w:lvlText w:val=""/>
      <w:lvlJc w:val="start"/>
    </w:lvl>
    <w:lvl w:ilvl="2" w:tplc="B3BA726E">
      <w:start w:val="1"/>
      <w:numFmt w:val="decimal"/>
      <w:lvlText w:val=""/>
      <w:lvlJc w:val="start"/>
    </w:lvl>
    <w:lvl w:ilvl="3" w:tplc="5F9ECD7C">
      <w:start w:val="1"/>
      <w:numFmt w:val="decimal"/>
      <w:lvlText w:val=""/>
      <w:lvlJc w:val="start"/>
    </w:lvl>
    <w:lvl w:ilvl="4" w:tplc="C99A8BB0">
      <w:start w:val="1"/>
      <w:numFmt w:val="decimal"/>
      <w:lvlText w:val=""/>
      <w:lvlJc w:val="start"/>
    </w:lvl>
    <w:lvl w:ilvl="5" w:tplc="48905476">
      <w:start w:val="1"/>
      <w:numFmt w:val="decimal"/>
      <w:lvlText w:val=""/>
      <w:lvlJc w:val="start"/>
    </w:lvl>
    <w:lvl w:ilvl="6" w:tplc="BCD25928">
      <w:start w:val="1"/>
      <w:numFmt w:val="decimal"/>
      <w:lvlText w:val=""/>
      <w:lvlJc w:val="start"/>
    </w:lvl>
    <w:lvl w:ilvl="7" w:tplc="C308B2F4">
      <w:start w:val="1"/>
      <w:numFmt w:val="decimal"/>
      <w:lvlText w:val=""/>
      <w:lvlJc w:val="start"/>
    </w:lvl>
    <w:lvl w:ilvl="8" w:tplc="D1BEF166">
      <w:start w:val="1"/>
      <w:numFmt w:val="decimal"/>
      <w:lvlText w:val=""/>
      <w:lvlJc w:val="start"/>
    </w:lvl>
  </w:abstractNum>
  <w:abstractNum w:abstractNumId="51" w15:restartNumberingAfterBreak="0">
    <w:nsid w:val="409FA268"/>
    <w:multiLevelType w:val="hybridMultilevel"/>
    <w:tmpl w:val="00000000"/>
    <w:lvl w:ilvl="0" w:tplc="FD4A9DF2">
      <w:start w:val="1"/>
      <w:numFmt w:val="decimal"/>
      <w:lvlText w:val="%1."/>
      <w:lvlJc w:val="end"/>
      <w:pPr>
        <w:keepLines/>
        <w:tabs>
          <w:tab w:val="num" w:pos="0pt"/>
        </w:tabs>
        <w:ind w:start="0pt" w:hanging="10.50pt"/>
        <w:jc w:val="start"/>
      </w:pPr>
      <w:rPr>
        <w:color w:val="404040"/>
        <w:sz w:val="21"/>
        <w:szCs w:val="21"/>
      </w:rPr>
    </w:lvl>
    <w:lvl w:ilvl="1" w:tplc="B5A4C8E2">
      <w:start w:val="1"/>
      <w:numFmt w:val="decimal"/>
      <w:lvlText w:val=""/>
      <w:lvlJc w:val="start"/>
    </w:lvl>
    <w:lvl w:ilvl="2" w:tplc="3056D61A">
      <w:start w:val="1"/>
      <w:numFmt w:val="decimal"/>
      <w:lvlText w:val=""/>
      <w:lvlJc w:val="start"/>
    </w:lvl>
    <w:lvl w:ilvl="3" w:tplc="49FEE2B8">
      <w:start w:val="1"/>
      <w:numFmt w:val="decimal"/>
      <w:lvlText w:val=""/>
      <w:lvlJc w:val="start"/>
    </w:lvl>
    <w:lvl w:ilvl="4" w:tplc="365CFA86">
      <w:start w:val="1"/>
      <w:numFmt w:val="decimal"/>
      <w:lvlText w:val=""/>
      <w:lvlJc w:val="start"/>
    </w:lvl>
    <w:lvl w:ilvl="5" w:tplc="8B887FDA">
      <w:start w:val="1"/>
      <w:numFmt w:val="decimal"/>
      <w:lvlText w:val=""/>
      <w:lvlJc w:val="start"/>
    </w:lvl>
    <w:lvl w:ilvl="6" w:tplc="36DAD7E0">
      <w:start w:val="1"/>
      <w:numFmt w:val="decimal"/>
      <w:lvlText w:val=""/>
      <w:lvlJc w:val="start"/>
    </w:lvl>
    <w:lvl w:ilvl="7" w:tplc="487891F8">
      <w:start w:val="1"/>
      <w:numFmt w:val="decimal"/>
      <w:lvlText w:val=""/>
      <w:lvlJc w:val="start"/>
    </w:lvl>
    <w:lvl w:ilvl="8" w:tplc="4EA2366A">
      <w:start w:val="1"/>
      <w:numFmt w:val="decimal"/>
      <w:lvlText w:val=""/>
      <w:lvlJc w:val="start"/>
    </w:lvl>
  </w:abstractNum>
  <w:abstractNum w:abstractNumId="52" w15:restartNumberingAfterBreak="0">
    <w:nsid w:val="434639EB"/>
    <w:multiLevelType w:val="hybridMultilevel"/>
    <w:tmpl w:val="00000000"/>
    <w:lvl w:ilvl="0" w:tplc="66F8B460">
      <w:start w:val="5"/>
      <w:numFmt w:val="decimal"/>
      <w:lvlText w:val="%1."/>
      <w:lvlJc w:val="end"/>
      <w:pPr>
        <w:keepLines/>
        <w:tabs>
          <w:tab w:val="num" w:pos="0pt"/>
        </w:tabs>
        <w:spacing w:before="12pt" w:after="12pt"/>
        <w:ind w:start="0pt" w:hanging="10.50pt"/>
        <w:jc w:val="start"/>
      </w:pPr>
      <w:rPr>
        <w:color w:val="404040"/>
        <w:sz w:val="21"/>
        <w:szCs w:val="21"/>
      </w:rPr>
    </w:lvl>
    <w:lvl w:ilvl="1" w:tplc="459C06BE">
      <w:start w:val="1"/>
      <w:numFmt w:val="decimal"/>
      <w:lvlText w:val=""/>
      <w:lvlJc w:val="start"/>
    </w:lvl>
    <w:lvl w:ilvl="2" w:tplc="22044F12">
      <w:start w:val="1"/>
      <w:numFmt w:val="decimal"/>
      <w:lvlText w:val=""/>
      <w:lvlJc w:val="start"/>
    </w:lvl>
    <w:lvl w:ilvl="3" w:tplc="D0BC6A60">
      <w:start w:val="1"/>
      <w:numFmt w:val="decimal"/>
      <w:lvlText w:val=""/>
      <w:lvlJc w:val="start"/>
    </w:lvl>
    <w:lvl w:ilvl="4" w:tplc="45262D00">
      <w:start w:val="1"/>
      <w:numFmt w:val="decimal"/>
      <w:lvlText w:val=""/>
      <w:lvlJc w:val="start"/>
    </w:lvl>
    <w:lvl w:ilvl="5" w:tplc="CA082904">
      <w:start w:val="1"/>
      <w:numFmt w:val="decimal"/>
      <w:lvlText w:val=""/>
      <w:lvlJc w:val="start"/>
    </w:lvl>
    <w:lvl w:ilvl="6" w:tplc="CCBE549A">
      <w:start w:val="1"/>
      <w:numFmt w:val="decimal"/>
      <w:lvlText w:val=""/>
      <w:lvlJc w:val="start"/>
    </w:lvl>
    <w:lvl w:ilvl="7" w:tplc="FB34AD38">
      <w:start w:val="1"/>
      <w:numFmt w:val="decimal"/>
      <w:lvlText w:val=""/>
      <w:lvlJc w:val="start"/>
    </w:lvl>
    <w:lvl w:ilvl="8" w:tplc="C3726C26">
      <w:start w:val="1"/>
      <w:numFmt w:val="decimal"/>
      <w:lvlText w:val=""/>
      <w:lvlJc w:val="start"/>
    </w:lvl>
  </w:abstractNum>
  <w:abstractNum w:abstractNumId="53" w15:restartNumberingAfterBreak="0">
    <w:nsid w:val="43692B0F"/>
    <w:multiLevelType w:val="hybridMultilevel"/>
    <w:tmpl w:val="00000000"/>
    <w:lvl w:ilvl="0" w:tplc="70C82BDE">
      <w:start w:val="1"/>
      <w:numFmt w:val="decimal"/>
      <w:lvlText w:val="%1."/>
      <w:lvlJc w:val="end"/>
      <w:pPr>
        <w:keepLines/>
        <w:tabs>
          <w:tab w:val="num" w:pos="0pt"/>
        </w:tabs>
        <w:spacing w:before="12pt" w:after="12pt"/>
        <w:ind w:start="0pt" w:hanging="10.50pt"/>
        <w:jc w:val="start"/>
      </w:pPr>
      <w:rPr>
        <w:color w:val="404040"/>
        <w:sz w:val="21"/>
        <w:szCs w:val="21"/>
      </w:rPr>
    </w:lvl>
    <w:lvl w:ilvl="1" w:tplc="580C21CA">
      <w:start w:val="1"/>
      <w:numFmt w:val="decimal"/>
      <w:lvlText w:val=""/>
      <w:lvlJc w:val="start"/>
    </w:lvl>
    <w:lvl w:ilvl="2" w:tplc="A9B06BDA">
      <w:start w:val="1"/>
      <w:numFmt w:val="decimal"/>
      <w:lvlText w:val=""/>
      <w:lvlJc w:val="start"/>
    </w:lvl>
    <w:lvl w:ilvl="3" w:tplc="E7265880">
      <w:start w:val="1"/>
      <w:numFmt w:val="decimal"/>
      <w:lvlText w:val=""/>
      <w:lvlJc w:val="start"/>
    </w:lvl>
    <w:lvl w:ilvl="4" w:tplc="94D2BB8E">
      <w:start w:val="1"/>
      <w:numFmt w:val="decimal"/>
      <w:lvlText w:val=""/>
      <w:lvlJc w:val="start"/>
    </w:lvl>
    <w:lvl w:ilvl="5" w:tplc="EF74D2CE">
      <w:start w:val="1"/>
      <w:numFmt w:val="decimal"/>
      <w:lvlText w:val=""/>
      <w:lvlJc w:val="start"/>
    </w:lvl>
    <w:lvl w:ilvl="6" w:tplc="C478AB7E">
      <w:start w:val="1"/>
      <w:numFmt w:val="decimal"/>
      <w:lvlText w:val=""/>
      <w:lvlJc w:val="start"/>
    </w:lvl>
    <w:lvl w:ilvl="7" w:tplc="AA8660B6">
      <w:start w:val="1"/>
      <w:numFmt w:val="decimal"/>
      <w:lvlText w:val=""/>
      <w:lvlJc w:val="start"/>
    </w:lvl>
    <w:lvl w:ilvl="8" w:tplc="AE00CE52">
      <w:start w:val="1"/>
      <w:numFmt w:val="decimal"/>
      <w:lvlText w:val=""/>
      <w:lvlJc w:val="start"/>
    </w:lvl>
  </w:abstractNum>
  <w:abstractNum w:abstractNumId="54" w15:restartNumberingAfterBreak="0">
    <w:nsid w:val="436AC348"/>
    <w:multiLevelType w:val="hybridMultilevel"/>
    <w:tmpl w:val="00000000"/>
    <w:lvl w:ilvl="0" w:tplc="2A14AA5E">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55AC0A5E">
      <w:start w:val="1"/>
      <w:numFmt w:val="decimal"/>
      <w:lvlText w:val=""/>
      <w:lvlJc w:val="start"/>
    </w:lvl>
    <w:lvl w:ilvl="2" w:tplc="18EC8EC8">
      <w:start w:val="1"/>
      <w:numFmt w:val="decimal"/>
      <w:lvlText w:val=""/>
      <w:lvlJc w:val="start"/>
    </w:lvl>
    <w:lvl w:ilvl="3" w:tplc="359029D2">
      <w:start w:val="1"/>
      <w:numFmt w:val="decimal"/>
      <w:lvlText w:val=""/>
      <w:lvlJc w:val="start"/>
    </w:lvl>
    <w:lvl w:ilvl="4" w:tplc="CF6A8A0A">
      <w:start w:val="1"/>
      <w:numFmt w:val="decimal"/>
      <w:lvlText w:val=""/>
      <w:lvlJc w:val="start"/>
    </w:lvl>
    <w:lvl w:ilvl="5" w:tplc="088EAF68">
      <w:start w:val="1"/>
      <w:numFmt w:val="decimal"/>
      <w:lvlText w:val=""/>
      <w:lvlJc w:val="start"/>
    </w:lvl>
    <w:lvl w:ilvl="6" w:tplc="BBAEB78A">
      <w:start w:val="1"/>
      <w:numFmt w:val="decimal"/>
      <w:lvlText w:val=""/>
      <w:lvlJc w:val="start"/>
    </w:lvl>
    <w:lvl w:ilvl="7" w:tplc="B5CCE5CA">
      <w:start w:val="1"/>
      <w:numFmt w:val="decimal"/>
      <w:lvlText w:val=""/>
      <w:lvlJc w:val="start"/>
    </w:lvl>
    <w:lvl w:ilvl="8" w:tplc="F95ABE78">
      <w:start w:val="1"/>
      <w:numFmt w:val="decimal"/>
      <w:lvlText w:val=""/>
      <w:lvlJc w:val="start"/>
    </w:lvl>
  </w:abstractNum>
  <w:abstractNum w:abstractNumId="55" w15:restartNumberingAfterBreak="0">
    <w:nsid w:val="4704D616"/>
    <w:multiLevelType w:val="hybridMultilevel"/>
    <w:tmpl w:val="00000000"/>
    <w:lvl w:ilvl="0" w:tplc="277C4736">
      <w:start w:val="1"/>
      <w:numFmt w:val="decimal"/>
      <w:lvlText w:val=""/>
      <w:lvlJc w:val="start"/>
    </w:lvl>
    <w:lvl w:ilvl="1" w:tplc="6D34F2F8">
      <w:start w:val="1"/>
      <w:numFmt w:val="decimal"/>
      <w:lvlText w:val="%2."/>
      <w:lvlJc w:val="end"/>
      <w:pPr>
        <w:keepLines/>
        <w:tabs>
          <w:tab w:val="num" w:pos="0pt"/>
        </w:tabs>
        <w:ind w:start="0pt" w:hanging="10.50pt"/>
        <w:jc w:val="start"/>
      </w:pPr>
      <w:rPr>
        <w:color w:val="404040"/>
        <w:sz w:val="21"/>
        <w:szCs w:val="21"/>
      </w:rPr>
    </w:lvl>
    <w:lvl w:ilvl="2" w:tplc="A6163498">
      <w:start w:val="1"/>
      <w:numFmt w:val="decimal"/>
      <w:lvlText w:val=""/>
      <w:lvlJc w:val="start"/>
    </w:lvl>
    <w:lvl w:ilvl="3" w:tplc="037E4CD2">
      <w:start w:val="1"/>
      <w:numFmt w:val="decimal"/>
      <w:lvlText w:val=""/>
      <w:lvlJc w:val="start"/>
    </w:lvl>
    <w:lvl w:ilvl="4" w:tplc="88941694">
      <w:start w:val="1"/>
      <w:numFmt w:val="decimal"/>
      <w:lvlText w:val=""/>
      <w:lvlJc w:val="start"/>
    </w:lvl>
    <w:lvl w:ilvl="5" w:tplc="73121BA0">
      <w:start w:val="1"/>
      <w:numFmt w:val="decimal"/>
      <w:lvlText w:val=""/>
      <w:lvlJc w:val="start"/>
    </w:lvl>
    <w:lvl w:ilvl="6" w:tplc="28CECA98">
      <w:start w:val="1"/>
      <w:numFmt w:val="decimal"/>
      <w:lvlText w:val=""/>
      <w:lvlJc w:val="start"/>
    </w:lvl>
    <w:lvl w:ilvl="7" w:tplc="D930B1E2">
      <w:start w:val="1"/>
      <w:numFmt w:val="decimal"/>
      <w:lvlText w:val=""/>
      <w:lvlJc w:val="start"/>
    </w:lvl>
    <w:lvl w:ilvl="8" w:tplc="E17AA710">
      <w:start w:val="1"/>
      <w:numFmt w:val="decimal"/>
      <w:lvlText w:val=""/>
      <w:lvlJc w:val="start"/>
    </w:lvl>
  </w:abstractNum>
  <w:abstractNum w:abstractNumId="56" w15:restartNumberingAfterBreak="0">
    <w:nsid w:val="47B9BEAC"/>
    <w:multiLevelType w:val="hybridMultilevel"/>
    <w:tmpl w:val="00000000"/>
    <w:lvl w:ilvl="0" w:tplc="CB6A2344">
      <w:start w:val="1"/>
      <w:numFmt w:val="decimal"/>
      <w:lvlText w:val=""/>
      <w:lvlJc w:val="start"/>
    </w:lvl>
    <w:lvl w:ilvl="1" w:tplc="30802D1A">
      <w:start w:val="2"/>
      <w:numFmt w:val="decimal"/>
      <w:lvlText w:val="%2."/>
      <w:lvlJc w:val="end"/>
      <w:pPr>
        <w:keepLines/>
        <w:tabs>
          <w:tab w:val="num" w:pos="0pt"/>
        </w:tabs>
        <w:ind w:start="0pt" w:hanging="10.50pt"/>
        <w:jc w:val="start"/>
      </w:pPr>
      <w:rPr>
        <w:color w:val="404040"/>
        <w:sz w:val="21"/>
        <w:szCs w:val="21"/>
      </w:rPr>
    </w:lvl>
    <w:lvl w:ilvl="2" w:tplc="9650000C">
      <w:start w:val="1"/>
      <w:numFmt w:val="decimal"/>
      <w:lvlText w:val=""/>
      <w:lvlJc w:val="start"/>
    </w:lvl>
    <w:lvl w:ilvl="3" w:tplc="4C3AAF90">
      <w:start w:val="1"/>
      <w:numFmt w:val="decimal"/>
      <w:lvlText w:val=""/>
      <w:lvlJc w:val="start"/>
    </w:lvl>
    <w:lvl w:ilvl="4" w:tplc="C8282268">
      <w:start w:val="1"/>
      <w:numFmt w:val="decimal"/>
      <w:lvlText w:val=""/>
      <w:lvlJc w:val="start"/>
    </w:lvl>
    <w:lvl w:ilvl="5" w:tplc="4420F480">
      <w:start w:val="1"/>
      <w:numFmt w:val="decimal"/>
      <w:lvlText w:val=""/>
      <w:lvlJc w:val="start"/>
    </w:lvl>
    <w:lvl w:ilvl="6" w:tplc="6854C1A6">
      <w:start w:val="1"/>
      <w:numFmt w:val="decimal"/>
      <w:lvlText w:val=""/>
      <w:lvlJc w:val="start"/>
    </w:lvl>
    <w:lvl w:ilvl="7" w:tplc="8828EEA8">
      <w:start w:val="1"/>
      <w:numFmt w:val="decimal"/>
      <w:lvlText w:val=""/>
      <w:lvlJc w:val="start"/>
    </w:lvl>
    <w:lvl w:ilvl="8" w:tplc="62DE6480">
      <w:start w:val="1"/>
      <w:numFmt w:val="decimal"/>
      <w:lvlText w:val=""/>
      <w:lvlJc w:val="start"/>
    </w:lvl>
  </w:abstractNum>
  <w:abstractNum w:abstractNumId="57" w15:restartNumberingAfterBreak="0">
    <w:nsid w:val="47D6848F"/>
    <w:multiLevelType w:val="hybridMultilevel"/>
    <w:tmpl w:val="00000000"/>
    <w:lvl w:ilvl="0" w:tplc="43E070B8">
      <w:start w:val="1"/>
      <w:numFmt w:val="decimal"/>
      <w:lvlText w:val="%1."/>
      <w:lvlJc w:val="end"/>
      <w:pPr>
        <w:keepLines/>
        <w:tabs>
          <w:tab w:val="num" w:pos="0pt"/>
        </w:tabs>
        <w:spacing w:before="12pt" w:after="12pt"/>
        <w:ind w:start="0pt" w:hanging="10.50pt"/>
        <w:jc w:val="start"/>
      </w:pPr>
      <w:rPr>
        <w:color w:val="404040"/>
        <w:sz w:val="21"/>
        <w:szCs w:val="21"/>
      </w:rPr>
    </w:lvl>
    <w:lvl w:ilvl="1" w:tplc="D6C25906">
      <w:start w:val="1"/>
      <w:numFmt w:val="decimal"/>
      <w:lvlText w:val=""/>
      <w:lvlJc w:val="start"/>
    </w:lvl>
    <w:lvl w:ilvl="2" w:tplc="D1AAE136">
      <w:start w:val="1"/>
      <w:numFmt w:val="decimal"/>
      <w:lvlText w:val=""/>
      <w:lvlJc w:val="start"/>
    </w:lvl>
    <w:lvl w:ilvl="3" w:tplc="7B90C38A">
      <w:start w:val="1"/>
      <w:numFmt w:val="decimal"/>
      <w:lvlText w:val=""/>
      <w:lvlJc w:val="start"/>
    </w:lvl>
    <w:lvl w:ilvl="4" w:tplc="281E4A08">
      <w:start w:val="1"/>
      <w:numFmt w:val="decimal"/>
      <w:lvlText w:val=""/>
      <w:lvlJc w:val="start"/>
    </w:lvl>
    <w:lvl w:ilvl="5" w:tplc="9790ECCA">
      <w:start w:val="1"/>
      <w:numFmt w:val="decimal"/>
      <w:lvlText w:val=""/>
      <w:lvlJc w:val="start"/>
    </w:lvl>
    <w:lvl w:ilvl="6" w:tplc="B28AD362">
      <w:start w:val="1"/>
      <w:numFmt w:val="decimal"/>
      <w:lvlText w:val=""/>
      <w:lvlJc w:val="start"/>
    </w:lvl>
    <w:lvl w:ilvl="7" w:tplc="EEE67986">
      <w:start w:val="1"/>
      <w:numFmt w:val="decimal"/>
      <w:lvlText w:val=""/>
      <w:lvlJc w:val="start"/>
    </w:lvl>
    <w:lvl w:ilvl="8" w:tplc="7AEE8854">
      <w:start w:val="1"/>
      <w:numFmt w:val="decimal"/>
      <w:lvlText w:val=""/>
      <w:lvlJc w:val="start"/>
    </w:lvl>
  </w:abstractNum>
  <w:abstractNum w:abstractNumId="58" w15:restartNumberingAfterBreak="0">
    <w:nsid w:val="49234FA4"/>
    <w:multiLevelType w:val="hybridMultilevel"/>
    <w:tmpl w:val="00000000"/>
    <w:lvl w:ilvl="0" w:tplc="2996DF04">
      <w:start w:val="1"/>
      <w:numFmt w:val="decimal"/>
      <w:lvlText w:val=""/>
      <w:lvlJc w:val="start"/>
    </w:lvl>
    <w:lvl w:ilvl="1" w:tplc="1EA045FC">
      <w:start w:val="2"/>
      <w:numFmt w:val="decimal"/>
      <w:lvlText w:val="%2."/>
      <w:lvlJc w:val="end"/>
      <w:pPr>
        <w:keepLines/>
        <w:tabs>
          <w:tab w:val="num" w:pos="0pt"/>
        </w:tabs>
        <w:ind w:start="0pt" w:hanging="10.50pt"/>
        <w:jc w:val="start"/>
      </w:pPr>
      <w:rPr>
        <w:color w:val="404040"/>
        <w:sz w:val="21"/>
        <w:szCs w:val="21"/>
      </w:rPr>
    </w:lvl>
    <w:lvl w:ilvl="2" w:tplc="6C428888">
      <w:start w:val="1"/>
      <w:numFmt w:val="decimal"/>
      <w:lvlText w:val=""/>
      <w:lvlJc w:val="start"/>
    </w:lvl>
    <w:lvl w:ilvl="3" w:tplc="3A60E92C">
      <w:start w:val="1"/>
      <w:numFmt w:val="decimal"/>
      <w:lvlText w:val=""/>
      <w:lvlJc w:val="start"/>
    </w:lvl>
    <w:lvl w:ilvl="4" w:tplc="E364048C">
      <w:start w:val="1"/>
      <w:numFmt w:val="decimal"/>
      <w:lvlText w:val=""/>
      <w:lvlJc w:val="start"/>
    </w:lvl>
    <w:lvl w:ilvl="5" w:tplc="DEE81578">
      <w:start w:val="1"/>
      <w:numFmt w:val="decimal"/>
      <w:lvlText w:val=""/>
      <w:lvlJc w:val="start"/>
    </w:lvl>
    <w:lvl w:ilvl="6" w:tplc="E788EB68">
      <w:start w:val="1"/>
      <w:numFmt w:val="decimal"/>
      <w:lvlText w:val=""/>
      <w:lvlJc w:val="start"/>
    </w:lvl>
    <w:lvl w:ilvl="7" w:tplc="8C94A782">
      <w:start w:val="1"/>
      <w:numFmt w:val="decimal"/>
      <w:lvlText w:val=""/>
      <w:lvlJc w:val="start"/>
    </w:lvl>
    <w:lvl w:ilvl="8" w:tplc="92D0AB96">
      <w:start w:val="1"/>
      <w:numFmt w:val="decimal"/>
      <w:lvlText w:val=""/>
      <w:lvlJc w:val="start"/>
    </w:lvl>
  </w:abstractNum>
  <w:abstractNum w:abstractNumId="59" w15:restartNumberingAfterBreak="0">
    <w:nsid w:val="4C184C09"/>
    <w:multiLevelType w:val="hybridMultilevel"/>
    <w:tmpl w:val="00000000"/>
    <w:lvl w:ilvl="0" w:tplc="99CA80E2">
      <w:start w:val="4"/>
      <w:numFmt w:val="decimal"/>
      <w:lvlText w:val="%1."/>
      <w:lvlJc w:val="end"/>
      <w:pPr>
        <w:keepLines/>
        <w:tabs>
          <w:tab w:val="num" w:pos="0pt"/>
        </w:tabs>
        <w:spacing w:before="12pt" w:after="12pt"/>
        <w:ind w:start="0pt" w:hanging="10.50pt"/>
        <w:jc w:val="start"/>
      </w:pPr>
      <w:rPr>
        <w:color w:val="404040"/>
        <w:sz w:val="21"/>
        <w:szCs w:val="21"/>
      </w:rPr>
    </w:lvl>
    <w:lvl w:ilvl="1" w:tplc="C6B6BD38">
      <w:start w:val="1"/>
      <w:numFmt w:val="decimal"/>
      <w:lvlText w:val=""/>
      <w:lvlJc w:val="start"/>
    </w:lvl>
    <w:lvl w:ilvl="2" w:tplc="A8020798">
      <w:start w:val="1"/>
      <w:numFmt w:val="decimal"/>
      <w:lvlText w:val=""/>
      <w:lvlJc w:val="start"/>
    </w:lvl>
    <w:lvl w:ilvl="3" w:tplc="BBAC5044">
      <w:start w:val="1"/>
      <w:numFmt w:val="decimal"/>
      <w:lvlText w:val=""/>
      <w:lvlJc w:val="start"/>
    </w:lvl>
    <w:lvl w:ilvl="4" w:tplc="C3F42220">
      <w:start w:val="1"/>
      <w:numFmt w:val="decimal"/>
      <w:lvlText w:val=""/>
      <w:lvlJc w:val="start"/>
    </w:lvl>
    <w:lvl w:ilvl="5" w:tplc="99909780">
      <w:start w:val="1"/>
      <w:numFmt w:val="decimal"/>
      <w:lvlText w:val=""/>
      <w:lvlJc w:val="start"/>
    </w:lvl>
    <w:lvl w:ilvl="6" w:tplc="9D704794">
      <w:start w:val="1"/>
      <w:numFmt w:val="decimal"/>
      <w:lvlText w:val=""/>
      <w:lvlJc w:val="start"/>
    </w:lvl>
    <w:lvl w:ilvl="7" w:tplc="8506B414">
      <w:start w:val="1"/>
      <w:numFmt w:val="decimal"/>
      <w:lvlText w:val=""/>
      <w:lvlJc w:val="start"/>
    </w:lvl>
    <w:lvl w:ilvl="8" w:tplc="0262A212">
      <w:start w:val="1"/>
      <w:numFmt w:val="decimal"/>
      <w:lvlText w:val=""/>
      <w:lvlJc w:val="start"/>
    </w:lvl>
  </w:abstractNum>
  <w:abstractNum w:abstractNumId="60" w15:restartNumberingAfterBreak="0">
    <w:nsid w:val="4C2BC75B"/>
    <w:multiLevelType w:val="hybridMultilevel"/>
    <w:tmpl w:val="00000000"/>
    <w:lvl w:ilvl="0" w:tplc="A25416EA">
      <w:start w:val="3"/>
      <w:numFmt w:val="decimal"/>
      <w:lvlText w:val="%1."/>
      <w:lvlJc w:val="end"/>
      <w:pPr>
        <w:keepLines/>
        <w:tabs>
          <w:tab w:val="num" w:pos="0pt"/>
        </w:tabs>
        <w:spacing w:before="12pt" w:after="12pt"/>
        <w:ind w:start="0pt" w:hanging="10.50pt"/>
        <w:jc w:val="start"/>
      </w:pPr>
      <w:rPr>
        <w:color w:val="404040"/>
        <w:sz w:val="21"/>
        <w:szCs w:val="21"/>
      </w:rPr>
    </w:lvl>
    <w:lvl w:ilvl="1" w:tplc="929E41E0">
      <w:start w:val="1"/>
      <w:numFmt w:val="decimal"/>
      <w:lvlText w:val=""/>
      <w:lvlJc w:val="start"/>
    </w:lvl>
    <w:lvl w:ilvl="2" w:tplc="C39E0528">
      <w:start w:val="1"/>
      <w:numFmt w:val="decimal"/>
      <w:lvlText w:val=""/>
      <w:lvlJc w:val="start"/>
    </w:lvl>
    <w:lvl w:ilvl="3" w:tplc="36887AAC">
      <w:start w:val="1"/>
      <w:numFmt w:val="decimal"/>
      <w:lvlText w:val=""/>
      <w:lvlJc w:val="start"/>
    </w:lvl>
    <w:lvl w:ilvl="4" w:tplc="828A6E96">
      <w:start w:val="1"/>
      <w:numFmt w:val="decimal"/>
      <w:lvlText w:val=""/>
      <w:lvlJc w:val="start"/>
    </w:lvl>
    <w:lvl w:ilvl="5" w:tplc="EE6C625E">
      <w:start w:val="1"/>
      <w:numFmt w:val="decimal"/>
      <w:lvlText w:val=""/>
      <w:lvlJc w:val="start"/>
    </w:lvl>
    <w:lvl w:ilvl="6" w:tplc="0E7892E0">
      <w:start w:val="1"/>
      <w:numFmt w:val="decimal"/>
      <w:lvlText w:val=""/>
      <w:lvlJc w:val="start"/>
    </w:lvl>
    <w:lvl w:ilvl="7" w:tplc="1E04F018">
      <w:start w:val="1"/>
      <w:numFmt w:val="decimal"/>
      <w:lvlText w:val=""/>
      <w:lvlJc w:val="start"/>
    </w:lvl>
    <w:lvl w:ilvl="8" w:tplc="493866E2">
      <w:start w:val="1"/>
      <w:numFmt w:val="decimal"/>
      <w:lvlText w:val=""/>
      <w:lvlJc w:val="start"/>
    </w:lvl>
  </w:abstractNum>
  <w:abstractNum w:abstractNumId="61" w15:restartNumberingAfterBreak="0">
    <w:nsid w:val="4DCA408F"/>
    <w:multiLevelType w:val="hybridMultilevel"/>
    <w:tmpl w:val="00000000"/>
    <w:lvl w:ilvl="0" w:tplc="92DC92E4">
      <w:start w:val="1"/>
      <w:numFmt w:val="decimal"/>
      <w:lvlText w:val="%1."/>
      <w:lvlJc w:val="end"/>
      <w:pPr>
        <w:keepLines/>
        <w:tabs>
          <w:tab w:val="num" w:pos="0pt"/>
        </w:tabs>
        <w:spacing w:before="12pt" w:after="12pt"/>
        <w:ind w:start="0pt" w:hanging="10.50pt"/>
        <w:jc w:val="start"/>
      </w:pPr>
      <w:rPr>
        <w:color w:val="404040"/>
        <w:sz w:val="21"/>
        <w:szCs w:val="21"/>
      </w:rPr>
    </w:lvl>
    <w:lvl w:ilvl="1" w:tplc="DFA69AB8">
      <w:start w:val="1"/>
      <w:numFmt w:val="decimal"/>
      <w:lvlText w:val=""/>
      <w:lvlJc w:val="start"/>
    </w:lvl>
    <w:lvl w:ilvl="2" w:tplc="F1526A22">
      <w:start w:val="1"/>
      <w:numFmt w:val="decimal"/>
      <w:lvlText w:val=""/>
      <w:lvlJc w:val="start"/>
    </w:lvl>
    <w:lvl w:ilvl="3" w:tplc="FD8C8AB8">
      <w:start w:val="1"/>
      <w:numFmt w:val="decimal"/>
      <w:lvlText w:val=""/>
      <w:lvlJc w:val="start"/>
    </w:lvl>
    <w:lvl w:ilvl="4" w:tplc="41BC256C">
      <w:start w:val="1"/>
      <w:numFmt w:val="decimal"/>
      <w:lvlText w:val=""/>
      <w:lvlJc w:val="start"/>
    </w:lvl>
    <w:lvl w:ilvl="5" w:tplc="0A2808B8">
      <w:start w:val="1"/>
      <w:numFmt w:val="decimal"/>
      <w:lvlText w:val=""/>
      <w:lvlJc w:val="start"/>
    </w:lvl>
    <w:lvl w:ilvl="6" w:tplc="E758BD16">
      <w:start w:val="1"/>
      <w:numFmt w:val="decimal"/>
      <w:lvlText w:val=""/>
      <w:lvlJc w:val="start"/>
    </w:lvl>
    <w:lvl w:ilvl="7" w:tplc="A41C680C">
      <w:start w:val="1"/>
      <w:numFmt w:val="decimal"/>
      <w:lvlText w:val=""/>
      <w:lvlJc w:val="start"/>
    </w:lvl>
    <w:lvl w:ilvl="8" w:tplc="F26CADF6">
      <w:start w:val="1"/>
      <w:numFmt w:val="decimal"/>
      <w:lvlText w:val=""/>
      <w:lvlJc w:val="start"/>
    </w:lvl>
  </w:abstractNum>
  <w:abstractNum w:abstractNumId="62" w15:restartNumberingAfterBreak="0">
    <w:nsid w:val="4F097D6B"/>
    <w:multiLevelType w:val="hybridMultilevel"/>
    <w:tmpl w:val="00000000"/>
    <w:lvl w:ilvl="0" w:tplc="3D94AB78">
      <w:start w:val="1"/>
      <w:numFmt w:val="decimal"/>
      <w:lvlText w:val="%1."/>
      <w:lvlJc w:val="end"/>
      <w:pPr>
        <w:keepLines/>
        <w:tabs>
          <w:tab w:val="num" w:pos="0pt"/>
        </w:tabs>
        <w:spacing w:before="12pt" w:after="12pt"/>
        <w:ind w:start="0pt" w:hanging="10.50pt"/>
        <w:jc w:val="start"/>
      </w:pPr>
      <w:rPr>
        <w:color w:val="404040"/>
        <w:sz w:val="21"/>
        <w:szCs w:val="21"/>
      </w:rPr>
    </w:lvl>
    <w:lvl w:ilvl="1" w:tplc="B45A7866">
      <w:start w:val="1"/>
      <w:numFmt w:val="decimal"/>
      <w:lvlText w:val=""/>
      <w:lvlJc w:val="start"/>
    </w:lvl>
    <w:lvl w:ilvl="2" w:tplc="8054871A">
      <w:start w:val="1"/>
      <w:numFmt w:val="decimal"/>
      <w:lvlText w:val=""/>
      <w:lvlJc w:val="start"/>
    </w:lvl>
    <w:lvl w:ilvl="3" w:tplc="95A458FA">
      <w:start w:val="1"/>
      <w:numFmt w:val="decimal"/>
      <w:lvlText w:val=""/>
      <w:lvlJc w:val="start"/>
    </w:lvl>
    <w:lvl w:ilvl="4" w:tplc="DCC897C0">
      <w:start w:val="1"/>
      <w:numFmt w:val="decimal"/>
      <w:lvlText w:val=""/>
      <w:lvlJc w:val="start"/>
    </w:lvl>
    <w:lvl w:ilvl="5" w:tplc="1E8C37AE">
      <w:start w:val="1"/>
      <w:numFmt w:val="decimal"/>
      <w:lvlText w:val=""/>
      <w:lvlJc w:val="start"/>
    </w:lvl>
    <w:lvl w:ilvl="6" w:tplc="8AB81F8A">
      <w:start w:val="1"/>
      <w:numFmt w:val="decimal"/>
      <w:lvlText w:val=""/>
      <w:lvlJc w:val="start"/>
    </w:lvl>
    <w:lvl w:ilvl="7" w:tplc="74B4BAA4">
      <w:start w:val="1"/>
      <w:numFmt w:val="decimal"/>
      <w:lvlText w:val=""/>
      <w:lvlJc w:val="start"/>
    </w:lvl>
    <w:lvl w:ilvl="8" w:tplc="C128CF5A">
      <w:start w:val="1"/>
      <w:numFmt w:val="decimal"/>
      <w:lvlText w:val=""/>
      <w:lvlJc w:val="start"/>
    </w:lvl>
  </w:abstractNum>
  <w:abstractNum w:abstractNumId="63" w15:restartNumberingAfterBreak="0">
    <w:nsid w:val="4F0CF0F8"/>
    <w:multiLevelType w:val="hybridMultilevel"/>
    <w:tmpl w:val="00000000"/>
    <w:lvl w:ilvl="0" w:tplc="48345DF8">
      <w:start w:val="1"/>
      <w:numFmt w:val="decimal"/>
      <w:lvlText w:val="%1."/>
      <w:lvlJc w:val="end"/>
      <w:pPr>
        <w:keepLines/>
        <w:tabs>
          <w:tab w:val="num" w:pos="0pt"/>
        </w:tabs>
        <w:ind w:start="0pt" w:hanging="10.50pt"/>
        <w:jc w:val="start"/>
      </w:pPr>
      <w:rPr>
        <w:color w:val="404040"/>
        <w:sz w:val="21"/>
        <w:szCs w:val="21"/>
      </w:rPr>
    </w:lvl>
    <w:lvl w:ilvl="1" w:tplc="904898B8">
      <w:start w:val="1"/>
      <w:numFmt w:val="decimal"/>
      <w:lvlText w:val=""/>
      <w:lvlJc w:val="start"/>
    </w:lvl>
    <w:lvl w:ilvl="2" w:tplc="5EE29B7A">
      <w:start w:val="1"/>
      <w:numFmt w:val="decimal"/>
      <w:lvlText w:val=""/>
      <w:lvlJc w:val="start"/>
    </w:lvl>
    <w:lvl w:ilvl="3" w:tplc="44DC1672">
      <w:start w:val="1"/>
      <w:numFmt w:val="decimal"/>
      <w:lvlText w:val=""/>
      <w:lvlJc w:val="start"/>
    </w:lvl>
    <w:lvl w:ilvl="4" w:tplc="7CB2346A">
      <w:start w:val="1"/>
      <w:numFmt w:val="decimal"/>
      <w:lvlText w:val=""/>
      <w:lvlJc w:val="start"/>
    </w:lvl>
    <w:lvl w:ilvl="5" w:tplc="4D36A0F6">
      <w:start w:val="1"/>
      <w:numFmt w:val="decimal"/>
      <w:lvlText w:val=""/>
      <w:lvlJc w:val="start"/>
    </w:lvl>
    <w:lvl w:ilvl="6" w:tplc="9286981A">
      <w:start w:val="1"/>
      <w:numFmt w:val="decimal"/>
      <w:lvlText w:val=""/>
      <w:lvlJc w:val="start"/>
    </w:lvl>
    <w:lvl w:ilvl="7" w:tplc="BFF82E60">
      <w:start w:val="1"/>
      <w:numFmt w:val="decimal"/>
      <w:lvlText w:val=""/>
      <w:lvlJc w:val="start"/>
    </w:lvl>
    <w:lvl w:ilvl="8" w:tplc="A28072B4">
      <w:start w:val="1"/>
      <w:numFmt w:val="decimal"/>
      <w:lvlText w:val=""/>
      <w:lvlJc w:val="start"/>
    </w:lvl>
  </w:abstractNum>
  <w:abstractNum w:abstractNumId="64" w15:restartNumberingAfterBreak="0">
    <w:nsid w:val="4F5EEBAF"/>
    <w:multiLevelType w:val="hybridMultilevel"/>
    <w:tmpl w:val="00000000"/>
    <w:lvl w:ilvl="0" w:tplc="1D1860D6">
      <w:start w:val="1"/>
      <w:numFmt w:val="decimal"/>
      <w:lvlText w:val=""/>
      <w:lvlJc w:val="start"/>
    </w:lvl>
    <w:lvl w:ilvl="1" w:tplc="5F268D0C">
      <w:start w:val="1"/>
      <w:numFmt w:val="decimal"/>
      <w:lvlText w:val=""/>
      <w:lvlJc w:val="start"/>
    </w:lvl>
    <w:lvl w:ilvl="2" w:tplc="B05E899C">
      <w:start w:val="1"/>
      <w:numFmt w:val="decimal"/>
      <w:lvlText w:val="%3."/>
      <w:lvlJc w:val="end"/>
      <w:pPr>
        <w:keepLines/>
        <w:tabs>
          <w:tab w:val="num" w:pos="0pt"/>
        </w:tabs>
        <w:ind w:start="0pt" w:hanging="10.50pt"/>
        <w:jc w:val="start"/>
      </w:pPr>
      <w:rPr>
        <w:color w:val="404040"/>
        <w:sz w:val="21"/>
        <w:szCs w:val="21"/>
      </w:rPr>
    </w:lvl>
    <w:lvl w:ilvl="3" w:tplc="9B58EEC4">
      <w:start w:val="1"/>
      <w:numFmt w:val="decimal"/>
      <w:lvlText w:val=""/>
      <w:lvlJc w:val="start"/>
    </w:lvl>
    <w:lvl w:ilvl="4" w:tplc="7604EFAC">
      <w:start w:val="1"/>
      <w:numFmt w:val="decimal"/>
      <w:lvlText w:val=""/>
      <w:lvlJc w:val="start"/>
    </w:lvl>
    <w:lvl w:ilvl="5" w:tplc="1CBE03B2">
      <w:start w:val="1"/>
      <w:numFmt w:val="decimal"/>
      <w:lvlText w:val=""/>
      <w:lvlJc w:val="start"/>
    </w:lvl>
    <w:lvl w:ilvl="6" w:tplc="04EC42C4">
      <w:start w:val="1"/>
      <w:numFmt w:val="decimal"/>
      <w:lvlText w:val=""/>
      <w:lvlJc w:val="start"/>
    </w:lvl>
    <w:lvl w:ilvl="7" w:tplc="C44C46C2">
      <w:start w:val="1"/>
      <w:numFmt w:val="decimal"/>
      <w:lvlText w:val=""/>
      <w:lvlJc w:val="start"/>
    </w:lvl>
    <w:lvl w:ilvl="8" w:tplc="F2B49176">
      <w:start w:val="1"/>
      <w:numFmt w:val="decimal"/>
      <w:lvlText w:val=""/>
      <w:lvlJc w:val="start"/>
    </w:lvl>
  </w:abstractNum>
  <w:abstractNum w:abstractNumId="65" w15:restartNumberingAfterBreak="0">
    <w:nsid w:val="4F709A9D"/>
    <w:multiLevelType w:val="hybridMultilevel"/>
    <w:tmpl w:val="00000000"/>
    <w:lvl w:ilvl="0" w:tplc="EBCA5F78">
      <w:start w:val="1"/>
      <w:numFmt w:val="decimal"/>
      <w:lvlText w:val=""/>
      <w:lvlJc w:val="start"/>
    </w:lvl>
    <w:lvl w:ilvl="1" w:tplc="15C442C6">
      <w:start w:val="6"/>
      <w:numFmt w:val="decimal"/>
      <w:lvlText w:val="%2."/>
      <w:lvlJc w:val="end"/>
      <w:pPr>
        <w:keepLines/>
        <w:tabs>
          <w:tab w:val="num" w:pos="0pt"/>
        </w:tabs>
        <w:ind w:start="0pt" w:hanging="10.50pt"/>
        <w:jc w:val="start"/>
      </w:pPr>
      <w:rPr>
        <w:color w:val="404040"/>
        <w:sz w:val="21"/>
        <w:szCs w:val="21"/>
      </w:rPr>
    </w:lvl>
    <w:lvl w:ilvl="2" w:tplc="F626B60A">
      <w:start w:val="1"/>
      <w:numFmt w:val="decimal"/>
      <w:lvlText w:val=""/>
      <w:lvlJc w:val="start"/>
    </w:lvl>
    <w:lvl w:ilvl="3" w:tplc="3A60F53C">
      <w:start w:val="1"/>
      <w:numFmt w:val="decimal"/>
      <w:lvlText w:val=""/>
      <w:lvlJc w:val="start"/>
    </w:lvl>
    <w:lvl w:ilvl="4" w:tplc="C032E8C6">
      <w:start w:val="1"/>
      <w:numFmt w:val="decimal"/>
      <w:lvlText w:val=""/>
      <w:lvlJc w:val="start"/>
    </w:lvl>
    <w:lvl w:ilvl="5" w:tplc="89980AD0">
      <w:start w:val="1"/>
      <w:numFmt w:val="decimal"/>
      <w:lvlText w:val=""/>
      <w:lvlJc w:val="start"/>
    </w:lvl>
    <w:lvl w:ilvl="6" w:tplc="28AC9948">
      <w:start w:val="1"/>
      <w:numFmt w:val="decimal"/>
      <w:lvlText w:val=""/>
      <w:lvlJc w:val="start"/>
    </w:lvl>
    <w:lvl w:ilvl="7" w:tplc="CD720C6A">
      <w:start w:val="1"/>
      <w:numFmt w:val="decimal"/>
      <w:lvlText w:val=""/>
      <w:lvlJc w:val="start"/>
    </w:lvl>
    <w:lvl w:ilvl="8" w:tplc="C2409678">
      <w:start w:val="1"/>
      <w:numFmt w:val="decimal"/>
      <w:lvlText w:val=""/>
      <w:lvlJc w:val="start"/>
    </w:lvl>
  </w:abstractNum>
  <w:abstractNum w:abstractNumId="66" w15:restartNumberingAfterBreak="0">
    <w:nsid w:val="501B9ED0"/>
    <w:multiLevelType w:val="hybridMultilevel"/>
    <w:tmpl w:val="00000000"/>
    <w:lvl w:ilvl="0" w:tplc="F490D020">
      <w:start w:val="1"/>
      <w:numFmt w:val="decimal"/>
      <w:lvlText w:val=""/>
      <w:lvlJc w:val="start"/>
    </w:lvl>
    <w:lvl w:ilvl="1" w:tplc="DE3A12EC">
      <w:start w:val="4"/>
      <w:numFmt w:val="decimal"/>
      <w:lvlText w:val="%2."/>
      <w:lvlJc w:val="end"/>
      <w:pPr>
        <w:keepLines/>
        <w:tabs>
          <w:tab w:val="num" w:pos="0pt"/>
        </w:tabs>
        <w:ind w:start="0pt" w:hanging="10.50pt"/>
        <w:jc w:val="start"/>
      </w:pPr>
      <w:rPr>
        <w:color w:val="404040"/>
        <w:sz w:val="21"/>
        <w:szCs w:val="21"/>
      </w:rPr>
    </w:lvl>
    <w:lvl w:ilvl="2" w:tplc="504E4802">
      <w:start w:val="1"/>
      <w:numFmt w:val="decimal"/>
      <w:lvlText w:val=""/>
      <w:lvlJc w:val="start"/>
    </w:lvl>
    <w:lvl w:ilvl="3" w:tplc="C58876C2">
      <w:start w:val="1"/>
      <w:numFmt w:val="decimal"/>
      <w:lvlText w:val=""/>
      <w:lvlJc w:val="start"/>
    </w:lvl>
    <w:lvl w:ilvl="4" w:tplc="587C0038">
      <w:start w:val="1"/>
      <w:numFmt w:val="decimal"/>
      <w:lvlText w:val=""/>
      <w:lvlJc w:val="start"/>
    </w:lvl>
    <w:lvl w:ilvl="5" w:tplc="C7022484">
      <w:start w:val="1"/>
      <w:numFmt w:val="decimal"/>
      <w:lvlText w:val=""/>
      <w:lvlJc w:val="start"/>
    </w:lvl>
    <w:lvl w:ilvl="6" w:tplc="2BCA5978">
      <w:start w:val="1"/>
      <w:numFmt w:val="decimal"/>
      <w:lvlText w:val=""/>
      <w:lvlJc w:val="start"/>
    </w:lvl>
    <w:lvl w:ilvl="7" w:tplc="E7EAAB0E">
      <w:start w:val="1"/>
      <w:numFmt w:val="decimal"/>
      <w:lvlText w:val=""/>
      <w:lvlJc w:val="start"/>
    </w:lvl>
    <w:lvl w:ilvl="8" w:tplc="AFE2EA70">
      <w:start w:val="1"/>
      <w:numFmt w:val="decimal"/>
      <w:lvlText w:val=""/>
      <w:lvlJc w:val="start"/>
    </w:lvl>
  </w:abstractNum>
  <w:abstractNum w:abstractNumId="67" w15:restartNumberingAfterBreak="0">
    <w:nsid w:val="503C1544"/>
    <w:multiLevelType w:val="hybridMultilevel"/>
    <w:tmpl w:val="00000000"/>
    <w:lvl w:ilvl="0" w:tplc="BD38C7CE">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B84A6CEA">
      <w:start w:val="1"/>
      <w:numFmt w:val="decimal"/>
      <w:lvlText w:val=""/>
      <w:lvlJc w:val="start"/>
    </w:lvl>
    <w:lvl w:ilvl="2" w:tplc="CD085BAE">
      <w:start w:val="1"/>
      <w:numFmt w:val="decimal"/>
      <w:lvlText w:val=""/>
      <w:lvlJc w:val="start"/>
    </w:lvl>
    <w:lvl w:ilvl="3" w:tplc="7F4AA672">
      <w:start w:val="1"/>
      <w:numFmt w:val="decimal"/>
      <w:lvlText w:val=""/>
      <w:lvlJc w:val="start"/>
    </w:lvl>
    <w:lvl w:ilvl="4" w:tplc="F1829254">
      <w:start w:val="1"/>
      <w:numFmt w:val="decimal"/>
      <w:lvlText w:val=""/>
      <w:lvlJc w:val="start"/>
    </w:lvl>
    <w:lvl w:ilvl="5" w:tplc="3D426B92">
      <w:start w:val="1"/>
      <w:numFmt w:val="decimal"/>
      <w:lvlText w:val=""/>
      <w:lvlJc w:val="start"/>
    </w:lvl>
    <w:lvl w:ilvl="6" w:tplc="224AC682">
      <w:start w:val="1"/>
      <w:numFmt w:val="decimal"/>
      <w:lvlText w:val=""/>
      <w:lvlJc w:val="start"/>
    </w:lvl>
    <w:lvl w:ilvl="7" w:tplc="F0301FEA">
      <w:start w:val="1"/>
      <w:numFmt w:val="decimal"/>
      <w:lvlText w:val=""/>
      <w:lvlJc w:val="start"/>
    </w:lvl>
    <w:lvl w:ilvl="8" w:tplc="D6528E6C">
      <w:start w:val="1"/>
      <w:numFmt w:val="decimal"/>
      <w:lvlText w:val=""/>
      <w:lvlJc w:val="start"/>
    </w:lvl>
  </w:abstractNum>
  <w:abstractNum w:abstractNumId="68" w15:restartNumberingAfterBreak="0">
    <w:nsid w:val="503FF966"/>
    <w:multiLevelType w:val="hybridMultilevel"/>
    <w:tmpl w:val="00000000"/>
    <w:lvl w:ilvl="0" w:tplc="4C5AA2C2">
      <w:start w:val="1"/>
      <w:numFmt w:val="decimal"/>
      <w:lvlText w:val=""/>
      <w:lvlJc w:val="start"/>
    </w:lvl>
    <w:lvl w:ilvl="1" w:tplc="91FE635E">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2" w:tplc="63CC1494">
      <w:start w:val="1"/>
      <w:numFmt w:val="decimal"/>
      <w:lvlText w:val=""/>
      <w:lvlJc w:val="start"/>
    </w:lvl>
    <w:lvl w:ilvl="3" w:tplc="DD409006">
      <w:start w:val="1"/>
      <w:numFmt w:val="decimal"/>
      <w:lvlText w:val=""/>
      <w:lvlJc w:val="start"/>
    </w:lvl>
    <w:lvl w:ilvl="4" w:tplc="D7A8EB2A">
      <w:start w:val="1"/>
      <w:numFmt w:val="decimal"/>
      <w:lvlText w:val=""/>
      <w:lvlJc w:val="start"/>
    </w:lvl>
    <w:lvl w:ilvl="5" w:tplc="334071BE">
      <w:start w:val="1"/>
      <w:numFmt w:val="decimal"/>
      <w:lvlText w:val=""/>
      <w:lvlJc w:val="start"/>
    </w:lvl>
    <w:lvl w:ilvl="6" w:tplc="ED58E3A8">
      <w:start w:val="1"/>
      <w:numFmt w:val="decimal"/>
      <w:lvlText w:val=""/>
      <w:lvlJc w:val="start"/>
    </w:lvl>
    <w:lvl w:ilvl="7" w:tplc="368AD636">
      <w:start w:val="1"/>
      <w:numFmt w:val="decimal"/>
      <w:lvlText w:val=""/>
      <w:lvlJc w:val="start"/>
    </w:lvl>
    <w:lvl w:ilvl="8" w:tplc="50DEDDE0">
      <w:start w:val="1"/>
      <w:numFmt w:val="decimal"/>
      <w:lvlText w:val=""/>
      <w:lvlJc w:val="start"/>
    </w:lvl>
  </w:abstractNum>
  <w:abstractNum w:abstractNumId="69" w15:restartNumberingAfterBreak="0">
    <w:nsid w:val="51DF85B2"/>
    <w:multiLevelType w:val="hybridMultilevel"/>
    <w:tmpl w:val="00000000"/>
    <w:lvl w:ilvl="0" w:tplc="055E385E">
      <w:start w:val="1"/>
      <w:numFmt w:val="decimal"/>
      <w:lvlText w:val=""/>
      <w:lvlJc w:val="start"/>
    </w:lvl>
    <w:lvl w:ilvl="1" w:tplc="F2460B12">
      <w:start w:val="1"/>
      <w:numFmt w:val="decimal"/>
      <w:lvlText w:val="%2."/>
      <w:lvlJc w:val="end"/>
      <w:pPr>
        <w:keepLines/>
        <w:tabs>
          <w:tab w:val="num" w:pos="0pt"/>
        </w:tabs>
        <w:ind w:start="0pt" w:hanging="10.50pt"/>
        <w:jc w:val="start"/>
      </w:pPr>
      <w:rPr>
        <w:color w:val="404040"/>
        <w:sz w:val="21"/>
        <w:szCs w:val="21"/>
      </w:rPr>
    </w:lvl>
    <w:lvl w:ilvl="2" w:tplc="28B891A8">
      <w:start w:val="1"/>
      <w:numFmt w:val="decimal"/>
      <w:lvlText w:val=""/>
      <w:lvlJc w:val="start"/>
    </w:lvl>
    <w:lvl w:ilvl="3" w:tplc="3F669C1A">
      <w:start w:val="1"/>
      <w:numFmt w:val="decimal"/>
      <w:lvlText w:val=""/>
      <w:lvlJc w:val="start"/>
    </w:lvl>
    <w:lvl w:ilvl="4" w:tplc="03F8BDDE">
      <w:start w:val="1"/>
      <w:numFmt w:val="decimal"/>
      <w:lvlText w:val=""/>
      <w:lvlJc w:val="start"/>
    </w:lvl>
    <w:lvl w:ilvl="5" w:tplc="A44220A4">
      <w:start w:val="1"/>
      <w:numFmt w:val="decimal"/>
      <w:lvlText w:val=""/>
      <w:lvlJc w:val="start"/>
    </w:lvl>
    <w:lvl w:ilvl="6" w:tplc="8E642B84">
      <w:start w:val="1"/>
      <w:numFmt w:val="decimal"/>
      <w:lvlText w:val=""/>
      <w:lvlJc w:val="start"/>
    </w:lvl>
    <w:lvl w:ilvl="7" w:tplc="EE20D6E2">
      <w:start w:val="1"/>
      <w:numFmt w:val="decimal"/>
      <w:lvlText w:val=""/>
      <w:lvlJc w:val="start"/>
    </w:lvl>
    <w:lvl w:ilvl="8" w:tplc="5424710C">
      <w:start w:val="1"/>
      <w:numFmt w:val="decimal"/>
      <w:lvlText w:val=""/>
      <w:lvlJc w:val="start"/>
    </w:lvl>
  </w:abstractNum>
  <w:abstractNum w:abstractNumId="70" w15:restartNumberingAfterBreak="0">
    <w:nsid w:val="5369760B"/>
    <w:multiLevelType w:val="hybridMultilevel"/>
    <w:tmpl w:val="00000000"/>
    <w:lvl w:ilvl="0" w:tplc="10DAFA32">
      <w:start w:val="4"/>
      <w:numFmt w:val="decimal"/>
      <w:lvlText w:val="%1."/>
      <w:lvlJc w:val="end"/>
      <w:pPr>
        <w:keepLines/>
        <w:tabs>
          <w:tab w:val="num" w:pos="0pt"/>
        </w:tabs>
        <w:spacing w:before="12pt" w:after="12pt"/>
        <w:ind w:start="0pt" w:hanging="10.50pt"/>
        <w:jc w:val="start"/>
      </w:pPr>
      <w:rPr>
        <w:color w:val="404040"/>
        <w:sz w:val="21"/>
        <w:szCs w:val="21"/>
      </w:rPr>
    </w:lvl>
    <w:lvl w:ilvl="1" w:tplc="0DE0AAAA">
      <w:start w:val="1"/>
      <w:numFmt w:val="decimal"/>
      <w:lvlText w:val=""/>
      <w:lvlJc w:val="start"/>
    </w:lvl>
    <w:lvl w:ilvl="2" w:tplc="A87C2094">
      <w:start w:val="1"/>
      <w:numFmt w:val="decimal"/>
      <w:lvlText w:val=""/>
      <w:lvlJc w:val="start"/>
    </w:lvl>
    <w:lvl w:ilvl="3" w:tplc="1DB4DA66">
      <w:start w:val="1"/>
      <w:numFmt w:val="decimal"/>
      <w:lvlText w:val=""/>
      <w:lvlJc w:val="start"/>
    </w:lvl>
    <w:lvl w:ilvl="4" w:tplc="1960F6C0">
      <w:start w:val="1"/>
      <w:numFmt w:val="decimal"/>
      <w:lvlText w:val=""/>
      <w:lvlJc w:val="start"/>
    </w:lvl>
    <w:lvl w:ilvl="5" w:tplc="BF666332">
      <w:start w:val="1"/>
      <w:numFmt w:val="decimal"/>
      <w:lvlText w:val=""/>
      <w:lvlJc w:val="start"/>
    </w:lvl>
    <w:lvl w:ilvl="6" w:tplc="EC5AD8F8">
      <w:start w:val="1"/>
      <w:numFmt w:val="decimal"/>
      <w:lvlText w:val=""/>
      <w:lvlJc w:val="start"/>
    </w:lvl>
    <w:lvl w:ilvl="7" w:tplc="2B3C0A0A">
      <w:start w:val="1"/>
      <w:numFmt w:val="decimal"/>
      <w:lvlText w:val=""/>
      <w:lvlJc w:val="start"/>
    </w:lvl>
    <w:lvl w:ilvl="8" w:tplc="7F8218D8">
      <w:start w:val="1"/>
      <w:numFmt w:val="decimal"/>
      <w:lvlText w:val=""/>
      <w:lvlJc w:val="start"/>
    </w:lvl>
  </w:abstractNum>
  <w:abstractNum w:abstractNumId="71" w15:restartNumberingAfterBreak="0">
    <w:nsid w:val="53D6D685"/>
    <w:multiLevelType w:val="hybridMultilevel"/>
    <w:tmpl w:val="00000000"/>
    <w:lvl w:ilvl="0" w:tplc="B9D6EDEC">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2A36DB60">
      <w:start w:val="1"/>
      <w:numFmt w:val="decimal"/>
      <w:lvlText w:val=""/>
      <w:lvlJc w:val="start"/>
    </w:lvl>
    <w:lvl w:ilvl="2" w:tplc="75B07CC2">
      <w:start w:val="1"/>
      <w:numFmt w:val="decimal"/>
      <w:lvlText w:val=""/>
      <w:lvlJc w:val="start"/>
    </w:lvl>
    <w:lvl w:ilvl="3" w:tplc="C5B66248">
      <w:start w:val="1"/>
      <w:numFmt w:val="decimal"/>
      <w:lvlText w:val=""/>
      <w:lvlJc w:val="start"/>
    </w:lvl>
    <w:lvl w:ilvl="4" w:tplc="CEE486DA">
      <w:start w:val="1"/>
      <w:numFmt w:val="decimal"/>
      <w:lvlText w:val=""/>
      <w:lvlJc w:val="start"/>
    </w:lvl>
    <w:lvl w:ilvl="5" w:tplc="C1E2A78E">
      <w:start w:val="1"/>
      <w:numFmt w:val="decimal"/>
      <w:lvlText w:val=""/>
      <w:lvlJc w:val="start"/>
    </w:lvl>
    <w:lvl w:ilvl="6" w:tplc="62AA932A">
      <w:start w:val="1"/>
      <w:numFmt w:val="decimal"/>
      <w:lvlText w:val=""/>
      <w:lvlJc w:val="start"/>
    </w:lvl>
    <w:lvl w:ilvl="7" w:tplc="202CAEC6">
      <w:start w:val="1"/>
      <w:numFmt w:val="decimal"/>
      <w:lvlText w:val=""/>
      <w:lvlJc w:val="start"/>
    </w:lvl>
    <w:lvl w:ilvl="8" w:tplc="5342A3FA">
      <w:start w:val="1"/>
      <w:numFmt w:val="decimal"/>
      <w:lvlText w:val=""/>
      <w:lvlJc w:val="start"/>
    </w:lvl>
  </w:abstractNum>
  <w:abstractNum w:abstractNumId="72" w15:restartNumberingAfterBreak="0">
    <w:nsid w:val="54E3B9B8"/>
    <w:multiLevelType w:val="hybridMultilevel"/>
    <w:tmpl w:val="00000000"/>
    <w:lvl w:ilvl="0" w:tplc="D376E60E">
      <w:start w:val="1"/>
      <w:numFmt w:val="decimal"/>
      <w:lvlText w:val=""/>
      <w:lvlJc w:val="start"/>
    </w:lvl>
    <w:lvl w:ilvl="1" w:tplc="5068377A">
      <w:start w:val="2"/>
      <w:numFmt w:val="decimal"/>
      <w:lvlText w:val="%2."/>
      <w:lvlJc w:val="end"/>
      <w:pPr>
        <w:keepLines/>
        <w:tabs>
          <w:tab w:val="num" w:pos="0pt"/>
        </w:tabs>
        <w:ind w:start="0pt" w:hanging="10.50pt"/>
        <w:jc w:val="start"/>
      </w:pPr>
      <w:rPr>
        <w:color w:val="404040"/>
        <w:sz w:val="21"/>
        <w:szCs w:val="21"/>
      </w:rPr>
    </w:lvl>
    <w:lvl w:ilvl="2" w:tplc="92425C76">
      <w:start w:val="1"/>
      <w:numFmt w:val="decimal"/>
      <w:lvlText w:val=""/>
      <w:lvlJc w:val="start"/>
    </w:lvl>
    <w:lvl w:ilvl="3" w:tplc="B330B334">
      <w:start w:val="1"/>
      <w:numFmt w:val="decimal"/>
      <w:lvlText w:val=""/>
      <w:lvlJc w:val="start"/>
    </w:lvl>
    <w:lvl w:ilvl="4" w:tplc="7988DBF8">
      <w:start w:val="1"/>
      <w:numFmt w:val="decimal"/>
      <w:lvlText w:val=""/>
      <w:lvlJc w:val="start"/>
    </w:lvl>
    <w:lvl w:ilvl="5" w:tplc="53B829B8">
      <w:start w:val="1"/>
      <w:numFmt w:val="decimal"/>
      <w:lvlText w:val=""/>
      <w:lvlJc w:val="start"/>
    </w:lvl>
    <w:lvl w:ilvl="6" w:tplc="FF085CD0">
      <w:start w:val="1"/>
      <w:numFmt w:val="decimal"/>
      <w:lvlText w:val=""/>
      <w:lvlJc w:val="start"/>
    </w:lvl>
    <w:lvl w:ilvl="7" w:tplc="32847E58">
      <w:start w:val="1"/>
      <w:numFmt w:val="decimal"/>
      <w:lvlText w:val=""/>
      <w:lvlJc w:val="start"/>
    </w:lvl>
    <w:lvl w:ilvl="8" w:tplc="7C7ADBCA">
      <w:start w:val="1"/>
      <w:numFmt w:val="decimal"/>
      <w:lvlText w:val=""/>
      <w:lvlJc w:val="start"/>
    </w:lvl>
  </w:abstractNum>
  <w:abstractNum w:abstractNumId="73" w15:restartNumberingAfterBreak="0">
    <w:nsid w:val="55045A85"/>
    <w:multiLevelType w:val="hybridMultilevel"/>
    <w:tmpl w:val="00000000"/>
    <w:lvl w:ilvl="0" w:tplc="C89A75F2">
      <w:start w:val="1"/>
      <w:numFmt w:val="decimal"/>
      <w:lvlText w:val=""/>
      <w:lvlJc w:val="start"/>
    </w:lvl>
    <w:lvl w:ilvl="1" w:tplc="2D12556C">
      <w:start w:val="1"/>
      <w:numFmt w:val="decimal"/>
      <w:lvlText w:val=""/>
      <w:lvlJc w:val="start"/>
    </w:lvl>
    <w:lvl w:ilvl="2" w:tplc="9A040F0E">
      <w:start w:val="1"/>
      <w:numFmt w:val="decimal"/>
      <w:lvlText w:val="%3."/>
      <w:lvlJc w:val="end"/>
      <w:pPr>
        <w:keepLines/>
        <w:tabs>
          <w:tab w:val="num" w:pos="0pt"/>
        </w:tabs>
        <w:ind w:start="0pt" w:hanging="10.50pt"/>
        <w:jc w:val="start"/>
      </w:pPr>
      <w:rPr>
        <w:color w:val="404040"/>
        <w:sz w:val="21"/>
        <w:szCs w:val="21"/>
      </w:rPr>
    </w:lvl>
    <w:lvl w:ilvl="3" w:tplc="040EEA1E">
      <w:start w:val="1"/>
      <w:numFmt w:val="decimal"/>
      <w:lvlText w:val=""/>
      <w:lvlJc w:val="start"/>
    </w:lvl>
    <w:lvl w:ilvl="4" w:tplc="3CE8107C">
      <w:start w:val="1"/>
      <w:numFmt w:val="decimal"/>
      <w:lvlText w:val=""/>
      <w:lvlJc w:val="start"/>
    </w:lvl>
    <w:lvl w:ilvl="5" w:tplc="A2EA9D94">
      <w:start w:val="1"/>
      <w:numFmt w:val="decimal"/>
      <w:lvlText w:val=""/>
      <w:lvlJc w:val="start"/>
    </w:lvl>
    <w:lvl w:ilvl="6" w:tplc="BD4CA24E">
      <w:start w:val="1"/>
      <w:numFmt w:val="decimal"/>
      <w:lvlText w:val=""/>
      <w:lvlJc w:val="start"/>
    </w:lvl>
    <w:lvl w:ilvl="7" w:tplc="0A84C018">
      <w:start w:val="1"/>
      <w:numFmt w:val="decimal"/>
      <w:lvlText w:val=""/>
      <w:lvlJc w:val="start"/>
    </w:lvl>
    <w:lvl w:ilvl="8" w:tplc="F8A44F0A">
      <w:start w:val="1"/>
      <w:numFmt w:val="decimal"/>
      <w:lvlText w:val=""/>
      <w:lvlJc w:val="start"/>
    </w:lvl>
  </w:abstractNum>
  <w:abstractNum w:abstractNumId="74" w15:restartNumberingAfterBreak="0">
    <w:nsid w:val="56EC4B26"/>
    <w:multiLevelType w:val="hybridMultilevel"/>
    <w:tmpl w:val="00000000"/>
    <w:lvl w:ilvl="0" w:tplc="4094EF0C">
      <w:start w:val="4"/>
      <w:numFmt w:val="decimal"/>
      <w:lvlText w:val="%1."/>
      <w:lvlJc w:val="end"/>
      <w:pPr>
        <w:keepLines/>
        <w:tabs>
          <w:tab w:val="num" w:pos="0pt"/>
        </w:tabs>
        <w:spacing w:before="12pt" w:after="12pt"/>
        <w:ind w:start="0pt" w:hanging="10.50pt"/>
        <w:jc w:val="start"/>
      </w:pPr>
      <w:rPr>
        <w:color w:val="404040"/>
        <w:sz w:val="21"/>
        <w:szCs w:val="21"/>
      </w:rPr>
    </w:lvl>
    <w:lvl w:ilvl="1" w:tplc="67F4703A">
      <w:start w:val="1"/>
      <w:numFmt w:val="decimal"/>
      <w:lvlText w:val=""/>
      <w:lvlJc w:val="start"/>
    </w:lvl>
    <w:lvl w:ilvl="2" w:tplc="B93CA908">
      <w:start w:val="1"/>
      <w:numFmt w:val="decimal"/>
      <w:lvlText w:val=""/>
      <w:lvlJc w:val="start"/>
    </w:lvl>
    <w:lvl w:ilvl="3" w:tplc="1750B5EA">
      <w:start w:val="1"/>
      <w:numFmt w:val="decimal"/>
      <w:lvlText w:val=""/>
      <w:lvlJc w:val="start"/>
    </w:lvl>
    <w:lvl w:ilvl="4" w:tplc="81482BBA">
      <w:start w:val="1"/>
      <w:numFmt w:val="decimal"/>
      <w:lvlText w:val=""/>
      <w:lvlJc w:val="start"/>
    </w:lvl>
    <w:lvl w:ilvl="5" w:tplc="CA8E2A60">
      <w:start w:val="1"/>
      <w:numFmt w:val="decimal"/>
      <w:lvlText w:val=""/>
      <w:lvlJc w:val="start"/>
    </w:lvl>
    <w:lvl w:ilvl="6" w:tplc="17F43312">
      <w:start w:val="1"/>
      <w:numFmt w:val="decimal"/>
      <w:lvlText w:val=""/>
      <w:lvlJc w:val="start"/>
    </w:lvl>
    <w:lvl w:ilvl="7" w:tplc="B8DE9C3C">
      <w:start w:val="1"/>
      <w:numFmt w:val="decimal"/>
      <w:lvlText w:val=""/>
      <w:lvlJc w:val="start"/>
    </w:lvl>
    <w:lvl w:ilvl="8" w:tplc="32CC41B0">
      <w:start w:val="1"/>
      <w:numFmt w:val="decimal"/>
      <w:lvlText w:val=""/>
      <w:lvlJc w:val="start"/>
    </w:lvl>
  </w:abstractNum>
  <w:abstractNum w:abstractNumId="75" w15:restartNumberingAfterBreak="0">
    <w:nsid w:val="58168492"/>
    <w:multiLevelType w:val="hybridMultilevel"/>
    <w:tmpl w:val="00000000"/>
    <w:lvl w:ilvl="0" w:tplc="F56E0E74">
      <w:start w:val="1"/>
      <w:numFmt w:val="decimal"/>
      <w:lvlText w:val=""/>
      <w:lvlJc w:val="start"/>
    </w:lvl>
    <w:lvl w:ilvl="1" w:tplc="C4F466D4">
      <w:start w:val="1"/>
      <w:numFmt w:val="decimal"/>
      <w:lvlText w:val="%2."/>
      <w:lvlJc w:val="end"/>
      <w:pPr>
        <w:keepLines/>
        <w:tabs>
          <w:tab w:val="num" w:pos="37.50pt"/>
        </w:tabs>
        <w:ind w:start="37.50pt" w:hanging="10.50pt"/>
        <w:jc w:val="start"/>
      </w:pPr>
      <w:rPr>
        <w:color w:val="404040"/>
        <w:sz w:val="21"/>
        <w:szCs w:val="21"/>
      </w:rPr>
    </w:lvl>
    <w:lvl w:ilvl="2" w:tplc="662C0264">
      <w:start w:val="1"/>
      <w:numFmt w:val="decimal"/>
      <w:lvlText w:val=""/>
      <w:lvlJc w:val="start"/>
    </w:lvl>
    <w:lvl w:ilvl="3" w:tplc="1FE62C1C">
      <w:start w:val="1"/>
      <w:numFmt w:val="decimal"/>
      <w:lvlText w:val=""/>
      <w:lvlJc w:val="start"/>
    </w:lvl>
    <w:lvl w:ilvl="4" w:tplc="845C2C08">
      <w:start w:val="1"/>
      <w:numFmt w:val="decimal"/>
      <w:lvlText w:val=""/>
      <w:lvlJc w:val="start"/>
    </w:lvl>
    <w:lvl w:ilvl="5" w:tplc="9DE24ECE">
      <w:start w:val="1"/>
      <w:numFmt w:val="decimal"/>
      <w:lvlText w:val=""/>
      <w:lvlJc w:val="start"/>
    </w:lvl>
    <w:lvl w:ilvl="6" w:tplc="C1520290">
      <w:start w:val="1"/>
      <w:numFmt w:val="decimal"/>
      <w:lvlText w:val=""/>
      <w:lvlJc w:val="start"/>
    </w:lvl>
    <w:lvl w:ilvl="7" w:tplc="B402420C">
      <w:start w:val="1"/>
      <w:numFmt w:val="decimal"/>
      <w:lvlText w:val=""/>
      <w:lvlJc w:val="start"/>
    </w:lvl>
    <w:lvl w:ilvl="8" w:tplc="5666DCD8">
      <w:start w:val="1"/>
      <w:numFmt w:val="decimal"/>
      <w:lvlText w:val=""/>
      <w:lvlJc w:val="start"/>
    </w:lvl>
  </w:abstractNum>
  <w:abstractNum w:abstractNumId="76" w15:restartNumberingAfterBreak="0">
    <w:nsid w:val="596BC783"/>
    <w:multiLevelType w:val="hybridMultilevel"/>
    <w:tmpl w:val="00000000"/>
    <w:lvl w:ilvl="0" w:tplc="7CB4718E">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EE5E3D98">
      <w:start w:val="1"/>
      <w:numFmt w:val="decimal"/>
      <w:lvlText w:val=""/>
      <w:lvlJc w:val="start"/>
    </w:lvl>
    <w:lvl w:ilvl="2" w:tplc="7BC6BB54">
      <w:start w:val="1"/>
      <w:numFmt w:val="decimal"/>
      <w:lvlText w:val=""/>
      <w:lvlJc w:val="start"/>
    </w:lvl>
    <w:lvl w:ilvl="3" w:tplc="3FEA6194">
      <w:start w:val="1"/>
      <w:numFmt w:val="decimal"/>
      <w:lvlText w:val=""/>
      <w:lvlJc w:val="start"/>
    </w:lvl>
    <w:lvl w:ilvl="4" w:tplc="F60A8732">
      <w:start w:val="1"/>
      <w:numFmt w:val="decimal"/>
      <w:lvlText w:val=""/>
      <w:lvlJc w:val="start"/>
    </w:lvl>
    <w:lvl w:ilvl="5" w:tplc="F614E1A8">
      <w:start w:val="1"/>
      <w:numFmt w:val="decimal"/>
      <w:lvlText w:val=""/>
      <w:lvlJc w:val="start"/>
    </w:lvl>
    <w:lvl w:ilvl="6" w:tplc="817269BE">
      <w:start w:val="1"/>
      <w:numFmt w:val="decimal"/>
      <w:lvlText w:val=""/>
      <w:lvlJc w:val="start"/>
    </w:lvl>
    <w:lvl w:ilvl="7" w:tplc="05DABE84">
      <w:start w:val="1"/>
      <w:numFmt w:val="decimal"/>
      <w:lvlText w:val=""/>
      <w:lvlJc w:val="start"/>
    </w:lvl>
    <w:lvl w:ilvl="8" w:tplc="50FA171E">
      <w:start w:val="1"/>
      <w:numFmt w:val="decimal"/>
      <w:lvlText w:val=""/>
      <w:lvlJc w:val="start"/>
    </w:lvl>
  </w:abstractNum>
  <w:abstractNum w:abstractNumId="77" w15:restartNumberingAfterBreak="0">
    <w:nsid w:val="5B404DB2"/>
    <w:multiLevelType w:val="hybridMultilevel"/>
    <w:tmpl w:val="00000000"/>
    <w:lvl w:ilvl="0" w:tplc="C680B210">
      <w:start w:val="1"/>
      <w:numFmt w:val="decimal"/>
      <w:lvlText w:val=""/>
      <w:lvlJc w:val="start"/>
    </w:lvl>
    <w:lvl w:ilvl="1" w:tplc="A63A6F6E">
      <w:start w:val="1"/>
      <w:numFmt w:val="decimal"/>
      <w:lvlText w:val=""/>
      <w:lvlJc w:val="start"/>
    </w:lvl>
    <w:lvl w:ilvl="2" w:tplc="59FC97F0">
      <w:start w:val="1"/>
      <w:numFmt w:val="decimal"/>
      <w:lvlText w:val="%3."/>
      <w:lvlJc w:val="end"/>
      <w:pPr>
        <w:keepLines/>
        <w:tabs>
          <w:tab w:val="num" w:pos="0pt"/>
        </w:tabs>
        <w:ind w:start="0pt" w:hanging="10.50pt"/>
        <w:jc w:val="start"/>
      </w:pPr>
      <w:rPr>
        <w:color w:val="404040"/>
        <w:sz w:val="21"/>
        <w:szCs w:val="21"/>
      </w:rPr>
    </w:lvl>
    <w:lvl w:ilvl="3" w:tplc="568A720E">
      <w:start w:val="1"/>
      <w:numFmt w:val="decimal"/>
      <w:lvlText w:val=""/>
      <w:lvlJc w:val="start"/>
    </w:lvl>
    <w:lvl w:ilvl="4" w:tplc="E8FCB80C">
      <w:start w:val="1"/>
      <w:numFmt w:val="decimal"/>
      <w:lvlText w:val=""/>
      <w:lvlJc w:val="start"/>
    </w:lvl>
    <w:lvl w:ilvl="5" w:tplc="488CA020">
      <w:start w:val="1"/>
      <w:numFmt w:val="decimal"/>
      <w:lvlText w:val=""/>
      <w:lvlJc w:val="start"/>
    </w:lvl>
    <w:lvl w:ilvl="6" w:tplc="5C2EB36C">
      <w:start w:val="1"/>
      <w:numFmt w:val="decimal"/>
      <w:lvlText w:val=""/>
      <w:lvlJc w:val="start"/>
    </w:lvl>
    <w:lvl w:ilvl="7" w:tplc="C9567B5C">
      <w:start w:val="1"/>
      <w:numFmt w:val="decimal"/>
      <w:lvlText w:val=""/>
      <w:lvlJc w:val="start"/>
    </w:lvl>
    <w:lvl w:ilvl="8" w:tplc="D69465E0">
      <w:start w:val="1"/>
      <w:numFmt w:val="decimal"/>
      <w:lvlText w:val=""/>
      <w:lvlJc w:val="start"/>
    </w:lvl>
  </w:abstractNum>
  <w:abstractNum w:abstractNumId="78" w15:restartNumberingAfterBreak="0">
    <w:nsid w:val="5C2BA234"/>
    <w:multiLevelType w:val="hybridMultilevel"/>
    <w:tmpl w:val="00000000"/>
    <w:lvl w:ilvl="0" w:tplc="98100232">
      <w:start w:val="1"/>
      <w:numFmt w:val="decimal"/>
      <w:lvlText w:val="%1."/>
      <w:lvlJc w:val="end"/>
      <w:pPr>
        <w:keepLines/>
        <w:tabs>
          <w:tab w:val="num" w:pos="0pt"/>
        </w:tabs>
        <w:spacing w:before="12pt" w:after="12pt"/>
        <w:ind w:start="0pt" w:hanging="10.50pt"/>
        <w:jc w:val="start"/>
      </w:pPr>
      <w:rPr>
        <w:color w:val="404040"/>
        <w:sz w:val="21"/>
        <w:szCs w:val="21"/>
      </w:rPr>
    </w:lvl>
    <w:lvl w:ilvl="1" w:tplc="8E44342C">
      <w:start w:val="1"/>
      <w:numFmt w:val="decimal"/>
      <w:lvlText w:val=""/>
      <w:lvlJc w:val="start"/>
    </w:lvl>
    <w:lvl w:ilvl="2" w:tplc="D3E0C636">
      <w:start w:val="1"/>
      <w:numFmt w:val="decimal"/>
      <w:lvlText w:val=""/>
      <w:lvlJc w:val="start"/>
    </w:lvl>
    <w:lvl w:ilvl="3" w:tplc="8EE8F530">
      <w:start w:val="1"/>
      <w:numFmt w:val="decimal"/>
      <w:lvlText w:val=""/>
      <w:lvlJc w:val="start"/>
    </w:lvl>
    <w:lvl w:ilvl="4" w:tplc="BAC6E6BE">
      <w:start w:val="1"/>
      <w:numFmt w:val="decimal"/>
      <w:lvlText w:val=""/>
      <w:lvlJc w:val="start"/>
    </w:lvl>
    <w:lvl w:ilvl="5" w:tplc="9006B5D4">
      <w:start w:val="1"/>
      <w:numFmt w:val="decimal"/>
      <w:lvlText w:val=""/>
      <w:lvlJc w:val="start"/>
    </w:lvl>
    <w:lvl w:ilvl="6" w:tplc="0C7C635E">
      <w:start w:val="1"/>
      <w:numFmt w:val="decimal"/>
      <w:lvlText w:val=""/>
      <w:lvlJc w:val="start"/>
    </w:lvl>
    <w:lvl w:ilvl="7" w:tplc="95487178">
      <w:start w:val="1"/>
      <w:numFmt w:val="decimal"/>
      <w:lvlText w:val=""/>
      <w:lvlJc w:val="start"/>
    </w:lvl>
    <w:lvl w:ilvl="8" w:tplc="76E6B632">
      <w:start w:val="1"/>
      <w:numFmt w:val="decimal"/>
      <w:lvlText w:val=""/>
      <w:lvlJc w:val="start"/>
    </w:lvl>
  </w:abstractNum>
  <w:abstractNum w:abstractNumId="79" w15:restartNumberingAfterBreak="0">
    <w:nsid w:val="5DDE0996"/>
    <w:multiLevelType w:val="hybridMultilevel"/>
    <w:tmpl w:val="00000000"/>
    <w:lvl w:ilvl="0" w:tplc="40067AD6">
      <w:start w:val="1"/>
      <w:numFmt w:val="decimal"/>
      <w:lvlText w:val=""/>
      <w:lvlJc w:val="start"/>
    </w:lvl>
    <w:lvl w:ilvl="1" w:tplc="F2041A58">
      <w:start w:val="1"/>
      <w:numFmt w:val="decimal"/>
      <w:lvlText w:val="%2."/>
      <w:lvlJc w:val="end"/>
      <w:pPr>
        <w:keepLines/>
        <w:tabs>
          <w:tab w:val="num" w:pos="0pt"/>
        </w:tabs>
        <w:ind w:start="0pt" w:hanging="10.50pt"/>
        <w:jc w:val="start"/>
      </w:pPr>
      <w:rPr>
        <w:color w:val="404040"/>
        <w:sz w:val="21"/>
        <w:szCs w:val="21"/>
      </w:rPr>
    </w:lvl>
    <w:lvl w:ilvl="2" w:tplc="FCB07CD2">
      <w:start w:val="1"/>
      <w:numFmt w:val="decimal"/>
      <w:lvlText w:val=""/>
      <w:lvlJc w:val="start"/>
    </w:lvl>
    <w:lvl w:ilvl="3" w:tplc="0D4A30BE">
      <w:start w:val="1"/>
      <w:numFmt w:val="decimal"/>
      <w:lvlText w:val=""/>
      <w:lvlJc w:val="start"/>
    </w:lvl>
    <w:lvl w:ilvl="4" w:tplc="74A2E934">
      <w:start w:val="1"/>
      <w:numFmt w:val="decimal"/>
      <w:lvlText w:val=""/>
      <w:lvlJc w:val="start"/>
    </w:lvl>
    <w:lvl w:ilvl="5" w:tplc="29D8C796">
      <w:start w:val="1"/>
      <w:numFmt w:val="decimal"/>
      <w:lvlText w:val=""/>
      <w:lvlJc w:val="start"/>
    </w:lvl>
    <w:lvl w:ilvl="6" w:tplc="80B4EF1A">
      <w:start w:val="1"/>
      <w:numFmt w:val="decimal"/>
      <w:lvlText w:val=""/>
      <w:lvlJc w:val="start"/>
    </w:lvl>
    <w:lvl w:ilvl="7" w:tplc="522CEA00">
      <w:start w:val="1"/>
      <w:numFmt w:val="decimal"/>
      <w:lvlText w:val=""/>
      <w:lvlJc w:val="start"/>
    </w:lvl>
    <w:lvl w:ilvl="8" w:tplc="9836C9FC">
      <w:start w:val="1"/>
      <w:numFmt w:val="decimal"/>
      <w:lvlText w:val=""/>
      <w:lvlJc w:val="start"/>
    </w:lvl>
  </w:abstractNum>
  <w:abstractNum w:abstractNumId="80" w15:restartNumberingAfterBreak="0">
    <w:nsid w:val="5F33C498"/>
    <w:multiLevelType w:val="hybridMultilevel"/>
    <w:tmpl w:val="00000000"/>
    <w:lvl w:ilvl="0" w:tplc="4CA85E26">
      <w:start w:val="1"/>
      <w:numFmt w:val="decimal"/>
      <w:lvlText w:val=""/>
      <w:lvlJc w:val="start"/>
    </w:lvl>
    <w:lvl w:ilvl="1" w:tplc="51B4D888">
      <w:start w:val="1"/>
      <w:numFmt w:val="decimal"/>
      <w:lvlText w:val="%2."/>
      <w:lvlJc w:val="end"/>
      <w:pPr>
        <w:keepLines/>
        <w:tabs>
          <w:tab w:val="num" w:pos="0pt"/>
        </w:tabs>
        <w:ind w:start="0pt" w:hanging="10.50pt"/>
        <w:jc w:val="start"/>
      </w:pPr>
      <w:rPr>
        <w:color w:val="404040"/>
        <w:sz w:val="21"/>
        <w:szCs w:val="21"/>
      </w:rPr>
    </w:lvl>
    <w:lvl w:ilvl="2" w:tplc="5860C6A4">
      <w:start w:val="1"/>
      <w:numFmt w:val="decimal"/>
      <w:lvlText w:val=""/>
      <w:lvlJc w:val="start"/>
    </w:lvl>
    <w:lvl w:ilvl="3" w:tplc="3804437A">
      <w:start w:val="1"/>
      <w:numFmt w:val="decimal"/>
      <w:lvlText w:val=""/>
      <w:lvlJc w:val="start"/>
    </w:lvl>
    <w:lvl w:ilvl="4" w:tplc="304C5EF6">
      <w:start w:val="1"/>
      <w:numFmt w:val="decimal"/>
      <w:lvlText w:val=""/>
      <w:lvlJc w:val="start"/>
    </w:lvl>
    <w:lvl w:ilvl="5" w:tplc="76449FA6">
      <w:start w:val="1"/>
      <w:numFmt w:val="decimal"/>
      <w:lvlText w:val=""/>
      <w:lvlJc w:val="start"/>
    </w:lvl>
    <w:lvl w:ilvl="6" w:tplc="4C607A40">
      <w:start w:val="1"/>
      <w:numFmt w:val="decimal"/>
      <w:lvlText w:val=""/>
      <w:lvlJc w:val="start"/>
    </w:lvl>
    <w:lvl w:ilvl="7" w:tplc="53B47F82">
      <w:start w:val="1"/>
      <w:numFmt w:val="decimal"/>
      <w:lvlText w:val=""/>
      <w:lvlJc w:val="start"/>
    </w:lvl>
    <w:lvl w:ilvl="8" w:tplc="1AF2294C">
      <w:start w:val="1"/>
      <w:numFmt w:val="decimal"/>
      <w:lvlText w:val=""/>
      <w:lvlJc w:val="start"/>
    </w:lvl>
  </w:abstractNum>
  <w:abstractNum w:abstractNumId="81" w15:restartNumberingAfterBreak="0">
    <w:nsid w:val="5FF6F4F1"/>
    <w:multiLevelType w:val="hybridMultilevel"/>
    <w:tmpl w:val="00000000"/>
    <w:lvl w:ilvl="0" w:tplc="CAF25D2A">
      <w:start w:val="1"/>
      <w:numFmt w:val="decimal"/>
      <w:lvlText w:val=""/>
      <w:lvlJc w:val="start"/>
    </w:lvl>
    <w:lvl w:ilvl="1" w:tplc="71E84DEE">
      <w:start w:val="1"/>
      <w:numFmt w:val="decimal"/>
      <w:lvlText w:val="%2."/>
      <w:lvlJc w:val="end"/>
      <w:pPr>
        <w:keepLines/>
        <w:tabs>
          <w:tab w:val="num" w:pos="0pt"/>
        </w:tabs>
        <w:ind w:start="0pt" w:hanging="10.50pt"/>
        <w:jc w:val="start"/>
      </w:pPr>
      <w:rPr>
        <w:color w:val="404040"/>
        <w:sz w:val="21"/>
        <w:szCs w:val="21"/>
      </w:rPr>
    </w:lvl>
    <w:lvl w:ilvl="2" w:tplc="15FA9246">
      <w:start w:val="1"/>
      <w:numFmt w:val="decimal"/>
      <w:lvlText w:val=""/>
      <w:lvlJc w:val="start"/>
    </w:lvl>
    <w:lvl w:ilvl="3" w:tplc="2D08E818">
      <w:start w:val="1"/>
      <w:numFmt w:val="decimal"/>
      <w:lvlText w:val=""/>
      <w:lvlJc w:val="start"/>
    </w:lvl>
    <w:lvl w:ilvl="4" w:tplc="91A05026">
      <w:start w:val="1"/>
      <w:numFmt w:val="decimal"/>
      <w:lvlText w:val=""/>
      <w:lvlJc w:val="start"/>
    </w:lvl>
    <w:lvl w:ilvl="5" w:tplc="4CDE54EC">
      <w:start w:val="1"/>
      <w:numFmt w:val="decimal"/>
      <w:lvlText w:val=""/>
      <w:lvlJc w:val="start"/>
    </w:lvl>
    <w:lvl w:ilvl="6" w:tplc="6F4C5A00">
      <w:start w:val="1"/>
      <w:numFmt w:val="decimal"/>
      <w:lvlText w:val=""/>
      <w:lvlJc w:val="start"/>
    </w:lvl>
    <w:lvl w:ilvl="7" w:tplc="0F5CAE74">
      <w:start w:val="1"/>
      <w:numFmt w:val="decimal"/>
      <w:lvlText w:val=""/>
      <w:lvlJc w:val="start"/>
    </w:lvl>
    <w:lvl w:ilvl="8" w:tplc="08CAAB44">
      <w:start w:val="1"/>
      <w:numFmt w:val="decimal"/>
      <w:lvlText w:val=""/>
      <w:lvlJc w:val="start"/>
    </w:lvl>
  </w:abstractNum>
  <w:abstractNum w:abstractNumId="82" w15:restartNumberingAfterBreak="0">
    <w:nsid w:val="619D42CD"/>
    <w:multiLevelType w:val="hybridMultilevel"/>
    <w:tmpl w:val="00000000"/>
    <w:lvl w:ilvl="0" w:tplc="C77684A2">
      <w:start w:val="1"/>
      <w:numFmt w:val="decimal"/>
      <w:lvlText w:val=""/>
      <w:lvlJc w:val="start"/>
    </w:lvl>
    <w:lvl w:ilvl="1" w:tplc="BE705228">
      <w:start w:val="2"/>
      <w:numFmt w:val="decimal"/>
      <w:lvlText w:val="%2."/>
      <w:lvlJc w:val="end"/>
      <w:pPr>
        <w:keepLines/>
        <w:tabs>
          <w:tab w:val="num" w:pos="0pt"/>
        </w:tabs>
        <w:ind w:start="0pt" w:hanging="10.50pt"/>
        <w:jc w:val="start"/>
      </w:pPr>
      <w:rPr>
        <w:color w:val="404040"/>
        <w:sz w:val="21"/>
        <w:szCs w:val="21"/>
      </w:rPr>
    </w:lvl>
    <w:lvl w:ilvl="2" w:tplc="3DFC7B56">
      <w:start w:val="1"/>
      <w:numFmt w:val="decimal"/>
      <w:lvlText w:val=""/>
      <w:lvlJc w:val="start"/>
    </w:lvl>
    <w:lvl w:ilvl="3" w:tplc="F9F49B7A">
      <w:start w:val="1"/>
      <w:numFmt w:val="decimal"/>
      <w:lvlText w:val=""/>
      <w:lvlJc w:val="start"/>
    </w:lvl>
    <w:lvl w:ilvl="4" w:tplc="2E62EEF4">
      <w:start w:val="1"/>
      <w:numFmt w:val="decimal"/>
      <w:lvlText w:val=""/>
      <w:lvlJc w:val="start"/>
    </w:lvl>
    <w:lvl w:ilvl="5" w:tplc="CF6E4392">
      <w:start w:val="1"/>
      <w:numFmt w:val="decimal"/>
      <w:lvlText w:val=""/>
      <w:lvlJc w:val="start"/>
    </w:lvl>
    <w:lvl w:ilvl="6" w:tplc="90965E62">
      <w:start w:val="1"/>
      <w:numFmt w:val="decimal"/>
      <w:lvlText w:val=""/>
      <w:lvlJc w:val="start"/>
    </w:lvl>
    <w:lvl w:ilvl="7" w:tplc="55B45392">
      <w:start w:val="1"/>
      <w:numFmt w:val="decimal"/>
      <w:lvlText w:val=""/>
      <w:lvlJc w:val="start"/>
    </w:lvl>
    <w:lvl w:ilvl="8" w:tplc="6C44C3BE">
      <w:start w:val="1"/>
      <w:numFmt w:val="decimal"/>
      <w:lvlText w:val=""/>
      <w:lvlJc w:val="start"/>
    </w:lvl>
  </w:abstractNum>
  <w:abstractNum w:abstractNumId="83" w15:restartNumberingAfterBreak="0">
    <w:nsid w:val="650ACE64"/>
    <w:multiLevelType w:val="hybridMultilevel"/>
    <w:tmpl w:val="00000000"/>
    <w:lvl w:ilvl="0" w:tplc="B56A1AC4">
      <w:start w:val="1"/>
      <w:numFmt w:val="decimal"/>
      <w:lvlText w:val="%1."/>
      <w:lvlJc w:val="end"/>
      <w:pPr>
        <w:keepLines/>
        <w:tabs>
          <w:tab w:val="num" w:pos="0pt"/>
        </w:tabs>
        <w:spacing w:before="12pt" w:after="12pt"/>
        <w:ind w:start="0pt" w:hanging="10.50pt"/>
        <w:jc w:val="start"/>
      </w:pPr>
      <w:rPr>
        <w:color w:val="404040"/>
        <w:sz w:val="21"/>
        <w:szCs w:val="21"/>
      </w:rPr>
    </w:lvl>
    <w:lvl w:ilvl="1" w:tplc="2DE63248">
      <w:start w:val="1"/>
      <w:numFmt w:val="decimal"/>
      <w:lvlText w:val=""/>
      <w:lvlJc w:val="start"/>
    </w:lvl>
    <w:lvl w:ilvl="2" w:tplc="74405A1A">
      <w:start w:val="1"/>
      <w:numFmt w:val="decimal"/>
      <w:lvlText w:val=""/>
      <w:lvlJc w:val="start"/>
    </w:lvl>
    <w:lvl w:ilvl="3" w:tplc="0F207DBC">
      <w:start w:val="1"/>
      <w:numFmt w:val="decimal"/>
      <w:lvlText w:val=""/>
      <w:lvlJc w:val="start"/>
    </w:lvl>
    <w:lvl w:ilvl="4" w:tplc="FDAE94D2">
      <w:start w:val="1"/>
      <w:numFmt w:val="decimal"/>
      <w:lvlText w:val=""/>
      <w:lvlJc w:val="start"/>
    </w:lvl>
    <w:lvl w:ilvl="5" w:tplc="B6BCFD22">
      <w:start w:val="1"/>
      <w:numFmt w:val="decimal"/>
      <w:lvlText w:val=""/>
      <w:lvlJc w:val="start"/>
    </w:lvl>
    <w:lvl w:ilvl="6" w:tplc="9B2A3086">
      <w:start w:val="1"/>
      <w:numFmt w:val="decimal"/>
      <w:lvlText w:val=""/>
      <w:lvlJc w:val="start"/>
    </w:lvl>
    <w:lvl w:ilvl="7" w:tplc="F9CE09F4">
      <w:start w:val="1"/>
      <w:numFmt w:val="decimal"/>
      <w:lvlText w:val=""/>
      <w:lvlJc w:val="start"/>
    </w:lvl>
    <w:lvl w:ilvl="8" w:tplc="3264AF9E">
      <w:start w:val="1"/>
      <w:numFmt w:val="decimal"/>
      <w:lvlText w:val=""/>
      <w:lvlJc w:val="start"/>
    </w:lvl>
  </w:abstractNum>
  <w:abstractNum w:abstractNumId="84" w15:restartNumberingAfterBreak="0">
    <w:nsid w:val="68046F46"/>
    <w:multiLevelType w:val="hybridMultilevel"/>
    <w:tmpl w:val="00000000"/>
    <w:lvl w:ilvl="0" w:tplc="A3627EA8">
      <w:start w:val="1"/>
      <w:numFmt w:val="decimal"/>
      <w:lvlText w:val="%1."/>
      <w:lvlJc w:val="end"/>
      <w:pPr>
        <w:keepLines/>
        <w:tabs>
          <w:tab w:val="num" w:pos="0pt"/>
        </w:tabs>
        <w:ind w:start="0pt" w:hanging="10.50pt"/>
        <w:jc w:val="start"/>
      </w:pPr>
      <w:rPr>
        <w:color w:val="404040"/>
        <w:sz w:val="21"/>
        <w:szCs w:val="21"/>
      </w:rPr>
    </w:lvl>
    <w:lvl w:ilvl="1" w:tplc="6D561604">
      <w:start w:val="1"/>
      <w:numFmt w:val="decimal"/>
      <w:lvlText w:val=""/>
      <w:lvlJc w:val="start"/>
    </w:lvl>
    <w:lvl w:ilvl="2" w:tplc="0B6ED552">
      <w:start w:val="1"/>
      <w:numFmt w:val="decimal"/>
      <w:lvlText w:val=""/>
      <w:lvlJc w:val="start"/>
    </w:lvl>
    <w:lvl w:ilvl="3" w:tplc="309E8B1E">
      <w:start w:val="1"/>
      <w:numFmt w:val="decimal"/>
      <w:lvlText w:val=""/>
      <w:lvlJc w:val="start"/>
    </w:lvl>
    <w:lvl w:ilvl="4" w:tplc="A394D3CC">
      <w:start w:val="1"/>
      <w:numFmt w:val="decimal"/>
      <w:lvlText w:val=""/>
      <w:lvlJc w:val="start"/>
    </w:lvl>
    <w:lvl w:ilvl="5" w:tplc="D2525464">
      <w:start w:val="1"/>
      <w:numFmt w:val="decimal"/>
      <w:lvlText w:val=""/>
      <w:lvlJc w:val="start"/>
    </w:lvl>
    <w:lvl w:ilvl="6" w:tplc="FB22D38C">
      <w:start w:val="1"/>
      <w:numFmt w:val="decimal"/>
      <w:lvlText w:val=""/>
      <w:lvlJc w:val="start"/>
    </w:lvl>
    <w:lvl w:ilvl="7" w:tplc="433A897C">
      <w:start w:val="1"/>
      <w:numFmt w:val="decimal"/>
      <w:lvlText w:val=""/>
      <w:lvlJc w:val="start"/>
    </w:lvl>
    <w:lvl w:ilvl="8" w:tplc="C9E85348">
      <w:start w:val="1"/>
      <w:numFmt w:val="decimal"/>
      <w:lvlText w:val=""/>
      <w:lvlJc w:val="start"/>
    </w:lvl>
  </w:abstractNum>
  <w:abstractNum w:abstractNumId="85" w15:restartNumberingAfterBreak="0">
    <w:nsid w:val="6A8FDBF5"/>
    <w:multiLevelType w:val="hybridMultilevel"/>
    <w:tmpl w:val="00000000"/>
    <w:lvl w:ilvl="0" w:tplc="82D00D18">
      <w:numFmt w:val="bullet"/>
      <w:lvlText w:val=""/>
      <w:lvlJc w:val="end"/>
      <w:pPr>
        <w:keepLines/>
        <w:tabs>
          <w:tab w:val="num" w:pos="0pt"/>
        </w:tabs>
        <w:spacing w:before="5pt" w:after="5pt"/>
        <w:ind w:start="0pt" w:hanging="10.50pt"/>
        <w:jc w:val="start"/>
      </w:pPr>
      <w:rPr>
        <w:rFonts w:ascii="Symbol" w:hAnsi="Symbol" w:hint="default"/>
        <w:color w:val="404040"/>
        <w:sz w:val="22"/>
        <w:szCs w:val="22"/>
      </w:rPr>
    </w:lvl>
    <w:lvl w:ilvl="1" w:tplc="B64E44F6">
      <w:start w:val="1"/>
      <w:numFmt w:val="decimal"/>
      <w:lvlText w:val=""/>
      <w:lvlJc w:val="start"/>
    </w:lvl>
    <w:lvl w:ilvl="2" w:tplc="1CF2C820">
      <w:start w:val="1"/>
      <w:numFmt w:val="decimal"/>
      <w:lvlText w:val=""/>
      <w:lvlJc w:val="start"/>
    </w:lvl>
    <w:lvl w:ilvl="3" w:tplc="FE8CEABC">
      <w:start w:val="1"/>
      <w:numFmt w:val="decimal"/>
      <w:lvlText w:val=""/>
      <w:lvlJc w:val="start"/>
    </w:lvl>
    <w:lvl w:ilvl="4" w:tplc="B148C8B0">
      <w:start w:val="1"/>
      <w:numFmt w:val="decimal"/>
      <w:lvlText w:val=""/>
      <w:lvlJc w:val="start"/>
    </w:lvl>
    <w:lvl w:ilvl="5" w:tplc="8FDC6F70">
      <w:start w:val="1"/>
      <w:numFmt w:val="decimal"/>
      <w:lvlText w:val=""/>
      <w:lvlJc w:val="start"/>
    </w:lvl>
    <w:lvl w:ilvl="6" w:tplc="BB42766A">
      <w:start w:val="1"/>
      <w:numFmt w:val="decimal"/>
      <w:lvlText w:val=""/>
      <w:lvlJc w:val="start"/>
    </w:lvl>
    <w:lvl w:ilvl="7" w:tplc="372AAADC">
      <w:start w:val="1"/>
      <w:numFmt w:val="decimal"/>
      <w:lvlText w:val=""/>
      <w:lvlJc w:val="start"/>
    </w:lvl>
    <w:lvl w:ilvl="8" w:tplc="3FFE84A4">
      <w:start w:val="1"/>
      <w:numFmt w:val="decimal"/>
      <w:lvlText w:val=""/>
      <w:lvlJc w:val="start"/>
    </w:lvl>
  </w:abstractNum>
  <w:abstractNum w:abstractNumId="86" w15:restartNumberingAfterBreak="0">
    <w:nsid w:val="6AED5208"/>
    <w:multiLevelType w:val="hybridMultilevel"/>
    <w:tmpl w:val="7C0EB4E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7" w15:restartNumberingAfterBreak="0">
    <w:nsid w:val="6C8A81A3"/>
    <w:multiLevelType w:val="hybridMultilevel"/>
    <w:tmpl w:val="00000000"/>
    <w:lvl w:ilvl="0" w:tplc="DD0A708A">
      <w:start w:val="1"/>
      <w:numFmt w:val="decimal"/>
      <w:lvlText w:val=""/>
      <w:lvlJc w:val="start"/>
    </w:lvl>
    <w:lvl w:ilvl="1" w:tplc="DC92491C">
      <w:start w:val="1"/>
      <w:numFmt w:val="decimal"/>
      <w:lvlText w:val=""/>
      <w:lvlJc w:val="start"/>
    </w:lvl>
    <w:lvl w:ilvl="2" w:tplc="3DB0DEE6">
      <w:start w:val="1"/>
      <w:numFmt w:val="decimal"/>
      <w:lvlText w:val="%3."/>
      <w:lvlJc w:val="end"/>
      <w:pPr>
        <w:keepLines/>
        <w:tabs>
          <w:tab w:val="num" w:pos="0pt"/>
        </w:tabs>
        <w:ind w:start="0pt" w:hanging="10.50pt"/>
        <w:jc w:val="start"/>
      </w:pPr>
      <w:rPr>
        <w:color w:val="404040"/>
        <w:sz w:val="21"/>
        <w:szCs w:val="21"/>
      </w:rPr>
    </w:lvl>
    <w:lvl w:ilvl="3" w:tplc="D816524E">
      <w:start w:val="1"/>
      <w:numFmt w:val="decimal"/>
      <w:lvlText w:val=""/>
      <w:lvlJc w:val="start"/>
    </w:lvl>
    <w:lvl w:ilvl="4" w:tplc="D9424D92">
      <w:start w:val="1"/>
      <w:numFmt w:val="decimal"/>
      <w:lvlText w:val=""/>
      <w:lvlJc w:val="start"/>
    </w:lvl>
    <w:lvl w:ilvl="5" w:tplc="2FB81E3C">
      <w:start w:val="1"/>
      <w:numFmt w:val="decimal"/>
      <w:lvlText w:val=""/>
      <w:lvlJc w:val="start"/>
    </w:lvl>
    <w:lvl w:ilvl="6" w:tplc="4BA6A5D4">
      <w:start w:val="1"/>
      <w:numFmt w:val="decimal"/>
      <w:lvlText w:val=""/>
      <w:lvlJc w:val="start"/>
    </w:lvl>
    <w:lvl w:ilvl="7" w:tplc="58B47FAA">
      <w:start w:val="1"/>
      <w:numFmt w:val="decimal"/>
      <w:lvlText w:val=""/>
      <w:lvlJc w:val="start"/>
    </w:lvl>
    <w:lvl w:ilvl="8" w:tplc="FAC86128">
      <w:start w:val="1"/>
      <w:numFmt w:val="decimal"/>
      <w:lvlText w:val=""/>
      <w:lvlJc w:val="start"/>
    </w:lvl>
  </w:abstractNum>
  <w:abstractNum w:abstractNumId="88" w15:restartNumberingAfterBreak="0">
    <w:nsid w:val="6D89DE17"/>
    <w:multiLevelType w:val="hybridMultilevel"/>
    <w:tmpl w:val="00000000"/>
    <w:lvl w:ilvl="0" w:tplc="62F26B74">
      <w:start w:val="3"/>
      <w:numFmt w:val="decimal"/>
      <w:lvlText w:val="%1."/>
      <w:lvlJc w:val="end"/>
      <w:pPr>
        <w:keepLines/>
        <w:tabs>
          <w:tab w:val="num" w:pos="0pt"/>
        </w:tabs>
        <w:spacing w:before="12pt" w:after="12pt"/>
        <w:ind w:start="0pt" w:hanging="10.50pt"/>
        <w:jc w:val="start"/>
      </w:pPr>
      <w:rPr>
        <w:color w:val="404040"/>
        <w:sz w:val="21"/>
        <w:szCs w:val="21"/>
      </w:rPr>
    </w:lvl>
    <w:lvl w:ilvl="1" w:tplc="97A28B52">
      <w:start w:val="1"/>
      <w:numFmt w:val="decimal"/>
      <w:lvlText w:val=""/>
      <w:lvlJc w:val="start"/>
    </w:lvl>
    <w:lvl w:ilvl="2" w:tplc="36F255F8">
      <w:start w:val="1"/>
      <w:numFmt w:val="decimal"/>
      <w:lvlText w:val=""/>
      <w:lvlJc w:val="start"/>
    </w:lvl>
    <w:lvl w:ilvl="3" w:tplc="9D763C2C">
      <w:start w:val="1"/>
      <w:numFmt w:val="decimal"/>
      <w:lvlText w:val=""/>
      <w:lvlJc w:val="start"/>
    </w:lvl>
    <w:lvl w:ilvl="4" w:tplc="C80649DC">
      <w:start w:val="1"/>
      <w:numFmt w:val="decimal"/>
      <w:lvlText w:val=""/>
      <w:lvlJc w:val="start"/>
    </w:lvl>
    <w:lvl w:ilvl="5" w:tplc="135626F4">
      <w:start w:val="1"/>
      <w:numFmt w:val="decimal"/>
      <w:lvlText w:val=""/>
      <w:lvlJc w:val="start"/>
    </w:lvl>
    <w:lvl w:ilvl="6" w:tplc="DBA00DD0">
      <w:start w:val="1"/>
      <w:numFmt w:val="decimal"/>
      <w:lvlText w:val=""/>
      <w:lvlJc w:val="start"/>
    </w:lvl>
    <w:lvl w:ilvl="7" w:tplc="5EE619F8">
      <w:start w:val="1"/>
      <w:numFmt w:val="decimal"/>
      <w:lvlText w:val=""/>
      <w:lvlJc w:val="start"/>
    </w:lvl>
    <w:lvl w:ilvl="8" w:tplc="A9F83F62">
      <w:start w:val="1"/>
      <w:numFmt w:val="decimal"/>
      <w:lvlText w:val=""/>
      <w:lvlJc w:val="start"/>
    </w:lvl>
  </w:abstractNum>
  <w:abstractNum w:abstractNumId="89" w15:restartNumberingAfterBreak="0">
    <w:nsid w:val="6DC55880"/>
    <w:multiLevelType w:val="hybridMultilevel"/>
    <w:tmpl w:val="00000000"/>
    <w:lvl w:ilvl="0" w:tplc="D2905466">
      <w:start w:val="1"/>
      <w:numFmt w:val="decimal"/>
      <w:lvlText w:val="%1."/>
      <w:lvlJc w:val="end"/>
      <w:pPr>
        <w:keepLines/>
        <w:tabs>
          <w:tab w:val="num" w:pos="0pt"/>
        </w:tabs>
        <w:spacing w:before="12pt" w:after="12pt"/>
        <w:ind w:start="0pt" w:hanging="10.50pt"/>
        <w:jc w:val="start"/>
      </w:pPr>
      <w:rPr>
        <w:color w:val="404040"/>
        <w:sz w:val="21"/>
        <w:szCs w:val="21"/>
      </w:rPr>
    </w:lvl>
    <w:lvl w:ilvl="1" w:tplc="23C6ED9A">
      <w:start w:val="1"/>
      <w:numFmt w:val="decimal"/>
      <w:lvlText w:val=""/>
      <w:lvlJc w:val="start"/>
    </w:lvl>
    <w:lvl w:ilvl="2" w:tplc="AA62F32A">
      <w:start w:val="1"/>
      <w:numFmt w:val="decimal"/>
      <w:lvlText w:val=""/>
      <w:lvlJc w:val="start"/>
    </w:lvl>
    <w:lvl w:ilvl="3" w:tplc="56764B6E">
      <w:start w:val="1"/>
      <w:numFmt w:val="decimal"/>
      <w:lvlText w:val=""/>
      <w:lvlJc w:val="start"/>
    </w:lvl>
    <w:lvl w:ilvl="4" w:tplc="26B8BB76">
      <w:start w:val="1"/>
      <w:numFmt w:val="decimal"/>
      <w:lvlText w:val=""/>
      <w:lvlJc w:val="start"/>
    </w:lvl>
    <w:lvl w:ilvl="5" w:tplc="3634E042">
      <w:start w:val="1"/>
      <w:numFmt w:val="decimal"/>
      <w:lvlText w:val=""/>
      <w:lvlJc w:val="start"/>
    </w:lvl>
    <w:lvl w:ilvl="6" w:tplc="085896C4">
      <w:start w:val="1"/>
      <w:numFmt w:val="decimal"/>
      <w:lvlText w:val=""/>
      <w:lvlJc w:val="start"/>
    </w:lvl>
    <w:lvl w:ilvl="7" w:tplc="4B2EA42E">
      <w:start w:val="1"/>
      <w:numFmt w:val="decimal"/>
      <w:lvlText w:val=""/>
      <w:lvlJc w:val="start"/>
    </w:lvl>
    <w:lvl w:ilvl="8" w:tplc="0E6EEB88">
      <w:start w:val="1"/>
      <w:numFmt w:val="decimal"/>
      <w:lvlText w:val=""/>
      <w:lvlJc w:val="start"/>
    </w:lvl>
  </w:abstractNum>
  <w:abstractNum w:abstractNumId="90" w15:restartNumberingAfterBreak="0">
    <w:nsid w:val="6E6A5A10"/>
    <w:multiLevelType w:val="hybridMultilevel"/>
    <w:tmpl w:val="00000000"/>
    <w:lvl w:ilvl="0" w:tplc="88EE9C6E">
      <w:start w:val="1"/>
      <w:numFmt w:val="decimal"/>
      <w:lvlText w:val="%1."/>
      <w:lvlJc w:val="end"/>
      <w:pPr>
        <w:keepLines/>
        <w:tabs>
          <w:tab w:val="num" w:pos="0pt"/>
        </w:tabs>
        <w:spacing w:before="12pt" w:after="12pt"/>
        <w:ind w:start="0pt" w:hanging="10.50pt"/>
        <w:jc w:val="start"/>
      </w:pPr>
      <w:rPr>
        <w:color w:val="404040"/>
        <w:sz w:val="21"/>
        <w:szCs w:val="21"/>
      </w:rPr>
    </w:lvl>
    <w:lvl w:ilvl="1" w:tplc="C2584396">
      <w:start w:val="1"/>
      <w:numFmt w:val="decimal"/>
      <w:lvlText w:val=""/>
      <w:lvlJc w:val="start"/>
    </w:lvl>
    <w:lvl w:ilvl="2" w:tplc="3768181E">
      <w:start w:val="1"/>
      <w:numFmt w:val="decimal"/>
      <w:lvlText w:val=""/>
      <w:lvlJc w:val="start"/>
    </w:lvl>
    <w:lvl w:ilvl="3" w:tplc="98A8D33E">
      <w:start w:val="1"/>
      <w:numFmt w:val="decimal"/>
      <w:lvlText w:val=""/>
      <w:lvlJc w:val="start"/>
    </w:lvl>
    <w:lvl w:ilvl="4" w:tplc="7D106BE6">
      <w:start w:val="1"/>
      <w:numFmt w:val="decimal"/>
      <w:lvlText w:val=""/>
      <w:lvlJc w:val="start"/>
    </w:lvl>
    <w:lvl w:ilvl="5" w:tplc="E7AAE734">
      <w:start w:val="1"/>
      <w:numFmt w:val="decimal"/>
      <w:lvlText w:val=""/>
      <w:lvlJc w:val="start"/>
    </w:lvl>
    <w:lvl w:ilvl="6" w:tplc="7DD2701A">
      <w:start w:val="1"/>
      <w:numFmt w:val="decimal"/>
      <w:lvlText w:val=""/>
      <w:lvlJc w:val="start"/>
    </w:lvl>
    <w:lvl w:ilvl="7" w:tplc="13947642">
      <w:start w:val="1"/>
      <w:numFmt w:val="decimal"/>
      <w:lvlText w:val=""/>
      <w:lvlJc w:val="start"/>
    </w:lvl>
    <w:lvl w:ilvl="8" w:tplc="3820A5FC">
      <w:start w:val="1"/>
      <w:numFmt w:val="decimal"/>
      <w:lvlText w:val=""/>
      <w:lvlJc w:val="start"/>
    </w:lvl>
  </w:abstractNum>
  <w:abstractNum w:abstractNumId="91" w15:restartNumberingAfterBreak="0">
    <w:nsid w:val="6EB1CB05"/>
    <w:multiLevelType w:val="hybridMultilevel"/>
    <w:tmpl w:val="00000000"/>
    <w:lvl w:ilvl="0" w:tplc="BC882C4C">
      <w:start w:val="2"/>
      <w:numFmt w:val="decimal"/>
      <w:lvlText w:val="%1."/>
      <w:lvlJc w:val="end"/>
      <w:pPr>
        <w:keepLines/>
        <w:tabs>
          <w:tab w:val="num" w:pos="0pt"/>
        </w:tabs>
        <w:spacing w:before="12pt" w:after="12pt"/>
        <w:ind w:start="0pt" w:hanging="10.50pt"/>
        <w:jc w:val="start"/>
      </w:pPr>
      <w:rPr>
        <w:color w:val="404040"/>
        <w:sz w:val="21"/>
        <w:szCs w:val="21"/>
      </w:rPr>
    </w:lvl>
    <w:lvl w:ilvl="1" w:tplc="D2743A50">
      <w:start w:val="1"/>
      <w:numFmt w:val="decimal"/>
      <w:lvlText w:val=""/>
      <w:lvlJc w:val="start"/>
    </w:lvl>
    <w:lvl w:ilvl="2" w:tplc="767E4ADE">
      <w:start w:val="1"/>
      <w:numFmt w:val="decimal"/>
      <w:lvlText w:val=""/>
      <w:lvlJc w:val="start"/>
    </w:lvl>
    <w:lvl w:ilvl="3" w:tplc="B450E6F2">
      <w:start w:val="1"/>
      <w:numFmt w:val="decimal"/>
      <w:lvlText w:val=""/>
      <w:lvlJc w:val="start"/>
    </w:lvl>
    <w:lvl w:ilvl="4" w:tplc="53C66C54">
      <w:start w:val="1"/>
      <w:numFmt w:val="decimal"/>
      <w:lvlText w:val=""/>
      <w:lvlJc w:val="start"/>
    </w:lvl>
    <w:lvl w:ilvl="5" w:tplc="6A9EB2CE">
      <w:start w:val="1"/>
      <w:numFmt w:val="decimal"/>
      <w:lvlText w:val=""/>
      <w:lvlJc w:val="start"/>
    </w:lvl>
    <w:lvl w:ilvl="6" w:tplc="3AB81C82">
      <w:start w:val="1"/>
      <w:numFmt w:val="decimal"/>
      <w:lvlText w:val=""/>
      <w:lvlJc w:val="start"/>
    </w:lvl>
    <w:lvl w:ilvl="7" w:tplc="1E02BD9A">
      <w:start w:val="1"/>
      <w:numFmt w:val="decimal"/>
      <w:lvlText w:val=""/>
      <w:lvlJc w:val="start"/>
    </w:lvl>
    <w:lvl w:ilvl="8" w:tplc="57F839E6">
      <w:start w:val="1"/>
      <w:numFmt w:val="decimal"/>
      <w:lvlText w:val=""/>
      <w:lvlJc w:val="start"/>
    </w:lvl>
  </w:abstractNum>
  <w:abstractNum w:abstractNumId="92" w15:restartNumberingAfterBreak="0">
    <w:nsid w:val="6F01754D"/>
    <w:multiLevelType w:val="hybridMultilevel"/>
    <w:tmpl w:val="00000000"/>
    <w:lvl w:ilvl="0" w:tplc="660421B0">
      <w:start w:val="1"/>
      <w:numFmt w:val="decimal"/>
      <w:lvlText w:val="%1."/>
      <w:lvlJc w:val="end"/>
      <w:pPr>
        <w:keepLines/>
        <w:tabs>
          <w:tab w:val="num" w:pos="0pt"/>
        </w:tabs>
        <w:spacing w:before="12pt" w:after="12pt"/>
        <w:ind w:start="0pt" w:hanging="10.50pt"/>
        <w:jc w:val="start"/>
      </w:pPr>
      <w:rPr>
        <w:color w:val="404040"/>
        <w:sz w:val="21"/>
        <w:szCs w:val="21"/>
      </w:rPr>
    </w:lvl>
    <w:lvl w:ilvl="1" w:tplc="B712E1FE">
      <w:start w:val="1"/>
      <w:numFmt w:val="decimal"/>
      <w:lvlText w:val=""/>
      <w:lvlJc w:val="start"/>
    </w:lvl>
    <w:lvl w:ilvl="2" w:tplc="6B54E54E">
      <w:start w:val="1"/>
      <w:numFmt w:val="decimal"/>
      <w:lvlText w:val=""/>
      <w:lvlJc w:val="start"/>
    </w:lvl>
    <w:lvl w:ilvl="3" w:tplc="A5204CF2">
      <w:start w:val="1"/>
      <w:numFmt w:val="decimal"/>
      <w:lvlText w:val=""/>
      <w:lvlJc w:val="start"/>
    </w:lvl>
    <w:lvl w:ilvl="4" w:tplc="672A3892">
      <w:start w:val="1"/>
      <w:numFmt w:val="decimal"/>
      <w:lvlText w:val=""/>
      <w:lvlJc w:val="start"/>
    </w:lvl>
    <w:lvl w:ilvl="5" w:tplc="9DF09452">
      <w:start w:val="1"/>
      <w:numFmt w:val="decimal"/>
      <w:lvlText w:val=""/>
      <w:lvlJc w:val="start"/>
    </w:lvl>
    <w:lvl w:ilvl="6" w:tplc="9CEC8EE0">
      <w:start w:val="1"/>
      <w:numFmt w:val="decimal"/>
      <w:lvlText w:val=""/>
      <w:lvlJc w:val="start"/>
    </w:lvl>
    <w:lvl w:ilvl="7" w:tplc="D1DC8298">
      <w:start w:val="1"/>
      <w:numFmt w:val="decimal"/>
      <w:lvlText w:val=""/>
      <w:lvlJc w:val="start"/>
    </w:lvl>
    <w:lvl w:ilvl="8" w:tplc="84788DD4">
      <w:start w:val="1"/>
      <w:numFmt w:val="decimal"/>
      <w:lvlText w:val=""/>
      <w:lvlJc w:val="start"/>
    </w:lvl>
  </w:abstractNum>
  <w:abstractNum w:abstractNumId="93" w15:restartNumberingAfterBreak="0">
    <w:nsid w:val="744AFE1A"/>
    <w:multiLevelType w:val="hybridMultilevel"/>
    <w:tmpl w:val="00000000"/>
    <w:lvl w:ilvl="0" w:tplc="E9F884DA">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04629656">
      <w:start w:val="1"/>
      <w:numFmt w:val="decimal"/>
      <w:lvlText w:val=""/>
      <w:lvlJc w:val="start"/>
    </w:lvl>
    <w:lvl w:ilvl="2" w:tplc="F17CB8D6">
      <w:start w:val="1"/>
      <w:numFmt w:val="decimal"/>
      <w:lvlText w:val=""/>
      <w:lvlJc w:val="start"/>
    </w:lvl>
    <w:lvl w:ilvl="3" w:tplc="7F4040D0">
      <w:start w:val="1"/>
      <w:numFmt w:val="decimal"/>
      <w:lvlText w:val=""/>
      <w:lvlJc w:val="start"/>
    </w:lvl>
    <w:lvl w:ilvl="4" w:tplc="EA62609E">
      <w:start w:val="1"/>
      <w:numFmt w:val="decimal"/>
      <w:lvlText w:val=""/>
      <w:lvlJc w:val="start"/>
    </w:lvl>
    <w:lvl w:ilvl="5" w:tplc="163A2A02">
      <w:start w:val="1"/>
      <w:numFmt w:val="decimal"/>
      <w:lvlText w:val=""/>
      <w:lvlJc w:val="start"/>
    </w:lvl>
    <w:lvl w:ilvl="6" w:tplc="118A25C0">
      <w:start w:val="1"/>
      <w:numFmt w:val="decimal"/>
      <w:lvlText w:val=""/>
      <w:lvlJc w:val="start"/>
    </w:lvl>
    <w:lvl w:ilvl="7" w:tplc="AE4E9378">
      <w:start w:val="1"/>
      <w:numFmt w:val="decimal"/>
      <w:lvlText w:val=""/>
      <w:lvlJc w:val="start"/>
    </w:lvl>
    <w:lvl w:ilvl="8" w:tplc="0F5456FA">
      <w:start w:val="1"/>
      <w:numFmt w:val="decimal"/>
      <w:lvlText w:val=""/>
      <w:lvlJc w:val="start"/>
    </w:lvl>
  </w:abstractNum>
  <w:abstractNum w:abstractNumId="94" w15:restartNumberingAfterBreak="0">
    <w:nsid w:val="75A20EDB"/>
    <w:multiLevelType w:val="hybridMultilevel"/>
    <w:tmpl w:val="00000000"/>
    <w:lvl w:ilvl="0" w:tplc="A9046FD4">
      <w:start w:val="1"/>
      <w:numFmt w:val="decimal"/>
      <w:lvlText w:val=""/>
      <w:lvlJc w:val="start"/>
    </w:lvl>
    <w:lvl w:ilvl="1" w:tplc="90A69590">
      <w:start w:val="2"/>
      <w:numFmt w:val="decimal"/>
      <w:lvlText w:val="%2."/>
      <w:lvlJc w:val="end"/>
      <w:pPr>
        <w:keepLines/>
        <w:tabs>
          <w:tab w:val="num" w:pos="0pt"/>
        </w:tabs>
        <w:ind w:start="0pt" w:hanging="10.50pt"/>
        <w:jc w:val="start"/>
      </w:pPr>
      <w:rPr>
        <w:color w:val="404040"/>
        <w:sz w:val="21"/>
        <w:szCs w:val="21"/>
      </w:rPr>
    </w:lvl>
    <w:lvl w:ilvl="2" w:tplc="231A02AE">
      <w:start w:val="1"/>
      <w:numFmt w:val="decimal"/>
      <w:lvlText w:val=""/>
      <w:lvlJc w:val="start"/>
    </w:lvl>
    <w:lvl w:ilvl="3" w:tplc="0DB41A20">
      <w:start w:val="1"/>
      <w:numFmt w:val="decimal"/>
      <w:lvlText w:val=""/>
      <w:lvlJc w:val="start"/>
    </w:lvl>
    <w:lvl w:ilvl="4" w:tplc="80F6DF2A">
      <w:start w:val="1"/>
      <w:numFmt w:val="decimal"/>
      <w:lvlText w:val=""/>
      <w:lvlJc w:val="start"/>
    </w:lvl>
    <w:lvl w:ilvl="5" w:tplc="EEB677A2">
      <w:start w:val="1"/>
      <w:numFmt w:val="decimal"/>
      <w:lvlText w:val=""/>
      <w:lvlJc w:val="start"/>
    </w:lvl>
    <w:lvl w:ilvl="6" w:tplc="F27AD98A">
      <w:start w:val="1"/>
      <w:numFmt w:val="decimal"/>
      <w:lvlText w:val=""/>
      <w:lvlJc w:val="start"/>
    </w:lvl>
    <w:lvl w:ilvl="7" w:tplc="107CA202">
      <w:start w:val="1"/>
      <w:numFmt w:val="decimal"/>
      <w:lvlText w:val=""/>
      <w:lvlJc w:val="start"/>
    </w:lvl>
    <w:lvl w:ilvl="8" w:tplc="D334F6B2">
      <w:start w:val="1"/>
      <w:numFmt w:val="decimal"/>
      <w:lvlText w:val=""/>
      <w:lvlJc w:val="start"/>
    </w:lvl>
  </w:abstractNum>
  <w:abstractNum w:abstractNumId="95" w15:restartNumberingAfterBreak="0">
    <w:nsid w:val="767B2D11"/>
    <w:multiLevelType w:val="hybridMultilevel"/>
    <w:tmpl w:val="00000000"/>
    <w:lvl w:ilvl="0" w:tplc="87F409F2">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EFF41C48">
      <w:start w:val="1"/>
      <w:numFmt w:val="decimal"/>
      <w:lvlText w:val=""/>
      <w:lvlJc w:val="start"/>
    </w:lvl>
    <w:lvl w:ilvl="2" w:tplc="5F662CE2">
      <w:start w:val="1"/>
      <w:numFmt w:val="decimal"/>
      <w:lvlText w:val=""/>
      <w:lvlJc w:val="start"/>
    </w:lvl>
    <w:lvl w:ilvl="3" w:tplc="39586EFE">
      <w:start w:val="1"/>
      <w:numFmt w:val="decimal"/>
      <w:lvlText w:val=""/>
      <w:lvlJc w:val="start"/>
    </w:lvl>
    <w:lvl w:ilvl="4" w:tplc="6CFC5C34">
      <w:start w:val="1"/>
      <w:numFmt w:val="decimal"/>
      <w:lvlText w:val=""/>
      <w:lvlJc w:val="start"/>
    </w:lvl>
    <w:lvl w:ilvl="5" w:tplc="D4C28F10">
      <w:start w:val="1"/>
      <w:numFmt w:val="decimal"/>
      <w:lvlText w:val=""/>
      <w:lvlJc w:val="start"/>
    </w:lvl>
    <w:lvl w:ilvl="6" w:tplc="D7985C0A">
      <w:start w:val="1"/>
      <w:numFmt w:val="decimal"/>
      <w:lvlText w:val=""/>
      <w:lvlJc w:val="start"/>
    </w:lvl>
    <w:lvl w:ilvl="7" w:tplc="40CE9706">
      <w:start w:val="1"/>
      <w:numFmt w:val="decimal"/>
      <w:lvlText w:val=""/>
      <w:lvlJc w:val="start"/>
    </w:lvl>
    <w:lvl w:ilvl="8" w:tplc="37F05578">
      <w:start w:val="1"/>
      <w:numFmt w:val="decimal"/>
      <w:lvlText w:val=""/>
      <w:lvlJc w:val="start"/>
    </w:lvl>
  </w:abstractNum>
  <w:abstractNum w:abstractNumId="96" w15:restartNumberingAfterBreak="0">
    <w:nsid w:val="76FE87B8"/>
    <w:multiLevelType w:val="hybridMultilevel"/>
    <w:tmpl w:val="00000000"/>
    <w:lvl w:ilvl="0" w:tplc="E4D6744C">
      <w:start w:val="7"/>
      <w:numFmt w:val="decimal"/>
      <w:lvlText w:val="%1."/>
      <w:lvlJc w:val="end"/>
      <w:pPr>
        <w:keepLines/>
        <w:tabs>
          <w:tab w:val="num" w:pos="0pt"/>
        </w:tabs>
        <w:spacing w:before="12pt" w:after="12pt"/>
        <w:ind w:start="0pt" w:hanging="10.50pt"/>
        <w:jc w:val="start"/>
      </w:pPr>
      <w:rPr>
        <w:color w:val="404040"/>
        <w:sz w:val="21"/>
        <w:szCs w:val="21"/>
      </w:rPr>
    </w:lvl>
    <w:lvl w:ilvl="1" w:tplc="19E24B6A">
      <w:start w:val="1"/>
      <w:numFmt w:val="decimal"/>
      <w:lvlText w:val=""/>
      <w:lvlJc w:val="start"/>
    </w:lvl>
    <w:lvl w:ilvl="2" w:tplc="A832F8FA">
      <w:start w:val="1"/>
      <w:numFmt w:val="decimal"/>
      <w:lvlText w:val=""/>
      <w:lvlJc w:val="start"/>
    </w:lvl>
    <w:lvl w:ilvl="3" w:tplc="53426D4A">
      <w:start w:val="1"/>
      <w:numFmt w:val="decimal"/>
      <w:lvlText w:val=""/>
      <w:lvlJc w:val="start"/>
    </w:lvl>
    <w:lvl w:ilvl="4" w:tplc="1C729C5A">
      <w:start w:val="1"/>
      <w:numFmt w:val="decimal"/>
      <w:lvlText w:val=""/>
      <w:lvlJc w:val="start"/>
    </w:lvl>
    <w:lvl w:ilvl="5" w:tplc="AB30D91C">
      <w:start w:val="1"/>
      <w:numFmt w:val="decimal"/>
      <w:lvlText w:val=""/>
      <w:lvlJc w:val="start"/>
    </w:lvl>
    <w:lvl w:ilvl="6" w:tplc="CB0C2B42">
      <w:start w:val="1"/>
      <w:numFmt w:val="decimal"/>
      <w:lvlText w:val=""/>
      <w:lvlJc w:val="start"/>
    </w:lvl>
    <w:lvl w:ilvl="7" w:tplc="CA1061CE">
      <w:start w:val="1"/>
      <w:numFmt w:val="decimal"/>
      <w:lvlText w:val=""/>
      <w:lvlJc w:val="start"/>
    </w:lvl>
    <w:lvl w:ilvl="8" w:tplc="AC3876C8">
      <w:start w:val="1"/>
      <w:numFmt w:val="decimal"/>
      <w:lvlText w:val=""/>
      <w:lvlJc w:val="start"/>
    </w:lvl>
  </w:abstractNum>
  <w:abstractNum w:abstractNumId="97" w15:restartNumberingAfterBreak="0">
    <w:nsid w:val="779B4FAD"/>
    <w:multiLevelType w:val="hybridMultilevel"/>
    <w:tmpl w:val="00000000"/>
    <w:lvl w:ilvl="0" w:tplc="5DCE3768">
      <w:start w:val="1"/>
      <w:numFmt w:val="decimal"/>
      <w:lvlText w:val=""/>
      <w:lvlJc w:val="start"/>
    </w:lvl>
    <w:lvl w:ilvl="1" w:tplc="0B7E615E">
      <w:start w:val="1"/>
      <w:numFmt w:val="decimal"/>
      <w:lvlText w:val="%2."/>
      <w:lvlJc w:val="end"/>
      <w:pPr>
        <w:keepLines/>
        <w:tabs>
          <w:tab w:val="num" w:pos="0pt"/>
        </w:tabs>
        <w:ind w:start="0pt" w:hanging="10.50pt"/>
        <w:jc w:val="start"/>
      </w:pPr>
      <w:rPr>
        <w:color w:val="404040"/>
        <w:sz w:val="21"/>
        <w:szCs w:val="21"/>
      </w:rPr>
    </w:lvl>
    <w:lvl w:ilvl="2" w:tplc="CC14C3FC">
      <w:start w:val="1"/>
      <w:numFmt w:val="decimal"/>
      <w:lvlText w:val=""/>
      <w:lvlJc w:val="start"/>
    </w:lvl>
    <w:lvl w:ilvl="3" w:tplc="3032683E">
      <w:start w:val="1"/>
      <w:numFmt w:val="decimal"/>
      <w:lvlText w:val=""/>
      <w:lvlJc w:val="start"/>
    </w:lvl>
    <w:lvl w:ilvl="4" w:tplc="AB460CB6">
      <w:start w:val="1"/>
      <w:numFmt w:val="decimal"/>
      <w:lvlText w:val=""/>
      <w:lvlJc w:val="start"/>
    </w:lvl>
    <w:lvl w:ilvl="5" w:tplc="27B6C11A">
      <w:start w:val="1"/>
      <w:numFmt w:val="decimal"/>
      <w:lvlText w:val=""/>
      <w:lvlJc w:val="start"/>
    </w:lvl>
    <w:lvl w:ilvl="6" w:tplc="B75E2A04">
      <w:start w:val="1"/>
      <w:numFmt w:val="decimal"/>
      <w:lvlText w:val=""/>
      <w:lvlJc w:val="start"/>
    </w:lvl>
    <w:lvl w:ilvl="7" w:tplc="46081C04">
      <w:start w:val="1"/>
      <w:numFmt w:val="decimal"/>
      <w:lvlText w:val=""/>
      <w:lvlJc w:val="start"/>
    </w:lvl>
    <w:lvl w:ilvl="8" w:tplc="2F542AEA">
      <w:start w:val="1"/>
      <w:numFmt w:val="decimal"/>
      <w:lvlText w:val=""/>
      <w:lvlJc w:val="start"/>
    </w:lvl>
  </w:abstractNum>
  <w:abstractNum w:abstractNumId="98" w15:restartNumberingAfterBreak="0">
    <w:nsid w:val="79E348F4"/>
    <w:multiLevelType w:val="hybridMultilevel"/>
    <w:tmpl w:val="00000000"/>
    <w:lvl w:ilvl="0" w:tplc="0082FB5C">
      <w:start w:val="1"/>
      <w:numFmt w:val="decimal"/>
      <w:lvlText w:val="%1."/>
      <w:lvlJc w:val="end"/>
      <w:pPr>
        <w:keepLines/>
        <w:tabs>
          <w:tab w:val="num" w:pos="0pt"/>
        </w:tabs>
        <w:spacing w:before="12pt" w:after="12pt"/>
        <w:ind w:start="0pt" w:hanging="10.50pt"/>
        <w:jc w:val="start"/>
      </w:pPr>
      <w:rPr>
        <w:color w:val="404040"/>
        <w:sz w:val="21"/>
        <w:szCs w:val="21"/>
      </w:rPr>
    </w:lvl>
    <w:lvl w:ilvl="1" w:tplc="960A6D78">
      <w:start w:val="1"/>
      <w:numFmt w:val="decimal"/>
      <w:lvlText w:val=""/>
      <w:lvlJc w:val="start"/>
    </w:lvl>
    <w:lvl w:ilvl="2" w:tplc="F572AFEA">
      <w:start w:val="1"/>
      <w:numFmt w:val="decimal"/>
      <w:lvlText w:val=""/>
      <w:lvlJc w:val="start"/>
    </w:lvl>
    <w:lvl w:ilvl="3" w:tplc="2EEA1944">
      <w:start w:val="1"/>
      <w:numFmt w:val="decimal"/>
      <w:lvlText w:val=""/>
      <w:lvlJc w:val="start"/>
    </w:lvl>
    <w:lvl w:ilvl="4" w:tplc="92D6B066">
      <w:start w:val="1"/>
      <w:numFmt w:val="decimal"/>
      <w:lvlText w:val=""/>
      <w:lvlJc w:val="start"/>
    </w:lvl>
    <w:lvl w:ilvl="5" w:tplc="BBFC5EA6">
      <w:start w:val="1"/>
      <w:numFmt w:val="decimal"/>
      <w:lvlText w:val=""/>
      <w:lvlJc w:val="start"/>
    </w:lvl>
    <w:lvl w:ilvl="6" w:tplc="8AB0E1BC">
      <w:start w:val="1"/>
      <w:numFmt w:val="decimal"/>
      <w:lvlText w:val=""/>
      <w:lvlJc w:val="start"/>
    </w:lvl>
    <w:lvl w:ilvl="7" w:tplc="8EC49286">
      <w:start w:val="1"/>
      <w:numFmt w:val="decimal"/>
      <w:lvlText w:val=""/>
      <w:lvlJc w:val="start"/>
    </w:lvl>
    <w:lvl w:ilvl="8" w:tplc="B2FAAEA8">
      <w:start w:val="1"/>
      <w:numFmt w:val="decimal"/>
      <w:lvlText w:val=""/>
      <w:lvlJc w:val="start"/>
    </w:lvl>
  </w:abstractNum>
  <w:abstractNum w:abstractNumId="99" w15:restartNumberingAfterBreak="0">
    <w:nsid w:val="7AEE5691"/>
    <w:multiLevelType w:val="hybridMultilevel"/>
    <w:tmpl w:val="7D4662D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00" w15:restartNumberingAfterBreak="0">
    <w:nsid w:val="7CA40514"/>
    <w:multiLevelType w:val="hybridMultilevel"/>
    <w:tmpl w:val="00000000"/>
    <w:lvl w:ilvl="0" w:tplc="E040891E">
      <w:start w:val="1"/>
      <w:numFmt w:val="decimal"/>
      <w:lvlText w:val="%1."/>
      <w:lvlJc w:val="end"/>
      <w:pPr>
        <w:keepLines/>
        <w:tabs>
          <w:tab w:val="num" w:pos="0pt"/>
        </w:tabs>
        <w:ind w:start="0pt" w:hanging="10.50pt"/>
        <w:jc w:val="start"/>
      </w:pPr>
      <w:rPr>
        <w:color w:val="404040"/>
        <w:sz w:val="21"/>
        <w:szCs w:val="21"/>
      </w:rPr>
    </w:lvl>
    <w:lvl w:ilvl="1" w:tplc="DBF85828">
      <w:start w:val="1"/>
      <w:numFmt w:val="decimal"/>
      <w:lvlText w:val=""/>
      <w:lvlJc w:val="start"/>
    </w:lvl>
    <w:lvl w:ilvl="2" w:tplc="8E167BC0">
      <w:start w:val="1"/>
      <w:numFmt w:val="decimal"/>
      <w:lvlText w:val=""/>
      <w:lvlJc w:val="start"/>
    </w:lvl>
    <w:lvl w:ilvl="3" w:tplc="E8A23BFE">
      <w:start w:val="1"/>
      <w:numFmt w:val="decimal"/>
      <w:lvlText w:val=""/>
      <w:lvlJc w:val="start"/>
    </w:lvl>
    <w:lvl w:ilvl="4" w:tplc="032AD1AE">
      <w:start w:val="1"/>
      <w:numFmt w:val="decimal"/>
      <w:lvlText w:val=""/>
      <w:lvlJc w:val="start"/>
    </w:lvl>
    <w:lvl w:ilvl="5" w:tplc="B022812C">
      <w:start w:val="1"/>
      <w:numFmt w:val="decimal"/>
      <w:lvlText w:val=""/>
      <w:lvlJc w:val="start"/>
    </w:lvl>
    <w:lvl w:ilvl="6" w:tplc="1B3AD044">
      <w:start w:val="1"/>
      <w:numFmt w:val="decimal"/>
      <w:lvlText w:val=""/>
      <w:lvlJc w:val="start"/>
    </w:lvl>
    <w:lvl w:ilvl="7" w:tplc="40C2DEDE">
      <w:start w:val="1"/>
      <w:numFmt w:val="decimal"/>
      <w:lvlText w:val=""/>
      <w:lvlJc w:val="start"/>
    </w:lvl>
    <w:lvl w:ilvl="8" w:tplc="6F62838C">
      <w:start w:val="1"/>
      <w:numFmt w:val="decimal"/>
      <w:lvlText w:val=""/>
      <w:lvlJc w:val="start"/>
    </w:lvl>
  </w:abstractNum>
  <w:abstractNum w:abstractNumId="101" w15:restartNumberingAfterBreak="0">
    <w:nsid w:val="7D0F689C"/>
    <w:multiLevelType w:val="hybridMultilevel"/>
    <w:tmpl w:val="00000000"/>
    <w:lvl w:ilvl="0" w:tplc="B35423A0">
      <w:start w:val="1"/>
      <w:numFmt w:val="decimal"/>
      <w:lvlText w:val=""/>
      <w:lvlJc w:val="start"/>
    </w:lvl>
    <w:lvl w:ilvl="1" w:tplc="2C0AF686">
      <w:start w:val="1"/>
      <w:numFmt w:val="decimal"/>
      <w:lvlText w:val="%2."/>
      <w:lvlJc w:val="end"/>
      <w:pPr>
        <w:keepLines/>
        <w:tabs>
          <w:tab w:val="num" w:pos="0pt"/>
        </w:tabs>
        <w:ind w:start="0pt" w:hanging="10.50pt"/>
        <w:jc w:val="start"/>
      </w:pPr>
      <w:rPr>
        <w:color w:val="404040"/>
        <w:sz w:val="21"/>
        <w:szCs w:val="21"/>
      </w:rPr>
    </w:lvl>
    <w:lvl w:ilvl="2" w:tplc="38847BB2">
      <w:start w:val="1"/>
      <w:numFmt w:val="decimal"/>
      <w:lvlText w:val=""/>
      <w:lvlJc w:val="start"/>
    </w:lvl>
    <w:lvl w:ilvl="3" w:tplc="E0C44146">
      <w:start w:val="1"/>
      <w:numFmt w:val="decimal"/>
      <w:lvlText w:val=""/>
      <w:lvlJc w:val="start"/>
    </w:lvl>
    <w:lvl w:ilvl="4" w:tplc="64CC8224">
      <w:start w:val="1"/>
      <w:numFmt w:val="decimal"/>
      <w:lvlText w:val=""/>
      <w:lvlJc w:val="start"/>
    </w:lvl>
    <w:lvl w:ilvl="5" w:tplc="3BD27328">
      <w:start w:val="1"/>
      <w:numFmt w:val="decimal"/>
      <w:lvlText w:val=""/>
      <w:lvlJc w:val="start"/>
    </w:lvl>
    <w:lvl w:ilvl="6" w:tplc="265E3142">
      <w:start w:val="1"/>
      <w:numFmt w:val="decimal"/>
      <w:lvlText w:val=""/>
      <w:lvlJc w:val="start"/>
    </w:lvl>
    <w:lvl w:ilvl="7" w:tplc="1902D5D8">
      <w:start w:val="1"/>
      <w:numFmt w:val="decimal"/>
      <w:lvlText w:val=""/>
      <w:lvlJc w:val="start"/>
    </w:lvl>
    <w:lvl w:ilvl="8" w:tplc="39361714">
      <w:start w:val="1"/>
      <w:numFmt w:val="decimal"/>
      <w:lvlText w:val=""/>
      <w:lvlJc w:val="start"/>
    </w:lvl>
  </w:abstractNum>
  <w:abstractNum w:abstractNumId="102" w15:restartNumberingAfterBreak="0">
    <w:nsid w:val="7F6BAB25"/>
    <w:multiLevelType w:val="hybridMultilevel"/>
    <w:tmpl w:val="00000000"/>
    <w:lvl w:ilvl="0" w:tplc="4D7886E6">
      <w:numFmt w:val="bullet"/>
      <w:lvlText w:val=""/>
      <w:lvlJc w:val="end"/>
      <w:pPr>
        <w:keepLines/>
        <w:tabs>
          <w:tab w:val="num" w:pos="0pt"/>
        </w:tabs>
        <w:spacing w:before="12pt" w:after="12pt"/>
        <w:ind w:start="0pt" w:hanging="10.50pt"/>
        <w:jc w:val="start"/>
      </w:pPr>
      <w:rPr>
        <w:rFonts w:ascii="Symbol" w:hAnsi="Symbol" w:hint="default"/>
        <w:color w:val="404040"/>
        <w:sz w:val="21"/>
        <w:szCs w:val="21"/>
      </w:rPr>
    </w:lvl>
    <w:lvl w:ilvl="1" w:tplc="C1740BA2">
      <w:start w:val="1"/>
      <w:numFmt w:val="decimal"/>
      <w:lvlText w:val=""/>
      <w:lvlJc w:val="start"/>
    </w:lvl>
    <w:lvl w:ilvl="2" w:tplc="A8183B98">
      <w:start w:val="1"/>
      <w:numFmt w:val="decimal"/>
      <w:lvlText w:val=""/>
      <w:lvlJc w:val="start"/>
    </w:lvl>
    <w:lvl w:ilvl="3" w:tplc="AD52A872">
      <w:start w:val="1"/>
      <w:numFmt w:val="decimal"/>
      <w:lvlText w:val=""/>
      <w:lvlJc w:val="start"/>
    </w:lvl>
    <w:lvl w:ilvl="4" w:tplc="86B2D5E6">
      <w:start w:val="1"/>
      <w:numFmt w:val="decimal"/>
      <w:lvlText w:val=""/>
      <w:lvlJc w:val="start"/>
    </w:lvl>
    <w:lvl w:ilvl="5" w:tplc="56903B40">
      <w:start w:val="1"/>
      <w:numFmt w:val="decimal"/>
      <w:lvlText w:val=""/>
      <w:lvlJc w:val="start"/>
    </w:lvl>
    <w:lvl w:ilvl="6" w:tplc="8BAA90D4">
      <w:start w:val="1"/>
      <w:numFmt w:val="decimal"/>
      <w:lvlText w:val=""/>
      <w:lvlJc w:val="start"/>
    </w:lvl>
    <w:lvl w:ilvl="7" w:tplc="A9709E12">
      <w:start w:val="1"/>
      <w:numFmt w:val="decimal"/>
      <w:lvlText w:val=""/>
      <w:lvlJc w:val="start"/>
    </w:lvl>
    <w:lvl w:ilvl="8" w:tplc="AD66CF88">
      <w:start w:val="1"/>
      <w:numFmt w:val="decimal"/>
      <w:lvlText w:val=""/>
      <w:lvlJc w:val="start"/>
    </w:lvl>
  </w:abstractNum>
  <w:num w:numId="1" w16cid:durableId="973829395">
    <w:abstractNumId w:val="71"/>
  </w:num>
  <w:num w:numId="2" w16cid:durableId="570163861">
    <w:abstractNumId w:val="4"/>
  </w:num>
  <w:num w:numId="3" w16cid:durableId="626010068">
    <w:abstractNumId w:val="93"/>
  </w:num>
  <w:num w:numId="4" w16cid:durableId="421611430">
    <w:abstractNumId w:val="100"/>
  </w:num>
  <w:num w:numId="5" w16cid:durableId="628362973">
    <w:abstractNumId w:val="80"/>
  </w:num>
  <w:num w:numId="6" w16cid:durableId="490950252">
    <w:abstractNumId w:val="7"/>
  </w:num>
  <w:num w:numId="7" w16cid:durableId="2016104984">
    <w:abstractNumId w:val="90"/>
  </w:num>
  <w:num w:numId="8" w16cid:durableId="129519965">
    <w:abstractNumId w:val="62"/>
  </w:num>
  <w:num w:numId="9" w16cid:durableId="954560584">
    <w:abstractNumId w:val="9"/>
  </w:num>
  <w:num w:numId="10" w16cid:durableId="1294095790">
    <w:abstractNumId w:val="49"/>
  </w:num>
  <w:num w:numId="11" w16cid:durableId="1673988487">
    <w:abstractNumId w:val="42"/>
  </w:num>
  <w:num w:numId="12" w16cid:durableId="911045647">
    <w:abstractNumId w:val="51"/>
  </w:num>
  <w:num w:numId="13" w16cid:durableId="1951624445">
    <w:abstractNumId w:val="14"/>
  </w:num>
  <w:num w:numId="14" w16cid:durableId="510798410">
    <w:abstractNumId w:val="0"/>
  </w:num>
  <w:num w:numId="15" w16cid:durableId="1208882334">
    <w:abstractNumId w:val="63"/>
  </w:num>
  <w:num w:numId="16" w16cid:durableId="702753706">
    <w:abstractNumId w:val="84"/>
  </w:num>
  <w:num w:numId="17" w16cid:durableId="196548866">
    <w:abstractNumId w:val="78"/>
  </w:num>
  <w:num w:numId="18" w16cid:durableId="373509059">
    <w:abstractNumId w:val="101"/>
  </w:num>
  <w:num w:numId="19" w16cid:durableId="142427650">
    <w:abstractNumId w:val="59"/>
  </w:num>
  <w:num w:numId="20" w16cid:durableId="792014627">
    <w:abstractNumId w:val="12"/>
  </w:num>
  <w:num w:numId="21" w16cid:durableId="1254968601">
    <w:abstractNumId w:val="53"/>
  </w:num>
  <w:num w:numId="22" w16cid:durableId="1674645441">
    <w:abstractNumId w:val="55"/>
  </w:num>
  <w:num w:numId="23" w16cid:durableId="1424187052">
    <w:abstractNumId w:val="91"/>
  </w:num>
  <w:num w:numId="24" w16cid:durableId="331572073">
    <w:abstractNumId w:val="23"/>
  </w:num>
  <w:num w:numId="25" w16cid:durableId="1618179255">
    <w:abstractNumId w:val="26"/>
  </w:num>
  <w:num w:numId="26" w16cid:durableId="1822113963">
    <w:abstractNumId w:val="6"/>
  </w:num>
  <w:num w:numId="27" w16cid:durableId="411393268">
    <w:abstractNumId w:val="82"/>
  </w:num>
  <w:num w:numId="28" w16cid:durableId="2135757929">
    <w:abstractNumId w:val="5"/>
  </w:num>
  <w:num w:numId="29" w16cid:durableId="1939169511">
    <w:abstractNumId w:val="3"/>
  </w:num>
  <w:num w:numId="30" w16cid:durableId="1416319433">
    <w:abstractNumId w:val="87"/>
  </w:num>
  <w:num w:numId="31" w16cid:durableId="779683553">
    <w:abstractNumId w:val="44"/>
  </w:num>
  <w:num w:numId="32" w16cid:durableId="1631324654">
    <w:abstractNumId w:val="60"/>
  </w:num>
  <w:num w:numId="33" w16cid:durableId="1183207756">
    <w:abstractNumId w:val="32"/>
  </w:num>
  <w:num w:numId="34" w16cid:durableId="835800647">
    <w:abstractNumId w:val="77"/>
  </w:num>
  <w:num w:numId="35" w16cid:durableId="143815367">
    <w:abstractNumId w:val="56"/>
  </w:num>
  <w:num w:numId="36" w16cid:durableId="986590022">
    <w:abstractNumId w:val="47"/>
  </w:num>
  <w:num w:numId="37" w16cid:durableId="626013781">
    <w:abstractNumId w:val="69"/>
  </w:num>
  <w:num w:numId="38" w16cid:durableId="522673640">
    <w:abstractNumId w:val="39"/>
  </w:num>
  <w:num w:numId="39" w16cid:durableId="1358971516">
    <w:abstractNumId w:val="58"/>
  </w:num>
  <w:num w:numId="40" w16cid:durableId="812715292">
    <w:abstractNumId w:val="52"/>
  </w:num>
  <w:num w:numId="41" w16cid:durableId="185600601">
    <w:abstractNumId w:val="83"/>
  </w:num>
  <w:num w:numId="42" w16cid:durableId="983853120">
    <w:abstractNumId w:val="13"/>
  </w:num>
  <w:num w:numId="43" w16cid:durableId="153959821">
    <w:abstractNumId w:val="22"/>
  </w:num>
  <w:num w:numId="44" w16cid:durableId="1412850311">
    <w:abstractNumId w:val="54"/>
  </w:num>
  <w:num w:numId="45" w16cid:durableId="1634015653">
    <w:abstractNumId w:val="48"/>
  </w:num>
  <w:num w:numId="46" w16cid:durableId="1393311671">
    <w:abstractNumId w:val="29"/>
  </w:num>
  <w:num w:numId="47" w16cid:durableId="416099047">
    <w:abstractNumId w:val="25"/>
  </w:num>
  <w:num w:numId="48" w16cid:durableId="805122197">
    <w:abstractNumId w:val="11"/>
  </w:num>
  <w:num w:numId="49" w16cid:durableId="1707674838">
    <w:abstractNumId w:val="66"/>
  </w:num>
  <w:num w:numId="50" w16cid:durableId="1325161690">
    <w:abstractNumId w:val="15"/>
  </w:num>
  <w:num w:numId="51" w16cid:durableId="794567984">
    <w:abstractNumId w:val="65"/>
  </w:num>
  <w:num w:numId="52" w16cid:durableId="2100445404">
    <w:abstractNumId w:val="88"/>
  </w:num>
  <w:num w:numId="53" w16cid:durableId="276182999">
    <w:abstractNumId w:val="97"/>
  </w:num>
  <w:num w:numId="54" w16cid:durableId="970011848">
    <w:abstractNumId w:val="64"/>
  </w:num>
  <w:num w:numId="55" w16cid:durableId="2068801202">
    <w:abstractNumId w:val="94"/>
  </w:num>
  <w:num w:numId="56" w16cid:durableId="656617765">
    <w:abstractNumId w:val="70"/>
  </w:num>
  <w:num w:numId="57" w16cid:durableId="2087147680">
    <w:abstractNumId w:val="17"/>
  </w:num>
  <w:num w:numId="58" w16cid:durableId="116292207">
    <w:abstractNumId w:val="73"/>
  </w:num>
  <w:num w:numId="59" w16cid:durableId="1032070714">
    <w:abstractNumId w:val="72"/>
  </w:num>
  <w:num w:numId="60" w16cid:durableId="1765572450">
    <w:abstractNumId w:val="19"/>
  </w:num>
  <w:num w:numId="61" w16cid:durableId="306669339">
    <w:abstractNumId w:val="46"/>
  </w:num>
  <w:num w:numId="62" w16cid:durableId="560680657">
    <w:abstractNumId w:val="20"/>
  </w:num>
  <w:num w:numId="63" w16cid:durableId="608241899">
    <w:abstractNumId w:val="85"/>
  </w:num>
  <w:num w:numId="64" w16cid:durableId="827943567">
    <w:abstractNumId w:val="18"/>
  </w:num>
  <w:num w:numId="65" w16cid:durableId="989870495">
    <w:abstractNumId w:val="41"/>
  </w:num>
  <w:num w:numId="66" w16cid:durableId="401874073">
    <w:abstractNumId w:val="92"/>
  </w:num>
  <w:num w:numId="67" w16cid:durableId="1490174848">
    <w:abstractNumId w:val="68"/>
  </w:num>
  <w:num w:numId="68" w16cid:durableId="936866607">
    <w:abstractNumId w:val="1"/>
  </w:num>
  <w:num w:numId="69" w16cid:durableId="2071078264">
    <w:abstractNumId w:val="89"/>
  </w:num>
  <w:num w:numId="70" w16cid:durableId="1832091614">
    <w:abstractNumId w:val="67"/>
  </w:num>
  <w:num w:numId="71" w16cid:durableId="2051689909">
    <w:abstractNumId w:val="27"/>
  </w:num>
  <w:num w:numId="72" w16cid:durableId="398671008">
    <w:abstractNumId w:val="27"/>
    <w:lvlOverride w:ilvl="0">
      <w:lvl w:ilvl="0" w:tplc="6010A870">
        <w:start w:val="11"/>
        <w:numFmt w:val="decimal"/>
        <w:lvlText w:val="%1."/>
        <w:lvlJc w:val="end"/>
        <w:pPr>
          <w:keepLines/>
          <w:pageBreakBefore/>
          <w:tabs>
            <w:tab w:val="num" w:pos="0pt"/>
          </w:tabs>
          <w:spacing w:before="12pt" w:after="12pt"/>
          <w:ind w:start="0pt" w:hanging="10.50pt"/>
          <w:jc w:val="start"/>
        </w:pPr>
        <w:rPr>
          <w:color w:val="404040"/>
          <w:sz w:val="21"/>
          <w:szCs w:val="21"/>
        </w:rPr>
      </w:lvl>
    </w:lvlOverride>
  </w:num>
  <w:num w:numId="73" w16cid:durableId="1090009471">
    <w:abstractNumId w:val="61"/>
  </w:num>
  <w:num w:numId="74" w16cid:durableId="475222213">
    <w:abstractNumId w:val="36"/>
  </w:num>
  <w:num w:numId="75" w16cid:durableId="866794737">
    <w:abstractNumId w:val="43"/>
  </w:num>
  <w:num w:numId="76" w16cid:durableId="146099026">
    <w:abstractNumId w:val="45"/>
  </w:num>
  <w:num w:numId="77" w16cid:durableId="644775023">
    <w:abstractNumId w:val="21"/>
  </w:num>
  <w:num w:numId="78" w16cid:durableId="1845242010">
    <w:abstractNumId w:val="96"/>
  </w:num>
  <w:num w:numId="79" w16cid:durableId="471681013">
    <w:abstractNumId w:val="35"/>
  </w:num>
  <w:num w:numId="80" w16cid:durableId="1824275265">
    <w:abstractNumId w:val="8"/>
  </w:num>
  <w:num w:numId="81" w16cid:durableId="168453013">
    <w:abstractNumId w:val="102"/>
  </w:num>
  <w:num w:numId="82" w16cid:durableId="1589384048">
    <w:abstractNumId w:val="30"/>
  </w:num>
  <w:num w:numId="83" w16cid:durableId="143282016">
    <w:abstractNumId w:val="79"/>
  </w:num>
  <w:num w:numId="84" w16cid:durableId="951596246">
    <w:abstractNumId w:val="76"/>
  </w:num>
  <w:num w:numId="85" w16cid:durableId="669985118">
    <w:abstractNumId w:val="75"/>
  </w:num>
  <w:num w:numId="86" w16cid:durableId="2142112548">
    <w:abstractNumId w:val="57"/>
  </w:num>
  <w:num w:numId="87" w16cid:durableId="1805930846">
    <w:abstractNumId w:val="95"/>
  </w:num>
  <w:num w:numId="88" w16cid:durableId="575363129">
    <w:abstractNumId w:val="31"/>
  </w:num>
  <w:num w:numId="89" w16cid:durableId="1908026811">
    <w:abstractNumId w:val="81"/>
  </w:num>
  <w:num w:numId="90" w16cid:durableId="1310286624">
    <w:abstractNumId w:val="74"/>
  </w:num>
  <w:num w:numId="91" w16cid:durableId="497623379">
    <w:abstractNumId w:val="50"/>
  </w:num>
  <w:num w:numId="92" w16cid:durableId="453209654">
    <w:abstractNumId w:val="38"/>
  </w:num>
  <w:num w:numId="93" w16cid:durableId="1551915535">
    <w:abstractNumId w:val="34"/>
  </w:num>
  <w:num w:numId="94" w16cid:durableId="50156788">
    <w:abstractNumId w:val="16"/>
  </w:num>
  <w:num w:numId="95" w16cid:durableId="44647850">
    <w:abstractNumId w:val="24"/>
  </w:num>
  <w:num w:numId="96" w16cid:durableId="478881988">
    <w:abstractNumId w:val="2"/>
  </w:num>
  <w:num w:numId="97" w16cid:durableId="1343508324">
    <w:abstractNumId w:val="98"/>
  </w:num>
  <w:num w:numId="98" w16cid:durableId="998970245">
    <w:abstractNumId w:val="28"/>
  </w:num>
  <w:num w:numId="99" w16cid:durableId="1677807561">
    <w:abstractNumId w:val="40"/>
  </w:num>
  <w:num w:numId="100" w16cid:durableId="1392575818">
    <w:abstractNumId w:val="33"/>
  </w:num>
  <w:num w:numId="101" w16cid:durableId="752237900">
    <w:abstractNumId w:val="10"/>
  </w:num>
  <w:num w:numId="102" w16cid:durableId="87190805">
    <w:abstractNumId w:val="37"/>
  </w:num>
  <w:num w:numId="103" w16cid:durableId="1346788473">
    <w:abstractNumId w:val="86"/>
  </w:num>
  <w:num w:numId="104" w16cid:durableId="1476139766">
    <w:abstractNumId w:val="99"/>
  </w:num>
  <w:numIdMacAtCleanup w:val="103"/>
</w:numbering>
</file>

<file path=word/people.xml><?xml version="1.0" encoding="utf-8"?>
<w15:peop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grammar="clean"/>
  <w:trackRevisions/>
  <w:defaultTabStop w:val="36pt"/>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A30"/>
    <w:rsid w:val="00020B89"/>
    <w:rsid w:val="000264A1"/>
    <w:rsid w:val="000705CF"/>
    <w:rsid w:val="00104A30"/>
    <w:rsid w:val="00202247"/>
    <w:rsid w:val="002F12F7"/>
    <w:rsid w:val="003373D4"/>
    <w:rsid w:val="003410D6"/>
    <w:rsid w:val="00486158"/>
    <w:rsid w:val="004D5421"/>
    <w:rsid w:val="004F6798"/>
    <w:rsid w:val="00521B2E"/>
    <w:rsid w:val="00563FC1"/>
    <w:rsid w:val="00574F39"/>
    <w:rsid w:val="00612275"/>
    <w:rsid w:val="00652ABE"/>
    <w:rsid w:val="006F27A7"/>
    <w:rsid w:val="007033FA"/>
    <w:rsid w:val="00963730"/>
    <w:rsid w:val="009B7B77"/>
    <w:rsid w:val="009E7E27"/>
    <w:rsid w:val="00AA0ED8"/>
    <w:rsid w:val="00AF6388"/>
    <w:rsid w:val="00B036E0"/>
    <w:rsid w:val="00BB789F"/>
    <w:rsid w:val="00C067FC"/>
    <w:rsid w:val="00C770A1"/>
    <w:rsid w:val="00CA0650"/>
    <w:rsid w:val="00DB79E5"/>
    <w:rsid w:val="00E54B3C"/>
    <w:rsid w:val="00E83AD0"/>
    <w:rsid w:val="00E87662"/>
    <w:rsid w:val="00F44D09"/>
    <w:rsid w:val="00F768F3"/>
    <w:rsid w:val="00F86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55230B"/>
  <w15:docId w15:val="{1C5C0BAF-DBEA-43A4-B74D-69464EFAF4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12pt"/>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end"/>
    </w:pPr>
    <w:rPr>
      <w:color w:val="FA6400"/>
      <w:sz w:val="18"/>
      <w:szCs w:val="18"/>
    </w:rPr>
  </w:style>
  <w:style w:type="paragraph" w:customStyle="1" w:styleId="p">
    <w:name w:val="p"/>
    <w:pPr>
      <w:keepLines/>
      <w:ind w:start="14.40pt" w:end="21.60pt"/>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12pt" w:after="12pt"/>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12pt" w:after="12pt"/>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12pt" w:after="12pt"/>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12pt" w:after="12pt"/>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12pt" w:after="12pt"/>
    </w:pPr>
    <w:rPr>
      <w:color w:val="404040"/>
      <w:sz w:val="32"/>
      <w:szCs w:val="32"/>
    </w:rPr>
  </w:style>
  <w:style w:type="paragraph" w:customStyle="1" w:styleId="th">
    <w:name w:val="th"/>
    <w:pPr>
      <w:keepNext/>
    </w:pPr>
    <w:rPr>
      <w:b/>
      <w:bCs/>
      <w:caps/>
      <w:color w:val="FFFFFF"/>
      <w:sz w:val="21"/>
      <w:szCs w:val="21"/>
    </w:rPr>
  </w:style>
  <w:style w:type="paragraph" w:customStyle="1" w:styleId="td2">
    <w:name w:val="td_2"/>
    <w:pPr>
      <w:keepLines/>
    </w:pPr>
    <w:rPr>
      <w:color w:val="404040"/>
      <w:sz w:val="22"/>
      <w:szCs w:val="22"/>
    </w:rPr>
  </w:style>
  <w:style w:type="paragraph" w:customStyle="1" w:styleId="p2">
    <w:name w:val="p_2"/>
    <w:pPr>
      <w:keepLines/>
      <w:spacing w:after="10.50pt"/>
    </w:pPr>
    <w:rPr>
      <w:color w:val="404040"/>
      <w:sz w:val="22"/>
      <w:szCs w:val="22"/>
    </w:rPr>
  </w:style>
  <w:style w:type="paragraph" w:customStyle="1" w:styleId="p3">
    <w:name w:val="p_3"/>
    <w:pPr>
      <w:keepLines/>
      <w:spacing w:before="10.50pt" w:after="10.50pt"/>
    </w:pPr>
    <w:rPr>
      <w:color w:val="404040"/>
      <w:sz w:val="22"/>
      <w:szCs w:val="22"/>
    </w:rPr>
  </w:style>
  <w:style w:type="paragraph" w:customStyle="1" w:styleId="h1TOCHeading">
    <w:name w:val="h1_TOCHeading"/>
    <w:pPr>
      <w:keepNext/>
      <w:keepLines/>
      <w:pageBreakBefore/>
      <w:spacing w:after="12pt"/>
    </w:pPr>
    <w:rPr>
      <w:rFonts w:ascii="Knowledge Bold" w:hAnsi="Knowledge Bold" w:cs="Knowledge Bold"/>
      <w:caps/>
      <w:color w:val="FA6400"/>
      <w:sz w:val="42"/>
      <w:szCs w:val="42"/>
    </w:rPr>
  </w:style>
  <w:style w:type="paragraph" w:styleId="TOC1">
    <w:name w:val="toc 1"/>
    <w:semiHidden/>
    <w:pPr>
      <w:keepNext/>
      <w:keepLines/>
      <w:tabs>
        <w:tab w:val="end" w:leader="dot" w:pos="417.50pt"/>
      </w:tabs>
      <w:spacing w:before="12pt" w:after="6pt"/>
      <w:ind w:start="10pt"/>
    </w:pPr>
    <w:rPr>
      <w:b/>
      <w:bCs/>
      <w:color w:val="FA6400"/>
      <w:sz w:val="26"/>
      <w:szCs w:val="26"/>
    </w:rPr>
  </w:style>
  <w:style w:type="paragraph" w:styleId="TOC2">
    <w:name w:val="toc 2"/>
    <w:semiHidden/>
    <w:pPr>
      <w:keepLines/>
      <w:tabs>
        <w:tab w:val="end" w:leader="dot" w:pos="417.50pt"/>
      </w:tabs>
      <w:spacing w:before="4pt"/>
      <w:ind w:start="10pt"/>
    </w:pPr>
    <w:rPr>
      <w:color w:val="404040"/>
      <w:sz w:val="22"/>
      <w:szCs w:val="22"/>
    </w:rPr>
  </w:style>
  <w:style w:type="paragraph" w:styleId="TOC3">
    <w:name w:val="toc 3"/>
    <w:semiHidden/>
    <w:pPr>
      <w:keepLines/>
      <w:tabs>
        <w:tab w:val="end" w:leader="dot" w:pos="417.50pt"/>
      </w:tabs>
      <w:spacing w:before="4pt"/>
      <w:ind w:start="20pt"/>
    </w:pPr>
    <w:rPr>
      <w:color w:val="404040"/>
      <w:sz w:val="22"/>
      <w:szCs w:val="22"/>
    </w:rPr>
  </w:style>
  <w:style w:type="paragraph" w:styleId="TOC4">
    <w:name w:val="toc 4"/>
    <w:semiHidden/>
    <w:pPr>
      <w:keepLines/>
      <w:tabs>
        <w:tab w:val="end" w:leader="dot" w:pos="417.50pt"/>
      </w:tabs>
      <w:spacing w:before="12pt" w:after="12pt"/>
      <w:ind w:start="30pt"/>
    </w:pPr>
    <w:rPr>
      <w:sz w:val="24"/>
      <w:szCs w:val="24"/>
    </w:rPr>
  </w:style>
  <w:style w:type="paragraph" w:styleId="TOC5">
    <w:name w:val="toc 5"/>
    <w:semiHidden/>
    <w:pPr>
      <w:keepLines/>
      <w:tabs>
        <w:tab w:val="end" w:leader="dot" w:pos="417.50pt"/>
      </w:tabs>
      <w:spacing w:before="12pt" w:after="12pt"/>
      <w:ind w:start="40pt"/>
    </w:pPr>
    <w:rPr>
      <w:sz w:val="24"/>
      <w:szCs w:val="24"/>
    </w:rPr>
  </w:style>
  <w:style w:type="paragraph" w:styleId="TOC6">
    <w:name w:val="toc 6"/>
    <w:semiHidden/>
    <w:pPr>
      <w:keepLines/>
      <w:tabs>
        <w:tab w:val="end" w:leader="dot" w:pos="417.50pt"/>
      </w:tabs>
      <w:spacing w:before="12pt" w:after="12pt"/>
      <w:ind w:start="50pt"/>
    </w:pPr>
    <w:rPr>
      <w:sz w:val="24"/>
      <w:szCs w:val="24"/>
    </w:rPr>
  </w:style>
  <w:style w:type="paragraph" w:styleId="TOC7">
    <w:name w:val="toc 7"/>
    <w:semiHidden/>
    <w:pPr>
      <w:keepLines/>
      <w:tabs>
        <w:tab w:val="end" w:leader="dot" w:pos="417.50pt"/>
      </w:tabs>
      <w:spacing w:before="12pt" w:after="12pt"/>
      <w:ind w:start="60pt"/>
    </w:pPr>
    <w:rPr>
      <w:sz w:val="24"/>
      <w:szCs w:val="24"/>
    </w:rPr>
  </w:style>
  <w:style w:type="paragraph" w:styleId="TOC8">
    <w:name w:val="toc 8"/>
    <w:semiHidden/>
    <w:pPr>
      <w:keepLines/>
      <w:tabs>
        <w:tab w:val="end" w:leader="dot" w:pos="417.50pt"/>
      </w:tabs>
      <w:spacing w:before="12pt" w:after="12pt"/>
      <w:ind w:start="70pt"/>
    </w:pPr>
    <w:rPr>
      <w:sz w:val="24"/>
      <w:szCs w:val="24"/>
    </w:rPr>
  </w:style>
  <w:style w:type="paragraph" w:styleId="TOC9">
    <w:name w:val="toc 9"/>
    <w:semiHidden/>
    <w:pPr>
      <w:keepLines/>
      <w:tabs>
        <w:tab w:val="end" w:leader="dot" w:pos="417.50pt"/>
      </w:tabs>
      <w:spacing w:line="0pt" w:lineRule="atLeast"/>
    </w:pPr>
    <w:rPr>
      <w:color w:val="FFFFFF"/>
      <w:sz w:val="2"/>
      <w:szCs w:val="2"/>
    </w:rPr>
  </w:style>
  <w:style w:type="paragraph" w:customStyle="1" w:styleId="pPrintFooter">
    <w:name w:val="p_PrintFooter"/>
    <w:pPr>
      <w:keepLines/>
      <w:spacing w:before="4pt" w:after="4pt"/>
    </w:pPr>
    <w:rPr>
      <w:caps/>
      <w:color w:val="FA6400"/>
      <w:sz w:val="18"/>
      <w:szCs w:val="18"/>
    </w:rPr>
  </w:style>
  <w:style w:type="paragraph" w:customStyle="1" w:styleId="h1">
    <w:name w:val="h1"/>
    <w:basedOn w:val="Heading1"/>
    <w:pPr>
      <w:keepNext/>
      <w:keepLines/>
      <w:pageBreakBefore/>
      <w:spacing w:after="12pt"/>
    </w:pPr>
    <w:rPr>
      <w:rFonts w:ascii="Knowledge Bold" w:hAnsi="Knowledge Bold" w:cs="Knowledge Bold"/>
      <w:caps/>
      <w:color w:val="FA6400"/>
      <w:sz w:val="50"/>
      <w:szCs w:val="50"/>
    </w:rPr>
  </w:style>
  <w:style w:type="paragraph" w:customStyle="1" w:styleId="h2">
    <w:name w:val="h2"/>
    <w:basedOn w:val="Heading2"/>
    <w:pPr>
      <w:keepNext/>
      <w:keepLines/>
      <w:spacing w:before="24pt" w:after="12pt"/>
    </w:pPr>
    <w:rPr>
      <w:rFonts w:ascii="Knowledge Bold" w:hAnsi="Knowledge Bold" w:cs="Knowledge Bold"/>
      <w:caps/>
      <w:color w:val="404040"/>
      <w:sz w:val="38"/>
      <w:szCs w:val="38"/>
    </w:rPr>
  </w:style>
  <w:style w:type="paragraph" w:customStyle="1" w:styleId="li">
    <w:name w:val="li"/>
    <w:pPr>
      <w:keepLines/>
      <w:spacing w:before="12pt" w:after="12pt"/>
    </w:pPr>
    <w:rPr>
      <w:color w:val="404040"/>
      <w:sz w:val="21"/>
      <w:szCs w:val="21"/>
    </w:rPr>
  </w:style>
  <w:style w:type="paragraph" w:customStyle="1" w:styleId="th1">
    <w:name w:val="th_1"/>
    <w:pPr>
      <w:keepNext/>
    </w:pPr>
    <w:rPr>
      <w:b/>
      <w:bCs/>
      <w:color w:val="404040"/>
      <w:sz w:val="22"/>
      <w:szCs w:val="22"/>
    </w:rPr>
  </w:style>
  <w:style w:type="character" w:customStyle="1" w:styleId="spanDocumentAndBookNames">
    <w:name w:val="span_DocumentAndBookNames"/>
    <w:rPr>
      <w:i/>
      <w:iCs/>
      <w:color w:val="404040"/>
      <w:sz w:val="22"/>
      <w:szCs w:val="22"/>
    </w:rPr>
  </w:style>
  <w:style w:type="character" w:customStyle="1" w:styleId="b1">
    <w:name w:val="b_1"/>
    <w:rPr>
      <w:b/>
      <w:bCs/>
      <w:color w:val="404040"/>
      <w:sz w:val="21"/>
      <w:szCs w:val="21"/>
    </w:rPr>
  </w:style>
  <w:style w:type="character" w:customStyle="1" w:styleId="i">
    <w:name w:val="i"/>
    <w:rPr>
      <w:i/>
      <w:iCs/>
      <w:color w:val="404040"/>
      <w:sz w:val="21"/>
      <w:szCs w:val="21"/>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12pt"/>
      <w:ind w:start="37.50pt"/>
    </w:pPr>
    <w:rPr>
      <w:color w:val="404040"/>
      <w:sz w:val="21"/>
      <w:szCs w:val="21"/>
    </w:rPr>
  </w:style>
  <w:style w:type="paragraph" w:customStyle="1" w:styleId="pWorkaroundPageBreak">
    <w:name w:val="p_WorkaroundPageBreak"/>
    <w:pPr>
      <w:keepLines/>
      <w:pageBreakBefore/>
      <w:spacing w:before="12pt" w:after="12pt"/>
    </w:pPr>
    <w:rPr>
      <w:color w:val="404040"/>
      <w:sz w:val="21"/>
      <w:szCs w:val="21"/>
    </w:rPr>
  </w:style>
  <w:style w:type="paragraph" w:customStyle="1" w:styleId="li1">
    <w:name w:val="li_1"/>
    <w:pPr>
      <w:keepLines/>
    </w:pPr>
    <w:rPr>
      <w:rFonts w:ascii="Courier New" w:hAnsi="Courier New" w:cs="Courier New"/>
      <w:color w:val="404040"/>
      <w:sz w:val="21"/>
      <w:szCs w:val="21"/>
    </w:rPr>
  </w:style>
  <w:style w:type="character" w:customStyle="1" w:styleId="xref">
    <w:name w:val="xref"/>
    <w:rPr>
      <w:color w:val="337AB7"/>
      <w:sz w:val="21"/>
      <w:szCs w:val="21"/>
      <w:u w:val="single"/>
    </w:rPr>
  </w:style>
  <w:style w:type="character" w:customStyle="1" w:styleId="variable6">
    <w:name w:val="variable_6"/>
    <w:rPr>
      <w:color w:val="337AB7"/>
      <w:sz w:val="21"/>
      <w:szCs w:val="21"/>
    </w:rPr>
  </w:style>
  <w:style w:type="paragraph" w:customStyle="1" w:styleId="h3">
    <w:name w:val="h3"/>
    <w:basedOn w:val="Heading3"/>
    <w:pPr>
      <w:keepNext/>
      <w:keepLines/>
      <w:spacing w:before="24pt" w:after="12pt"/>
    </w:pPr>
    <w:rPr>
      <w:rFonts w:ascii="Knowledge Regular" w:hAnsi="Knowledge Regular" w:cs="Knowledge Regular"/>
      <w:color w:val="FA6400"/>
      <w:sz w:val="34"/>
      <w:szCs w:val="34"/>
    </w:rPr>
  </w:style>
  <w:style w:type="paragraph" w:customStyle="1" w:styleId="h4">
    <w:name w:val="h4"/>
    <w:pPr>
      <w:keepNext/>
      <w:keepLines/>
      <w:spacing w:before="24pt" w:after="12pt"/>
    </w:pPr>
    <w:rPr>
      <w:rFonts w:ascii="Knowledge Regular Italic" w:hAnsi="Knowledge Regular Italic" w:cs="Knowledge Regular Italic"/>
      <w:color w:val="404040"/>
      <w:sz w:val="30"/>
      <w:szCs w:val="30"/>
    </w:rPr>
  </w:style>
  <w:style w:type="paragraph" w:customStyle="1" w:styleId="thTitle">
    <w:name w:val="th_Title"/>
    <w:pPr>
      <w:keepNext/>
    </w:pPr>
    <w:rPr>
      <w:b/>
      <w:bCs/>
      <w:caps/>
      <w:color w:val="FFFFFF"/>
      <w:sz w:val="21"/>
      <w:szCs w:val="21"/>
    </w:rPr>
  </w:style>
  <w:style w:type="paragraph" w:customStyle="1" w:styleId="p5">
    <w:name w:val="p_5"/>
    <w:pPr>
      <w:keepLines/>
      <w:spacing w:after="12pt"/>
      <w:ind w:start="37.50pt"/>
    </w:pPr>
    <w:rPr>
      <w:color w:val="404040"/>
      <w:sz w:val="22"/>
      <w:szCs w:val="22"/>
    </w:rPr>
  </w:style>
  <w:style w:type="character" w:customStyle="1" w:styleId="spanUIElement">
    <w:name w:val="span_UIElement"/>
    <w:rPr>
      <w:b/>
      <w:bCs/>
      <w:color w:val="404040"/>
      <w:sz w:val="22"/>
      <w:szCs w:val="22"/>
    </w:rPr>
  </w:style>
  <w:style w:type="paragraph" w:customStyle="1" w:styleId="li2">
    <w:name w:val="li_2"/>
    <w:pPr>
      <w:keepLines/>
      <w:spacing w:before="5pt" w:after="5pt"/>
    </w:pPr>
    <w:rPr>
      <w:color w:val="404040"/>
      <w:sz w:val="22"/>
      <w:szCs w:val="22"/>
    </w:rPr>
  </w:style>
  <w:style w:type="paragraph" w:customStyle="1" w:styleId="pCodeBlock">
    <w:name w:val="p_CodeBlock"/>
    <w:pPr>
      <w:keepLines/>
      <w:shd w:val="clear" w:color="auto" w:fill="F7F7F7"/>
      <w:spacing w:before="12pt" w:after="12pt"/>
    </w:pPr>
    <w:rPr>
      <w:rFonts w:ascii="Courier New" w:hAnsi="Courier New" w:cs="Courier New"/>
      <w:color w:val="404040"/>
      <w:sz w:val="21"/>
      <w:szCs w:val="21"/>
      <w:shd w:val="clear" w:color="auto" w:fill="F7F7F7"/>
    </w:rPr>
  </w:style>
  <w:style w:type="character" w:customStyle="1" w:styleId="spanCodeSample">
    <w:name w:val="span_CodeSample"/>
    <w:rPr>
      <w:rFonts w:ascii="Courier New" w:hAnsi="Courier New" w:cs="Courier New"/>
      <w:color w:val="404040"/>
      <w:sz w:val="22"/>
      <w:szCs w:val="22"/>
    </w:rPr>
  </w:style>
  <w:style w:type="paragraph" w:customStyle="1" w:styleId="pCodeBlock1">
    <w:name w:val="p_CodeBlock_1"/>
    <w:pPr>
      <w:keepLines/>
      <w:shd w:val="clear" w:color="auto" w:fill="F7F7F7"/>
      <w:spacing w:before="12pt" w:after="12pt"/>
    </w:pPr>
    <w:rPr>
      <w:rFonts w:ascii="Courier New" w:hAnsi="Courier New" w:cs="Courier New"/>
      <w:color w:val="404040"/>
      <w:sz w:val="22"/>
      <w:szCs w:val="22"/>
      <w:shd w:val="clear" w:color="auto" w:fill="F7F7F7"/>
    </w:rPr>
  </w:style>
  <w:style w:type="paragraph" w:customStyle="1" w:styleId="pCodeBlock2">
    <w:name w:val="p_CodeBlock_2"/>
    <w:pPr>
      <w:keepLines/>
      <w:shd w:val="clear" w:color="auto" w:fill="F7F7F7"/>
      <w:spacing w:after="10.50pt"/>
    </w:pPr>
    <w:rPr>
      <w:rFonts w:ascii="Courier New" w:hAnsi="Courier New" w:cs="Courier New"/>
      <w:color w:val="404040"/>
      <w:sz w:val="22"/>
      <w:szCs w:val="22"/>
      <w:shd w:val="clear" w:color="auto" w:fill="F7F7F7"/>
    </w:rPr>
  </w:style>
  <w:style w:type="paragraph" w:customStyle="1" w:styleId="h2WorkaroundPageBreak">
    <w:name w:val="h2_WorkaroundPageBreak"/>
    <w:basedOn w:val="Heading2"/>
    <w:pPr>
      <w:keepNext/>
      <w:keepLines/>
      <w:pageBreakBefore/>
      <w:spacing w:before="24pt" w:after="12pt"/>
    </w:pPr>
    <w:rPr>
      <w:rFonts w:ascii="Knowledge Bold" w:hAnsi="Knowledge Bold" w:cs="Knowledge Bold"/>
      <w:caps/>
      <w:color w:val="404040"/>
      <w:sz w:val="38"/>
      <w:szCs w:val="38"/>
    </w:rPr>
  </w:style>
  <w:style w:type="paragraph" w:customStyle="1" w:styleId="liWorkaroundPageBreak">
    <w:name w:val="li_WorkaroundPageBreak"/>
    <w:pPr>
      <w:keepLines/>
      <w:pageBreakBefore/>
      <w:spacing w:before="12pt" w:after="12pt"/>
    </w:pPr>
    <w:rPr>
      <w:color w:val="404040"/>
      <w:sz w:val="21"/>
      <w:szCs w:val="21"/>
    </w:rPr>
  </w:style>
  <w:style w:type="paragraph" w:customStyle="1" w:styleId="li3">
    <w:name w:val="li_3"/>
    <w:pPr>
      <w:keepLines/>
      <w:ind w:start="37.50pt"/>
    </w:pPr>
    <w:rPr>
      <w:rFonts w:ascii="Courier New" w:hAnsi="Courier New" w:cs="Courier New"/>
      <w:color w:val="404040"/>
      <w:sz w:val="21"/>
      <w:szCs w:val="21"/>
    </w:rPr>
  </w:style>
  <w:style w:type="paragraph" w:customStyle="1" w:styleId="p6">
    <w:name w:val="p_6"/>
    <w:pPr>
      <w:keepLines/>
      <w:ind w:start="65.50pt"/>
    </w:pPr>
    <w:rPr>
      <w:rFonts w:ascii="Courier New" w:hAnsi="Courier New" w:cs="Courier New"/>
      <w:color w:val="404040"/>
      <w:sz w:val="21"/>
      <w:szCs w:val="21"/>
    </w:rPr>
  </w:style>
  <w:style w:type="character" w:customStyle="1" w:styleId="br">
    <w:name w:val="br"/>
    <w:rPr>
      <w:color w:val="404040"/>
      <w:sz w:val="22"/>
      <w:szCs w:val="22"/>
    </w:rPr>
  </w:style>
  <w:style w:type="character" w:customStyle="1" w:styleId="xref1">
    <w:name w:val="xref_1"/>
    <w:rPr>
      <w:color w:val="337AB7"/>
      <w:sz w:val="22"/>
      <w:szCs w:val="22"/>
      <w:u w:val="single"/>
    </w:rPr>
  </w:style>
  <w:style w:type="paragraph" w:customStyle="1" w:styleId="h3WorkaroundPageBreak">
    <w:name w:val="h3_WorkaroundPageBreak"/>
    <w:basedOn w:val="Heading3"/>
    <w:pPr>
      <w:keepNext/>
      <w:keepLines/>
      <w:pageBreakBefore/>
      <w:spacing w:before="24pt" w:after="12pt"/>
    </w:pPr>
    <w:rPr>
      <w:rFonts w:ascii="Knowledge Regular" w:hAnsi="Knowledge Regular" w:cs="Knowledge Regular"/>
      <w:color w:val="FA6400"/>
      <w:sz w:val="34"/>
      <w:szCs w:val="34"/>
    </w:rPr>
  </w:style>
  <w:style w:type="character" w:customStyle="1" w:styleId="spanUserInput">
    <w:name w:val="span_UserInput"/>
    <w:rPr>
      <w:rFonts w:ascii="Courier New" w:hAnsi="Courier New" w:cs="Courier New"/>
      <w:b/>
      <w:bCs/>
      <w:color w:val="404040"/>
      <w:sz w:val="21"/>
      <w:szCs w:val="21"/>
    </w:rPr>
  </w:style>
  <w:style w:type="paragraph" w:customStyle="1" w:styleId="p7">
    <w:name w:val="p_7"/>
    <w:pPr>
      <w:keepLines/>
      <w:spacing w:before="12pt" w:after="12pt"/>
      <w:ind w:start="37.50pt"/>
    </w:pPr>
    <w:rPr>
      <w:color w:val="404040"/>
      <w:sz w:val="21"/>
      <w:szCs w:val="21"/>
    </w:rPr>
  </w:style>
  <w:style w:type="paragraph" w:customStyle="1" w:styleId="pCodeSample">
    <w:name w:val="p_CodeSample"/>
    <w:pPr>
      <w:keepLines/>
      <w:spacing w:before="12pt" w:after="12pt"/>
      <w:ind w:start="37.50pt"/>
    </w:pPr>
    <w:rPr>
      <w:rFonts w:ascii="Courier New" w:hAnsi="Courier New" w:cs="Courier New"/>
      <w:color w:val="404040"/>
      <w:sz w:val="21"/>
      <w:szCs w:val="21"/>
    </w:rPr>
  </w:style>
  <w:style w:type="paragraph" w:customStyle="1" w:styleId="pCodeSample1">
    <w:name w:val="p_CodeSample_1"/>
    <w:pPr>
      <w:keepLines/>
      <w:spacing w:before="12pt" w:after="12pt"/>
    </w:pPr>
    <w:rPr>
      <w:rFonts w:ascii="Courier New" w:hAnsi="Courier New" w:cs="Courier New"/>
      <w:color w:val="404040"/>
      <w:sz w:val="21"/>
      <w:szCs w:val="21"/>
    </w:rPr>
  </w:style>
  <w:style w:type="character" w:styleId="Hyperlink">
    <w:name w:val="Hyperlink"/>
    <w:basedOn w:val="DefaultParagraphFont"/>
    <w:rsid w:val="00EF7B96"/>
    <w:rPr>
      <w:color w:val="0000FF"/>
      <w:u w:val="single"/>
    </w:rPr>
  </w:style>
  <w:style w:type="paragraph" w:styleId="Revision">
    <w:name w:val="Revision"/>
    <w:hidden/>
    <w:uiPriority w:val="99"/>
    <w:semiHidden/>
    <w:rsid w:val="00DB79E5"/>
    <w:rPr>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purl.oclc.org/ooxml/officeDocument/relationships/header" Target="header8.xml"/><Relationship Id="rId21" Type="http://purl.oclc.org/ooxml/officeDocument/relationships/footer" Target="footer5.xml"/><Relationship Id="rId42" Type="http://purl.oclc.org/ooxml/officeDocument/relationships/hyperlink" Target="https://www.thomsonreuters.com/en-us/help/onesource-indirect-tax.html" TargetMode="External"/><Relationship Id="rId47" Type="http://purl.oclc.org/ooxml/officeDocument/relationships/footer" Target="footer13.xml"/><Relationship Id="rId63" Type="http://purl.oclc.org/ooxml/officeDocument/relationships/footer" Target="footer19.xml"/><Relationship Id="rId68" Type="http://purl.oclc.org/ooxml/officeDocument/relationships/header" Target="header23.xml"/><Relationship Id="rId84" Type="http://purl.oclc.org/ooxml/officeDocument/relationships/header" Target="header30.xml"/><Relationship Id="rId89" Type="http://purl.oclc.org/ooxml/officeDocument/relationships/footer" Target="footer32.xml"/><Relationship Id="rId112" Type="http://purl.oclc.org/ooxml/officeDocument/relationships/theme" Target="theme/theme1.xml"/><Relationship Id="rId16" Type="http://purl.oclc.org/ooxml/officeDocument/relationships/hyperlink" Target="https://www.thomsonreuters.com/en/policies/copyright.html" TargetMode="External"/><Relationship Id="rId107" Type="http://purl.oclc.org/ooxml/officeDocument/relationships/footer" Target="footer41.xml"/><Relationship Id="rId11" Type="http://purl.oclc.org/ooxml/officeDocument/relationships/header" Target="header2.xml"/><Relationship Id="rId32" Type="http://purl.oclc.org/ooxml/officeDocument/relationships/hyperlink" Target="https://customercenter.sabrix.com/" TargetMode="External"/><Relationship Id="rId37" Type="http://purl.oclc.org/ooxml/officeDocument/relationships/header" Target="header11.xml"/><Relationship Id="rId53" Type="http://purl.oclc.org/ooxml/officeDocument/relationships/footer" Target="footer16.xml"/><Relationship Id="rId58" Type="http://purl.oclc.org/ooxml/officeDocument/relationships/image" Target="media/image4.png"/><Relationship Id="rId74" Type="http://purl.oclc.org/ooxml/officeDocument/relationships/header" Target="header25.xml"/><Relationship Id="rId79" Type="http://purl.oclc.org/ooxml/officeDocument/relationships/footer" Target="footer27.xml"/><Relationship Id="rId102" Type="http://purl.oclc.org/ooxml/officeDocument/relationships/header" Target="header39.xml"/><Relationship Id="rId5" Type="http://purl.oclc.org/ooxml/officeDocument/relationships/styles" Target="styles.xml"/><Relationship Id="rId90" Type="http://purl.oclc.org/ooxml/officeDocument/relationships/header" Target="header33.xml"/><Relationship Id="rId95" Type="http://purl.oclc.org/ooxml/officeDocument/relationships/footer" Target="footer35.xml"/><Relationship Id="rId22" Type="http://purl.oclc.org/ooxml/officeDocument/relationships/header" Target="header6.xml"/><Relationship Id="rId27" Type="http://purl.oclc.org/ooxml/officeDocument/relationships/header" Target="header9.xml"/><Relationship Id="rId43" Type="http://purl.oclc.org/ooxml/officeDocument/relationships/hyperlink" Target="https://www.thomsonreuters.com/en-us/help/onesource-indirect-tax.html" TargetMode="External"/><Relationship Id="rId48" Type="http://purl.oclc.org/ooxml/officeDocument/relationships/footer" Target="footer14.xml"/><Relationship Id="rId64" Type="http://purl.oclc.org/ooxml/officeDocument/relationships/footer" Target="footer20.xml"/><Relationship Id="rId69" Type="http://purl.oclc.org/ooxml/officeDocument/relationships/footer" Target="footer22.xml"/><Relationship Id="rId80" Type="http://purl.oclc.org/ooxml/officeDocument/relationships/header" Target="header28.xml"/><Relationship Id="rId85" Type="http://purl.oclc.org/ooxml/officeDocument/relationships/footer" Target="footer30.xml"/><Relationship Id="rId12" Type="http://purl.oclc.org/ooxml/officeDocument/relationships/footer" Target="footer1.xml"/><Relationship Id="rId17" Type="http://purl.oclc.org/ooxml/officeDocument/relationships/hyperlink" Target="https://tax.thomsonreuters.com/en/support" TargetMode="External"/><Relationship Id="rId33" Type="http://purl.oclc.org/ooxml/officeDocument/relationships/hyperlink" Target="https://tax.thomsonreuters.com/en/corporation-solutions/indirect-tax" TargetMode="External"/><Relationship Id="rId38" Type="http://purl.oclc.org/ooxml/officeDocument/relationships/footer" Target="footer10.xml"/><Relationship Id="rId59" Type="http://purl.oclc.org/ooxml/officeDocument/relationships/image" Target="media/image5.png"/><Relationship Id="rId103" Type="http://purl.oclc.org/ooxml/officeDocument/relationships/footer" Target="footer39.xml"/><Relationship Id="rId108" Type="http://purl.oclc.org/ooxml/officeDocument/relationships/header" Target="header42.xml"/><Relationship Id="rId54" Type="http://purl.oclc.org/ooxml/officeDocument/relationships/footer" Target="footer17.xml"/><Relationship Id="rId70" Type="http://purl.oclc.org/ooxml/officeDocument/relationships/footer" Target="footer23.xml"/><Relationship Id="rId75" Type="http://purl.oclc.org/ooxml/officeDocument/relationships/header" Target="header26.xml"/><Relationship Id="rId91" Type="http://purl.oclc.org/ooxml/officeDocument/relationships/footer" Target="footer33.xml"/><Relationship Id="rId96" Type="http://purl.oclc.org/ooxml/officeDocument/relationships/header" Target="header36.xml"/><Relationship Id="rId1" Type="http://purl.oclc.org/ooxml/officeDocument/relationships/customXml" Target="../customXml/item1.xml"/><Relationship Id="rId6" Type="http://purl.oclc.org/ooxml/officeDocument/relationships/settings" Target="settings.xml"/><Relationship Id="rId15" Type="http://purl.oclc.org/ooxml/officeDocument/relationships/footer" Target="footer3.xml"/><Relationship Id="rId23" Type="http://purl.oclc.org/ooxml/officeDocument/relationships/header" Target="header7.xml"/><Relationship Id="rId28" Type="http://purl.oclc.org/ooxml/officeDocument/relationships/footer" Target="footer8.xml"/><Relationship Id="rId36" Type="http://purl.oclc.org/ooxml/officeDocument/relationships/header" Target="header10.xml"/><Relationship Id="rId49" Type="http://purl.oclc.org/ooxml/officeDocument/relationships/header" Target="header15.xml"/><Relationship Id="rId57" Type="http://purl.oclc.org/ooxml/officeDocument/relationships/hyperlink" Target="https://www.thomsonreuters.com/en-us/help/onesource-indirect-tax.html" TargetMode="External"/><Relationship Id="rId106" Type="http://purl.oclc.org/ooxml/officeDocument/relationships/footer" Target="footer40.xml"/><Relationship Id="rId10" Type="http://purl.oclc.org/ooxml/officeDocument/relationships/header" Target="header1.xml"/><Relationship Id="rId31" Type="http://purl.oclc.org/ooxml/officeDocument/relationships/hyperlink" Target="https://www.thomsonreuters.com/en-us/help/onesource-indirect-tax.html" TargetMode="External"/><Relationship Id="rId44" Type="http://purl.oclc.org/ooxml/officeDocument/relationships/hyperlink" Target="https://customercenter.sabrix.com/" TargetMode="External"/><Relationship Id="rId52" Type="http://purl.oclc.org/ooxml/officeDocument/relationships/header" Target="header17.xml"/><Relationship Id="rId60" Type="http://purl.oclc.org/ooxml/officeDocument/relationships/image" Target="media/image6.png"/><Relationship Id="rId65" Type="http://purl.oclc.org/ooxml/officeDocument/relationships/header" Target="header21.xml"/><Relationship Id="rId73" Type="http://purl.oclc.org/ooxml/officeDocument/relationships/image" Target="media/image7.png"/><Relationship Id="rId78" Type="http://purl.oclc.org/ooxml/officeDocument/relationships/header" Target="header27.xml"/><Relationship Id="rId81" Type="http://purl.oclc.org/ooxml/officeDocument/relationships/header" Target="header29.xml"/><Relationship Id="rId86" Type="http://purl.oclc.org/ooxml/officeDocument/relationships/header" Target="header31.xml"/><Relationship Id="rId94" Type="http://purl.oclc.org/ooxml/officeDocument/relationships/footer" Target="footer34.xml"/><Relationship Id="rId99" Type="http://purl.oclc.org/ooxml/officeDocument/relationships/header" Target="header38.xml"/><Relationship Id="rId101" Type="http://purl.oclc.org/ooxml/officeDocument/relationships/footer" Target="footer38.xml"/><Relationship Id="rId4" Type="http://purl.oclc.org/ooxml/officeDocument/relationships/numbering" Target="numbering.xml"/><Relationship Id="rId9" Type="http://purl.oclc.org/ooxml/officeDocument/relationships/endnotes" Target="endnotes.xml"/><Relationship Id="rId13" Type="http://purl.oclc.org/ooxml/officeDocument/relationships/footer" Target="footer2.xml"/><Relationship Id="rId18" Type="http://purl.oclc.org/ooxml/officeDocument/relationships/header" Target="header4.xml"/><Relationship Id="rId39" Type="http://purl.oclc.org/ooxml/officeDocument/relationships/footer" Target="footer11.xml"/><Relationship Id="rId109" Type="http://purl.oclc.org/ooxml/officeDocument/relationships/footer" Target="footer42.xml"/><Relationship Id="rId34" Type="http://purl.oclc.org/ooxml/officeDocument/relationships/hyperlink" Target="mailto:onesource.indirect.tax.fb@thomsonreuters.com" TargetMode="External"/><Relationship Id="rId50" Type="http://purl.oclc.org/ooxml/officeDocument/relationships/footer" Target="footer15.xml"/><Relationship Id="rId55" Type="http://purl.oclc.org/ooxml/officeDocument/relationships/header" Target="header18.xml"/><Relationship Id="rId76" Type="http://purl.oclc.org/ooxml/officeDocument/relationships/footer" Target="footer25.xml"/><Relationship Id="rId97" Type="http://purl.oclc.org/ooxml/officeDocument/relationships/footer" Target="footer36.xml"/><Relationship Id="rId104" Type="http://purl.oclc.org/ooxml/officeDocument/relationships/header" Target="header40.xml"/><Relationship Id="rId7" Type="http://purl.oclc.org/ooxml/officeDocument/relationships/webSettings" Target="webSettings.xml"/><Relationship Id="rId71" Type="http://purl.oclc.org/ooxml/officeDocument/relationships/header" Target="header24.xml"/><Relationship Id="rId92" Type="http://purl.oclc.org/ooxml/officeDocument/relationships/header" Target="header34.xml"/><Relationship Id="rId2" Type="http://purl.oclc.org/ooxml/officeDocument/relationships/customXml" Target="../customXml/item2.xml"/><Relationship Id="rId29" Type="http://purl.oclc.org/ooxml/officeDocument/relationships/footer" Target="footer9.xml"/><Relationship Id="rId24" Type="http://purl.oclc.org/ooxml/officeDocument/relationships/footer" Target="footer6.xml"/><Relationship Id="rId40" Type="http://purl.oclc.org/ooxml/officeDocument/relationships/header" Target="header12.xml"/><Relationship Id="rId45" Type="http://purl.oclc.org/ooxml/officeDocument/relationships/header" Target="header13.xml"/><Relationship Id="rId66" Type="http://purl.oclc.org/ooxml/officeDocument/relationships/footer" Target="footer21.xml"/><Relationship Id="rId87" Type="http://purl.oclc.org/ooxml/officeDocument/relationships/header" Target="header32.xml"/><Relationship Id="rId110" Type="http://purl.oclc.org/ooxml/officeDocument/relationships/fontTable" Target="fontTable.xml"/><Relationship Id="rId61" Type="http://purl.oclc.org/ooxml/officeDocument/relationships/header" Target="header19.xml"/><Relationship Id="rId82" Type="http://purl.oclc.org/ooxml/officeDocument/relationships/footer" Target="footer28.xml"/><Relationship Id="rId19" Type="http://purl.oclc.org/ooxml/officeDocument/relationships/header" Target="header5.xml"/><Relationship Id="rId14" Type="http://purl.oclc.org/ooxml/officeDocument/relationships/header" Target="header3.xml"/><Relationship Id="rId30" Type="http://purl.oclc.org/ooxml/officeDocument/relationships/hyperlink" Target="https://www.thomsonreuters.com/en-us/help/onesource-indirect-tax.html" TargetMode="External"/><Relationship Id="rId35" Type="http://purl.oclc.org/ooxml/officeDocument/relationships/image" Target="media/image3.png"/><Relationship Id="rId56" Type="http://purl.oclc.org/ooxml/officeDocument/relationships/footer" Target="footer18.xml"/><Relationship Id="rId77" Type="http://purl.oclc.org/ooxml/officeDocument/relationships/footer" Target="footer26.xml"/><Relationship Id="rId100" Type="http://purl.oclc.org/ooxml/officeDocument/relationships/footer" Target="footer37.xml"/><Relationship Id="rId105" Type="http://purl.oclc.org/ooxml/officeDocument/relationships/header" Target="header41.xml"/><Relationship Id="rId8" Type="http://purl.oclc.org/ooxml/officeDocument/relationships/footnotes" Target="footnotes.xml"/><Relationship Id="rId51" Type="http://purl.oclc.org/ooxml/officeDocument/relationships/header" Target="header16.xml"/><Relationship Id="rId72" Type="http://purl.oclc.org/ooxml/officeDocument/relationships/footer" Target="footer24.xml"/><Relationship Id="rId93" Type="http://purl.oclc.org/ooxml/officeDocument/relationships/header" Target="header35.xml"/><Relationship Id="rId98" Type="http://purl.oclc.org/ooxml/officeDocument/relationships/header" Target="header37.xml"/><Relationship Id="rId3" Type="http://purl.oclc.org/ooxml/officeDocument/relationships/customXml" Target="../customXml/item3.xml"/><Relationship Id="rId25" Type="http://purl.oclc.org/ooxml/officeDocument/relationships/footer" Target="footer7.xml"/><Relationship Id="rId46" Type="http://purl.oclc.org/ooxml/officeDocument/relationships/header" Target="header14.xml"/><Relationship Id="rId67" Type="http://purl.oclc.org/ooxml/officeDocument/relationships/header" Target="header22.xml"/><Relationship Id="rId20" Type="http://purl.oclc.org/ooxml/officeDocument/relationships/footer" Target="footer4.xml"/><Relationship Id="rId41" Type="http://purl.oclc.org/ooxml/officeDocument/relationships/footer" Target="footer12.xml"/><Relationship Id="rId62" Type="http://purl.oclc.org/ooxml/officeDocument/relationships/header" Target="header20.xml"/><Relationship Id="rId83" Type="http://purl.oclc.org/ooxml/officeDocument/relationships/footer" Target="footer29.xml"/><Relationship Id="rId88" Type="http://purl.oclc.org/ooxml/officeDocument/relationships/footer" Target="footer31.xml"/><Relationship Id="rId111" Type="http://schemas.microsoft.com/office/2011/relationships/people" Target="people.xml"/></Relationships>
</file>

<file path=word/_rels/footer3.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jpeg"/></Relationships>
</file>

<file path=word/_rels/header10.xml.rels><?xml version="1.0" encoding="UTF-8" standalone="yes"?>
<Relationships xmlns="http://schemas.openxmlformats.org/package/2006/relationships"><Relationship Id="rId1" Type="http://purl.oclc.org/ooxml/officeDocument/relationships/image" Target="media/image1.jpeg"/></Relationships>
</file>

<file path=word/_rels/header11.xml.rels><?xml version="1.0" encoding="UTF-8" standalone="yes"?>
<Relationships xmlns="http://schemas.openxmlformats.org/package/2006/relationships"><Relationship Id="rId1" Type="http://purl.oclc.org/ooxml/officeDocument/relationships/image" Target="media/image1.jpeg"/></Relationships>
</file>

<file path=word/_rels/header13.xml.rels><?xml version="1.0" encoding="UTF-8" standalone="yes"?>
<Relationships xmlns="http://schemas.openxmlformats.org/package/2006/relationships"><Relationship Id="rId1" Type="http://purl.oclc.org/ooxml/officeDocument/relationships/image" Target="media/image1.jpeg"/></Relationships>
</file>

<file path=word/_rels/header14.xml.rels><?xml version="1.0" encoding="UTF-8" standalone="yes"?>
<Relationships xmlns="http://schemas.openxmlformats.org/package/2006/relationships"><Relationship Id="rId1" Type="http://purl.oclc.org/ooxml/officeDocument/relationships/image" Target="media/image1.jpeg"/></Relationships>
</file>

<file path=word/_rels/header16.xml.rels><?xml version="1.0" encoding="UTF-8" standalone="yes"?>
<Relationships xmlns="http://schemas.openxmlformats.org/package/2006/relationships"><Relationship Id="rId1" Type="http://purl.oclc.org/ooxml/officeDocument/relationships/image" Target="media/image1.jpeg"/></Relationships>
</file>

<file path=word/_rels/header17.xml.rels><?xml version="1.0" encoding="UTF-8" standalone="yes"?>
<Relationships xmlns="http://schemas.openxmlformats.org/package/2006/relationships"><Relationship Id="rId1" Type="http://purl.oclc.org/ooxml/officeDocument/relationships/image" Target="media/image1.jpeg"/></Relationships>
</file>

<file path=word/_rels/header19.xml.rels><?xml version="1.0" encoding="UTF-8" standalone="yes"?>
<Relationships xmlns="http://schemas.openxmlformats.org/package/2006/relationships"><Relationship Id="rId1" Type="http://purl.oclc.org/ooxml/officeDocument/relationships/image" Target="media/image1.jpeg"/></Relationships>
</file>

<file path=word/_rels/header2.xml.rels><?xml version="1.0" encoding="UTF-8" standalone="yes"?>
<Relationships xmlns="http://schemas.openxmlformats.org/package/2006/relationships"><Relationship Id="rId1" Type="http://purl.oclc.org/ooxml/officeDocument/relationships/image" Target="media/image1.jpeg"/></Relationships>
</file>

<file path=word/_rels/header20.xml.rels><?xml version="1.0" encoding="UTF-8" standalone="yes"?>
<Relationships xmlns="http://schemas.openxmlformats.org/package/2006/relationships"><Relationship Id="rId1" Type="http://purl.oclc.org/ooxml/officeDocument/relationships/image" Target="media/image1.jpeg"/></Relationships>
</file>

<file path=word/_rels/header22.xml.rels><?xml version="1.0" encoding="UTF-8" standalone="yes"?>
<Relationships xmlns="http://schemas.openxmlformats.org/package/2006/relationships"><Relationship Id="rId1" Type="http://purl.oclc.org/ooxml/officeDocument/relationships/image" Target="media/image1.jpeg"/></Relationships>
</file>

<file path=word/_rels/header23.xml.rels><?xml version="1.0" encoding="UTF-8" standalone="yes"?>
<Relationships xmlns="http://schemas.openxmlformats.org/package/2006/relationships"><Relationship Id="rId1" Type="http://purl.oclc.org/ooxml/officeDocument/relationships/image" Target="media/image1.jpeg"/></Relationships>
</file>

<file path=word/_rels/header25.xml.rels><?xml version="1.0" encoding="UTF-8" standalone="yes"?>
<Relationships xmlns="http://schemas.openxmlformats.org/package/2006/relationships"><Relationship Id="rId1" Type="http://purl.oclc.org/ooxml/officeDocument/relationships/image" Target="media/image1.jpeg"/></Relationships>
</file>

<file path=word/_rels/header26.xml.rels><?xml version="1.0" encoding="UTF-8" standalone="yes"?>
<Relationships xmlns="http://schemas.openxmlformats.org/package/2006/relationships"><Relationship Id="rId1" Type="http://purl.oclc.org/ooxml/officeDocument/relationships/image" Target="media/image1.jpeg"/></Relationships>
</file>

<file path=word/_rels/header28.xml.rels><?xml version="1.0" encoding="UTF-8" standalone="yes"?>
<Relationships xmlns="http://schemas.openxmlformats.org/package/2006/relationships"><Relationship Id="rId1" Type="http://purl.oclc.org/ooxml/officeDocument/relationships/image" Target="media/image1.jpeg"/></Relationships>
</file>

<file path=word/_rels/header29.xml.rels><?xml version="1.0" encoding="UTF-8" standalone="yes"?>
<Relationships xmlns="http://schemas.openxmlformats.org/package/2006/relationships"><Relationship Id="rId1" Type="http://purl.oclc.org/ooxml/officeDocument/relationships/image" Target="media/image1.jpeg"/></Relationships>
</file>

<file path=word/_rels/header31.xml.rels><?xml version="1.0" encoding="UTF-8" standalone="yes"?>
<Relationships xmlns="http://schemas.openxmlformats.org/package/2006/relationships"><Relationship Id="rId1" Type="http://purl.oclc.org/ooxml/officeDocument/relationships/image" Target="media/image1.jpeg"/></Relationships>
</file>

<file path=word/_rels/header32.xml.rels><?xml version="1.0" encoding="UTF-8" standalone="yes"?>
<Relationships xmlns="http://schemas.openxmlformats.org/package/2006/relationships"><Relationship Id="rId1" Type="http://purl.oclc.org/ooxml/officeDocument/relationships/image" Target="media/image1.jpeg"/></Relationships>
</file>

<file path=word/_rels/header34.xml.rels><?xml version="1.0" encoding="UTF-8" standalone="yes"?>
<Relationships xmlns="http://schemas.openxmlformats.org/package/2006/relationships"><Relationship Id="rId1" Type="http://purl.oclc.org/ooxml/officeDocument/relationships/image" Target="media/image1.jpeg"/></Relationships>
</file>

<file path=word/_rels/header35.xml.rels><?xml version="1.0" encoding="UTF-8" standalone="yes"?>
<Relationships xmlns="http://schemas.openxmlformats.org/package/2006/relationships"><Relationship Id="rId1" Type="http://purl.oclc.org/ooxml/officeDocument/relationships/image" Target="media/image1.jpeg"/></Relationships>
</file>

<file path=word/_rels/header37.xml.rels><?xml version="1.0" encoding="UTF-8" standalone="yes"?>
<Relationships xmlns="http://schemas.openxmlformats.org/package/2006/relationships"><Relationship Id="rId1" Type="http://purl.oclc.org/ooxml/officeDocument/relationships/image" Target="media/image1.jpeg"/></Relationships>
</file>

<file path=word/_rels/header38.xml.rels><?xml version="1.0" encoding="UTF-8" standalone="yes"?>
<Relationships xmlns="http://schemas.openxmlformats.org/package/2006/relationships"><Relationship Id="rId1" Type="http://purl.oclc.org/ooxml/officeDocument/relationships/image" Target="media/image1.jpeg"/></Relationships>
</file>

<file path=word/_rels/header4.xml.rels><?xml version="1.0" encoding="UTF-8" standalone="yes"?>
<Relationships xmlns="http://schemas.openxmlformats.org/package/2006/relationships"><Relationship Id="rId1" Type="http://purl.oclc.org/ooxml/officeDocument/relationships/image" Target="media/image1.jpeg"/></Relationships>
</file>

<file path=word/_rels/header40.xml.rels><?xml version="1.0" encoding="UTF-8" standalone="yes"?>
<Relationships xmlns="http://schemas.openxmlformats.org/package/2006/relationships"><Relationship Id="rId1" Type="http://purl.oclc.org/ooxml/officeDocument/relationships/image" Target="media/image1.jpeg"/></Relationships>
</file>

<file path=word/_rels/header41.xml.rels><?xml version="1.0" encoding="UTF-8" standalone="yes"?>
<Relationships xmlns="http://schemas.openxmlformats.org/package/2006/relationships"><Relationship Id="rId1" Type="http://purl.oclc.org/ooxml/officeDocument/relationships/image" Target="media/image1.jpeg"/></Relationships>
</file>

<file path=word/_rels/header5.xml.rels><?xml version="1.0" encoding="UTF-8" standalone="yes"?>
<Relationships xmlns="http://schemas.openxmlformats.org/package/2006/relationships"><Relationship Id="rId1" Type="http://purl.oclc.org/ooxml/officeDocument/relationships/image" Target="media/image1.jpeg"/></Relationships>
</file>

<file path=word/_rels/header6.xml.rels><?xml version="1.0" encoding="UTF-8" standalone="yes"?>
<Relationships xmlns="http://schemas.openxmlformats.org/package/2006/relationships"><Relationship Id="rId1" Type="http://purl.oclc.org/ooxml/officeDocument/relationships/image" Target="media/image1.jpeg"/></Relationships>
</file>

<file path=word/_rels/header7.xml.rels><?xml version="1.0" encoding="UTF-8" standalone="yes"?>
<Relationships xmlns="http://schemas.openxmlformats.org/package/2006/relationships"><Relationship Id="rId1" Type="http://purl.oclc.org/ooxml/officeDocument/relationships/image" Target="media/image1.jpeg"/></Relationships>
</file>

<file path=word/_rels/header8.xml.rels><?xml version="1.0" encoding="UTF-8" standalone="yes"?>
<Relationships xmlns="http://schemas.openxmlformats.org/package/2006/relationships"><Relationship Id="rId1" Type="http://purl.oclc.org/ooxml/officeDocument/relationships/image" Target="media/image1.jpeg"/></Relationships>
</file>

<file path=word/_rels/header9.xml.rels><?xml version="1.0" encoding="UTF-8" standalone="yes"?>
<Relationships xmlns="http://schemas.openxmlformats.org/package/2006/relationships"><Relationship Id="rId1" Type="http://purl.oclc.org/ooxml/officeDocument/relationships/image" Target="media/image1.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Props1.xml><?xml version="1.0" encoding="utf-8"?>
<ds:datastoreItem xmlns:ds="http://purl.oclc.org/ooxml/officeDocument/customXml" ds:itemID="{D09ABF5D-13B1-4264-A7D7-52CD9FC69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25638D69-4B7D-401F-9A52-09C950705FA0}">
  <ds:schemaRefs>
    <ds:schemaRef ds:uri="http://schemas.microsoft.com/sharepoint/v3/contenttype/forms"/>
  </ds:schemaRefs>
</ds:datastoreItem>
</file>

<file path=customXml/itemProps3.xml><?xml version="1.0" encoding="utf-8"?>
<ds:datastoreItem xmlns:ds="http://purl.oclc.org/ooxml/officeDocument/customXml" ds:itemID="{9C67406F-F98E-4AB3-950B-91C73814E91A}">
  <ds:schemaRefs>
    <ds:schemaRef ds:uri="http://schemas.microsoft.com/office/2006/metadata/properties"/>
    <ds:schemaRef ds:uri="http://schemas.microsoft.com/office/infopath/2007/PartnerControls"/>
    <ds:schemaRef ds:uri="http://schemas.microsoft.com/sharepoint/v3"/>
    <ds:schemaRef ds:uri="749f116c-361b-45ff-b20b-b344b4a2f90f"/>
    <ds:schemaRef ds:uri="d440c41b-4482-41cb-ac7c-8370398ab0c7"/>
  </ds:schemaRefs>
</ds:datastoreItem>
</file>

<file path=docProps/app.xml><?xml version="1.0" encoding="utf-8"?>
<Properties xmlns="http://purl.oclc.org/ooxml/officeDocument/extendedProperties" xmlns:vt="http://purl.oclc.org/ooxml/officeDocument/docPropsVTypes">
  <Template>Normal.dotm</Template>
  <TotalTime>1</TotalTime>
  <Pages>50</Pages>
  <Words>8764</Words>
  <Characters>49957</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Determination Installation Guide</vt:lpstr>
    </vt:vector>
  </TitlesOfParts>
  <Company>MadCap Software</Company>
  <LinksUpToDate>false</LinksUpToDate>
  <CharactersWithSpaces>58604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Determination Installation Guide</dc:title>
  <dc:creator>Thomson Reuters</dc:creator>
  <cp:lastModifiedBy>Kornipati, Kranthi K. (TR Technology)</cp:lastModifiedBy>
  <cp:revision>2</cp:revision>
  <dcterms:created xsi:type="dcterms:W3CDTF">2025-06-26T09:13:00Z</dcterms:created>
  <dcterms:modified xsi:type="dcterms:W3CDTF">2025-06-26T09:13:00Z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0x010100C39950E09F630340BBCCD7CBECA28DF200D2E91E86891C1B44A1379008BC0F71E0</vt:lpwstr>
  </property>
</Properties>
</file>